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AF219D" w14:textId="77777777" w:rsidR="002C2AB3" w:rsidRPr="00076910" w:rsidRDefault="002C2AB3" w:rsidP="004D1204">
      <w:pPr>
        <w:keepNext/>
        <w:ind w:right="1274"/>
        <w:rPr>
          <w:rFonts w:ascii="Tahoma" w:hAnsi="Tahoma" w:cs="Tahoma"/>
        </w:rPr>
      </w:pPr>
    </w:p>
    <w:p w14:paraId="22A97674" w14:textId="77777777" w:rsidR="00556AB6" w:rsidRPr="00855324" w:rsidRDefault="007C70A1" w:rsidP="004D1204">
      <w:pPr>
        <w:keepNext/>
        <w:ind w:right="1274"/>
        <w:rPr>
          <w:rFonts w:ascii="Tahoma" w:hAnsi="Tahoma" w:cs="Tahoma"/>
        </w:rPr>
      </w:pPr>
      <w:r w:rsidRPr="00855324">
        <w:rPr>
          <w:rFonts w:ascii="Tahoma" w:hAnsi="Tahoma" w:cs="Tahoma"/>
        </w:rPr>
        <w:t>Naročnik</w:t>
      </w:r>
      <w:r w:rsidR="00DA777A" w:rsidRPr="00855324">
        <w:rPr>
          <w:rFonts w:ascii="Tahoma" w:hAnsi="Tahoma" w:cs="Tahoma"/>
        </w:rPr>
        <w:t>:</w:t>
      </w:r>
      <w:r w:rsidR="009C1694" w:rsidRPr="00855324">
        <w:rPr>
          <w:rFonts w:ascii="Tahoma" w:hAnsi="Tahoma" w:cs="Tahoma"/>
        </w:rPr>
        <w:t xml:space="preserve"> </w:t>
      </w:r>
    </w:p>
    <w:p w14:paraId="5A3201A0" w14:textId="77777777" w:rsidR="001F005F" w:rsidRDefault="00285835" w:rsidP="004D1204">
      <w:pPr>
        <w:keepNext/>
        <w:rPr>
          <w:rFonts w:ascii="Tahoma" w:hAnsi="Tahoma" w:cs="Tahoma"/>
          <w:b/>
        </w:rPr>
      </w:pPr>
      <w:r>
        <w:rPr>
          <w:rFonts w:ascii="Tahoma" w:hAnsi="Tahoma" w:cs="Tahoma"/>
          <w:b/>
        </w:rPr>
        <w:t>ŽALE Javno podjetje, d.o.o.</w:t>
      </w:r>
    </w:p>
    <w:p w14:paraId="4B754DE3" w14:textId="77777777" w:rsidR="00285835" w:rsidRDefault="00285835" w:rsidP="004D1204">
      <w:pPr>
        <w:keepNext/>
        <w:rPr>
          <w:rFonts w:ascii="Tahoma" w:hAnsi="Tahoma" w:cs="Tahoma"/>
          <w:b/>
        </w:rPr>
      </w:pPr>
      <w:r>
        <w:rPr>
          <w:rFonts w:ascii="Tahoma" w:hAnsi="Tahoma" w:cs="Tahoma"/>
          <w:b/>
        </w:rPr>
        <w:t>Med hmeljniki 2</w:t>
      </w:r>
    </w:p>
    <w:p w14:paraId="6E39D37B" w14:textId="77777777" w:rsidR="00285835" w:rsidRDefault="00285835" w:rsidP="004D1204">
      <w:pPr>
        <w:keepNext/>
        <w:rPr>
          <w:rFonts w:ascii="Tahoma" w:hAnsi="Tahoma" w:cs="Tahoma"/>
          <w:b/>
        </w:rPr>
      </w:pPr>
      <w:r>
        <w:rPr>
          <w:rFonts w:ascii="Tahoma" w:hAnsi="Tahoma" w:cs="Tahoma"/>
          <w:b/>
        </w:rPr>
        <w:t>1000 Ljubljana</w:t>
      </w:r>
    </w:p>
    <w:p w14:paraId="3B73039B" w14:textId="77777777" w:rsidR="00285835" w:rsidRDefault="00285835" w:rsidP="004D1204">
      <w:pPr>
        <w:keepNext/>
        <w:rPr>
          <w:rFonts w:ascii="Tahoma" w:hAnsi="Tahoma" w:cs="Tahoma"/>
          <w:b/>
        </w:rPr>
      </w:pPr>
    </w:p>
    <w:p w14:paraId="465E16C4" w14:textId="77777777" w:rsidR="00285835" w:rsidRPr="00076910" w:rsidRDefault="00285835" w:rsidP="004D1204">
      <w:pPr>
        <w:keepNext/>
        <w:rPr>
          <w:rFonts w:ascii="Tahoma" w:hAnsi="Tahoma" w:cs="Tahoma"/>
          <w:b/>
        </w:rPr>
      </w:pPr>
    </w:p>
    <w:p w14:paraId="229C45A8" w14:textId="77777777" w:rsidR="00681F36" w:rsidRPr="00076910" w:rsidRDefault="00681F36" w:rsidP="00681F36">
      <w:pPr>
        <w:keepNext/>
        <w:keepLines/>
        <w:jc w:val="both"/>
        <w:rPr>
          <w:rFonts w:ascii="Tahoma" w:hAnsi="Tahoma" w:cs="Tahoma"/>
          <w:b/>
        </w:rPr>
      </w:pPr>
      <w:r w:rsidRPr="00076910">
        <w:rPr>
          <w:rFonts w:ascii="Tahoma" w:hAnsi="Tahoma" w:cs="Tahoma"/>
          <w:b/>
        </w:rPr>
        <w:t>Po pooblastilu javno naročilo vodi:</w:t>
      </w:r>
    </w:p>
    <w:p w14:paraId="6028F973" w14:textId="77777777" w:rsidR="00681F36" w:rsidRPr="00076910" w:rsidRDefault="00681F36" w:rsidP="00681F36">
      <w:pPr>
        <w:keepNext/>
        <w:keepLines/>
        <w:jc w:val="both"/>
        <w:rPr>
          <w:rFonts w:ascii="Tahoma" w:hAnsi="Tahoma" w:cs="Tahoma"/>
        </w:rPr>
      </w:pPr>
    </w:p>
    <w:p w14:paraId="1EF68C31" w14:textId="77777777" w:rsidR="00681F36" w:rsidRPr="00076910" w:rsidRDefault="00681F36" w:rsidP="00681F36">
      <w:pPr>
        <w:keepNext/>
        <w:keepLines/>
        <w:jc w:val="both"/>
        <w:rPr>
          <w:rFonts w:ascii="Tahoma" w:hAnsi="Tahoma" w:cs="Tahoma"/>
          <w:b/>
          <w:bCs/>
        </w:rPr>
      </w:pPr>
      <w:r w:rsidRPr="00076910">
        <w:rPr>
          <w:rFonts w:ascii="Tahoma" w:hAnsi="Tahoma" w:cs="Tahoma"/>
          <w:b/>
          <w:bCs/>
        </w:rPr>
        <w:t xml:space="preserve">JAVNI HOLDING Ljubljana, d.o.o. </w:t>
      </w:r>
    </w:p>
    <w:p w14:paraId="736CFE5A" w14:textId="77777777" w:rsidR="00681F36" w:rsidRPr="00076910" w:rsidRDefault="00681F36" w:rsidP="00681F36">
      <w:pPr>
        <w:keepNext/>
        <w:keepLines/>
        <w:jc w:val="both"/>
        <w:rPr>
          <w:rFonts w:ascii="Tahoma" w:hAnsi="Tahoma" w:cs="Tahoma"/>
        </w:rPr>
      </w:pPr>
      <w:r w:rsidRPr="00076910">
        <w:rPr>
          <w:rFonts w:ascii="Tahoma" w:hAnsi="Tahoma" w:cs="Tahoma"/>
        </w:rPr>
        <w:t>Verovškova ulica 70</w:t>
      </w:r>
    </w:p>
    <w:p w14:paraId="3766B8A2" w14:textId="77777777" w:rsidR="00681F36" w:rsidRPr="00076910" w:rsidRDefault="00681F36" w:rsidP="00681F36">
      <w:pPr>
        <w:keepNext/>
        <w:keepLines/>
        <w:jc w:val="both"/>
        <w:rPr>
          <w:rFonts w:ascii="Tahoma" w:hAnsi="Tahoma" w:cs="Tahoma"/>
        </w:rPr>
      </w:pPr>
      <w:r w:rsidRPr="00076910">
        <w:rPr>
          <w:rFonts w:ascii="Tahoma" w:hAnsi="Tahoma" w:cs="Tahoma"/>
        </w:rPr>
        <w:t>1000 Ljubljana</w:t>
      </w:r>
    </w:p>
    <w:p w14:paraId="7AC5F517" w14:textId="77777777" w:rsidR="00681F36" w:rsidRPr="00076910" w:rsidRDefault="00681F36" w:rsidP="00681F36">
      <w:pPr>
        <w:keepNext/>
        <w:keepLines/>
        <w:jc w:val="both"/>
        <w:rPr>
          <w:rFonts w:ascii="Tahoma" w:hAnsi="Tahoma" w:cs="Tahoma"/>
        </w:rPr>
      </w:pPr>
    </w:p>
    <w:p w14:paraId="1758762F" w14:textId="77777777" w:rsidR="002C2AB3" w:rsidRPr="00076910" w:rsidRDefault="002C2AB3" w:rsidP="004D1204">
      <w:pPr>
        <w:keepNext/>
        <w:rPr>
          <w:rFonts w:ascii="Tahoma" w:hAnsi="Tahoma" w:cs="Tahoma"/>
        </w:rPr>
      </w:pPr>
    </w:p>
    <w:p w14:paraId="37BAA23F" w14:textId="77777777" w:rsidR="004958CB" w:rsidRPr="00076910" w:rsidRDefault="007C70A1" w:rsidP="004D1204">
      <w:pPr>
        <w:keepNext/>
        <w:rPr>
          <w:rFonts w:ascii="Tahoma" w:hAnsi="Tahoma" w:cs="Tahoma"/>
          <w:b/>
        </w:rPr>
      </w:pPr>
      <w:r w:rsidRPr="00076910">
        <w:rPr>
          <w:rFonts w:ascii="Tahoma" w:hAnsi="Tahoma" w:cs="Tahoma"/>
        </w:rPr>
        <w:t xml:space="preserve">Številka: </w:t>
      </w:r>
      <w:r w:rsidR="00F96802">
        <w:rPr>
          <w:rFonts w:ascii="Tahoma" w:hAnsi="Tahoma" w:cs="Tahoma"/>
          <w:b/>
        </w:rPr>
        <w:t>ŽALE-22/23</w:t>
      </w:r>
    </w:p>
    <w:p w14:paraId="0DEF1512" w14:textId="77777777" w:rsidR="0000366A" w:rsidRPr="00076910" w:rsidRDefault="0000366A" w:rsidP="004D1204">
      <w:pPr>
        <w:keepNext/>
        <w:rPr>
          <w:rFonts w:ascii="Tahoma" w:hAnsi="Tahoma" w:cs="Tahoma"/>
          <w:b/>
        </w:rPr>
      </w:pPr>
    </w:p>
    <w:p w14:paraId="28080046" w14:textId="77777777" w:rsidR="004958CB" w:rsidRPr="00076910" w:rsidRDefault="004958CB" w:rsidP="004D1204">
      <w:pPr>
        <w:keepNext/>
        <w:rPr>
          <w:rFonts w:ascii="Tahoma" w:hAnsi="Tahoma" w:cs="Tahoma"/>
        </w:rPr>
      </w:pPr>
    </w:p>
    <w:p w14:paraId="55FF41C3" w14:textId="77777777" w:rsidR="00171035" w:rsidRPr="00076910" w:rsidRDefault="00171035" w:rsidP="004D1204">
      <w:pPr>
        <w:keepNext/>
        <w:rPr>
          <w:rFonts w:ascii="Tahoma" w:hAnsi="Tahoma" w:cs="Tahoma"/>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7C70A1" w:rsidRPr="00076910" w14:paraId="33484C6E" w14:textId="77777777">
        <w:trPr>
          <w:trHeight w:val="851"/>
        </w:trPr>
        <w:tc>
          <w:tcPr>
            <w:tcW w:w="7094" w:type="dxa"/>
            <w:shd w:val="pct12" w:color="auto" w:fill="FFFFFF"/>
            <w:vAlign w:val="center"/>
          </w:tcPr>
          <w:p w14:paraId="3C8AC8DB" w14:textId="77777777" w:rsidR="007C70A1" w:rsidRPr="00076910" w:rsidRDefault="007F1692" w:rsidP="004D1204">
            <w:pPr>
              <w:keepNext/>
              <w:jc w:val="center"/>
              <w:rPr>
                <w:rFonts w:ascii="Tahoma" w:hAnsi="Tahoma" w:cs="Tahoma"/>
                <w:b/>
              </w:rPr>
            </w:pPr>
            <w:r w:rsidRPr="00076910">
              <w:rPr>
                <w:rFonts w:ascii="Tahoma" w:hAnsi="Tahoma" w:cs="Tahoma"/>
                <w:b/>
              </w:rPr>
              <w:t>DOKUMENTACIJ</w:t>
            </w:r>
            <w:r w:rsidR="00EB2355" w:rsidRPr="00076910">
              <w:rPr>
                <w:rFonts w:ascii="Tahoma" w:hAnsi="Tahoma" w:cs="Tahoma"/>
                <w:b/>
              </w:rPr>
              <w:t>A</w:t>
            </w:r>
            <w:r w:rsidRPr="00076910">
              <w:rPr>
                <w:rFonts w:ascii="Tahoma" w:hAnsi="Tahoma" w:cs="Tahoma"/>
                <w:b/>
              </w:rPr>
              <w:t xml:space="preserve"> V ZVEZI Z ODDAJO JAVNEGA NAROČILA</w:t>
            </w:r>
          </w:p>
        </w:tc>
      </w:tr>
    </w:tbl>
    <w:p w14:paraId="77A8EDC0" w14:textId="77777777" w:rsidR="0047238D" w:rsidRPr="00076910" w:rsidRDefault="0047238D" w:rsidP="004D1204">
      <w:pPr>
        <w:keepNext/>
        <w:ind w:right="424"/>
        <w:jc w:val="center"/>
        <w:rPr>
          <w:rFonts w:ascii="Tahoma" w:hAnsi="Tahoma" w:cs="Tahoma"/>
          <w:b/>
        </w:rPr>
      </w:pPr>
    </w:p>
    <w:p w14:paraId="26B5DE21" w14:textId="77777777" w:rsidR="0000366A" w:rsidRPr="00076910" w:rsidRDefault="0000366A" w:rsidP="004D1204">
      <w:pPr>
        <w:keepNext/>
        <w:ind w:right="424"/>
        <w:jc w:val="center"/>
        <w:rPr>
          <w:rFonts w:ascii="Tahoma" w:hAnsi="Tahoma" w:cs="Tahoma"/>
        </w:rPr>
      </w:pPr>
    </w:p>
    <w:p w14:paraId="2A1769BD" w14:textId="77777777" w:rsidR="004958CB" w:rsidRPr="00076910" w:rsidRDefault="004958CB" w:rsidP="004D1204">
      <w:pPr>
        <w:keepNext/>
        <w:ind w:right="424"/>
        <w:jc w:val="center"/>
        <w:rPr>
          <w:rFonts w:ascii="Tahoma" w:hAnsi="Tahoma" w:cs="Tahoma"/>
        </w:rPr>
      </w:pPr>
      <w:r w:rsidRPr="00076910">
        <w:rPr>
          <w:rFonts w:ascii="Tahoma" w:hAnsi="Tahoma" w:cs="Tahoma"/>
        </w:rPr>
        <w:t>PO</w:t>
      </w:r>
      <w:r w:rsidR="00FB426B" w:rsidRPr="00076910">
        <w:rPr>
          <w:rFonts w:ascii="Tahoma" w:hAnsi="Tahoma" w:cs="Tahoma"/>
        </w:rPr>
        <w:t xml:space="preserve"> POSTOPKU NAROČILA MALE VREDNOSTI</w:t>
      </w:r>
    </w:p>
    <w:p w14:paraId="5F4031A7" w14:textId="77777777" w:rsidR="00407CBF" w:rsidRPr="00076910" w:rsidRDefault="00407CBF" w:rsidP="004D1204">
      <w:pPr>
        <w:keepNext/>
        <w:ind w:right="424"/>
        <w:jc w:val="center"/>
        <w:rPr>
          <w:rFonts w:ascii="Tahoma" w:hAnsi="Tahoma" w:cs="Tahoma"/>
        </w:rPr>
      </w:pPr>
    </w:p>
    <w:p w14:paraId="3CBDC423" w14:textId="77777777" w:rsidR="00A9767F" w:rsidRDefault="00A9767F" w:rsidP="000A062F">
      <w:pPr>
        <w:spacing w:before="100" w:beforeAutospacing="1" w:after="100" w:afterAutospacing="1"/>
        <w:ind w:left="2832" w:firstLine="708"/>
        <w:rPr>
          <w:rFonts w:ascii="Tahoma" w:hAnsi="Tahoma" w:cs="Tahoma"/>
        </w:rPr>
      </w:pPr>
      <w:r>
        <w:rPr>
          <w:rFonts w:ascii="Tahoma" w:hAnsi="Tahoma" w:cs="Tahoma"/>
          <w:b/>
        </w:rPr>
        <w:t>Šamotne evidenčne ploščice</w:t>
      </w:r>
    </w:p>
    <w:p w14:paraId="571A3ED7" w14:textId="77777777" w:rsidR="0068090F" w:rsidRPr="00A73B7E" w:rsidRDefault="0068090F" w:rsidP="000A062F">
      <w:pPr>
        <w:spacing w:before="100" w:beforeAutospacing="1" w:after="100" w:afterAutospacing="1"/>
        <w:ind w:left="2832" w:firstLine="708"/>
        <w:rPr>
          <w:rFonts w:ascii="Tahoma" w:hAnsi="Tahoma" w:cs="Tahoma"/>
          <w:sz w:val="22"/>
          <w:szCs w:val="22"/>
        </w:rPr>
      </w:pPr>
      <w:r w:rsidRPr="00076910">
        <w:rPr>
          <w:rFonts w:ascii="Tahoma" w:hAnsi="Tahoma" w:cs="Tahoma"/>
        </w:rPr>
        <w:t>Ljubljana, dne</w:t>
      </w:r>
      <w:r w:rsidR="00FA11B2" w:rsidRPr="00076910">
        <w:rPr>
          <w:rFonts w:ascii="Tahoma" w:hAnsi="Tahoma" w:cs="Tahoma"/>
        </w:rPr>
        <w:t xml:space="preserve"> </w:t>
      </w:r>
      <w:r w:rsidR="00AA0BEB">
        <w:rPr>
          <w:rFonts w:ascii="Tahoma" w:hAnsi="Tahoma" w:cs="Tahoma"/>
        </w:rPr>
        <w:t>__________</w:t>
      </w:r>
    </w:p>
    <w:p w14:paraId="24E9ACED" w14:textId="77777777" w:rsidR="00B62FAB" w:rsidRPr="00A73B7E" w:rsidRDefault="00B62FAB" w:rsidP="004D1204">
      <w:pPr>
        <w:pStyle w:val="Naslov1"/>
        <w:jc w:val="center"/>
        <w:rPr>
          <w:lang w:val="sl-SI"/>
        </w:rPr>
      </w:pPr>
      <w:bookmarkStart w:id="0" w:name="_Toc178483388"/>
    </w:p>
    <w:p w14:paraId="339BCC60" w14:textId="77777777" w:rsidR="00B62FAB" w:rsidRPr="00A73B7E" w:rsidRDefault="00B62FAB" w:rsidP="004D1204">
      <w:pPr>
        <w:pStyle w:val="Naslov1"/>
        <w:tabs>
          <w:tab w:val="left" w:pos="1545"/>
        </w:tabs>
        <w:jc w:val="left"/>
        <w:rPr>
          <w:lang w:val="sl-SI"/>
        </w:rPr>
      </w:pPr>
      <w:r w:rsidRPr="00A73B7E">
        <w:rPr>
          <w:lang w:val="sl-SI"/>
        </w:rPr>
        <w:tab/>
      </w:r>
    </w:p>
    <w:p w14:paraId="7AFC5544" w14:textId="77777777" w:rsidR="00A22D1B" w:rsidRPr="00076910" w:rsidRDefault="00A22D1B" w:rsidP="004D1204">
      <w:pPr>
        <w:pStyle w:val="Naslov1"/>
        <w:jc w:val="center"/>
        <w:rPr>
          <w:rFonts w:ascii="Tahoma" w:hAnsi="Tahoma" w:cs="Tahoma"/>
          <w:lang w:val="sl-SI"/>
        </w:rPr>
      </w:pPr>
    </w:p>
    <w:p w14:paraId="3D5FFC1A" w14:textId="77777777" w:rsidR="00A22D1B" w:rsidRPr="006D03C9" w:rsidRDefault="00A22D1B" w:rsidP="004D1204">
      <w:pPr>
        <w:pStyle w:val="Naslov1"/>
        <w:jc w:val="center"/>
        <w:rPr>
          <w:rFonts w:ascii="Tahoma" w:hAnsi="Tahoma" w:cs="Tahoma"/>
          <w:lang w:val="sl-SI"/>
        </w:rPr>
      </w:pPr>
    </w:p>
    <w:p w14:paraId="26574897" w14:textId="77777777" w:rsidR="007C70A1" w:rsidRPr="00A73B7E" w:rsidRDefault="007C70A1" w:rsidP="004D1204">
      <w:pPr>
        <w:pStyle w:val="Naslov1"/>
        <w:jc w:val="center"/>
        <w:rPr>
          <w:rFonts w:ascii="Tahoma" w:hAnsi="Tahoma" w:cs="Tahoma"/>
          <w:lang w:val="sl-SI"/>
        </w:rPr>
      </w:pPr>
      <w:r w:rsidRPr="00A73B7E">
        <w:rPr>
          <w:rFonts w:ascii="Tahoma" w:hAnsi="Tahoma" w:cs="Tahoma"/>
          <w:lang w:val="sl-SI"/>
        </w:rPr>
        <w:t xml:space="preserve">POVABILO K ODDAJI </w:t>
      </w:r>
      <w:bookmarkEnd w:id="0"/>
      <w:r w:rsidR="00037AB0" w:rsidRPr="00A73B7E">
        <w:rPr>
          <w:rFonts w:ascii="Tahoma" w:hAnsi="Tahoma" w:cs="Tahoma"/>
          <w:lang w:val="sl-SI"/>
        </w:rPr>
        <w:t>PONUDBE</w:t>
      </w:r>
    </w:p>
    <w:p w14:paraId="7D8885D8" w14:textId="77777777" w:rsidR="007C70A1" w:rsidRPr="00076910" w:rsidRDefault="007C70A1" w:rsidP="004D1204">
      <w:pPr>
        <w:keepNext/>
        <w:tabs>
          <w:tab w:val="left" w:pos="2895"/>
        </w:tabs>
        <w:rPr>
          <w:rFonts w:ascii="Tahoma" w:hAnsi="Tahoma" w:cs="Tahoma"/>
        </w:rPr>
      </w:pPr>
      <w:r w:rsidRPr="00076910">
        <w:rPr>
          <w:rFonts w:ascii="Tahoma" w:hAnsi="Tahoma" w:cs="Tahoma"/>
        </w:rPr>
        <w:tab/>
      </w:r>
    </w:p>
    <w:p w14:paraId="7983AA20" w14:textId="77777777" w:rsidR="007C70A1" w:rsidRPr="006D03C9" w:rsidRDefault="007C70A1" w:rsidP="004D1204">
      <w:pPr>
        <w:keepNext/>
        <w:rPr>
          <w:rFonts w:ascii="Tahoma" w:hAnsi="Tahoma" w:cs="Tahoma"/>
        </w:rPr>
      </w:pPr>
    </w:p>
    <w:p w14:paraId="4B2274CD" w14:textId="77777777" w:rsidR="007C70A1" w:rsidRPr="00CD023B" w:rsidRDefault="007C70A1" w:rsidP="004D1204">
      <w:pPr>
        <w:keepNext/>
        <w:rPr>
          <w:rFonts w:ascii="Tahoma" w:hAnsi="Tahoma" w:cs="Tahoma"/>
        </w:rPr>
      </w:pPr>
    </w:p>
    <w:p w14:paraId="03E7BAF6" w14:textId="77777777" w:rsidR="007C70A1" w:rsidRPr="006B13B6" w:rsidRDefault="007C70A1" w:rsidP="004D1204">
      <w:pPr>
        <w:keepNext/>
        <w:rPr>
          <w:rFonts w:ascii="Tahoma" w:hAnsi="Tahoma" w:cs="Tahoma"/>
        </w:rPr>
      </w:pPr>
    </w:p>
    <w:p w14:paraId="6BFC24B7" w14:textId="77777777" w:rsidR="007C70A1" w:rsidRPr="00076910" w:rsidRDefault="00A04160" w:rsidP="004D1204">
      <w:pPr>
        <w:keepNext/>
        <w:jc w:val="both"/>
        <w:rPr>
          <w:rFonts w:ascii="Tahoma" w:hAnsi="Tahoma" w:cs="Tahoma"/>
        </w:rPr>
      </w:pPr>
      <w:r w:rsidRPr="003D7BF0">
        <w:rPr>
          <w:rFonts w:ascii="Tahoma" w:hAnsi="Tahoma" w:cs="Tahoma"/>
        </w:rPr>
        <w:t xml:space="preserve">JAVNI HOLDING Ljubljana, d.o.o., </w:t>
      </w:r>
      <w:r w:rsidR="00AA024E" w:rsidRPr="003D7BF0">
        <w:rPr>
          <w:rFonts w:ascii="Tahoma" w:hAnsi="Tahoma" w:cs="Tahoma"/>
        </w:rPr>
        <w:t>Verovškova ulica 70</w:t>
      </w:r>
      <w:r w:rsidR="008720E4" w:rsidRPr="003D7BF0">
        <w:rPr>
          <w:rFonts w:ascii="Tahoma" w:hAnsi="Tahoma" w:cs="Tahoma"/>
        </w:rPr>
        <w:t xml:space="preserve">, </w:t>
      </w:r>
      <w:r w:rsidR="001E083D" w:rsidRPr="00E7001B">
        <w:rPr>
          <w:rFonts w:ascii="Tahoma" w:hAnsi="Tahoma" w:cs="Tahoma"/>
        </w:rPr>
        <w:t xml:space="preserve">1000 </w:t>
      </w:r>
      <w:r w:rsidR="008720E4" w:rsidRPr="00785E21">
        <w:rPr>
          <w:rFonts w:ascii="Tahoma" w:hAnsi="Tahoma" w:cs="Tahoma"/>
        </w:rPr>
        <w:t>Ljubljana</w:t>
      </w:r>
      <w:r w:rsidR="007C70A1" w:rsidRPr="005965D2">
        <w:rPr>
          <w:rFonts w:ascii="Tahoma" w:hAnsi="Tahoma" w:cs="Tahoma"/>
        </w:rPr>
        <w:t xml:space="preserve">, na podlagi </w:t>
      </w:r>
      <w:r w:rsidR="000778AC" w:rsidRPr="00076910">
        <w:rPr>
          <w:rFonts w:ascii="Tahoma" w:hAnsi="Tahoma" w:cs="Tahoma"/>
        </w:rPr>
        <w:t>pooblastil</w:t>
      </w:r>
      <w:r w:rsidR="00902864" w:rsidRPr="00076910">
        <w:rPr>
          <w:rFonts w:ascii="Tahoma" w:hAnsi="Tahoma" w:cs="Tahoma"/>
        </w:rPr>
        <w:t>a</w:t>
      </w:r>
      <w:r w:rsidR="00AC3962" w:rsidRPr="00076910">
        <w:rPr>
          <w:rFonts w:ascii="Tahoma" w:hAnsi="Tahoma" w:cs="Tahoma"/>
        </w:rPr>
        <w:t xml:space="preserve"> naročnik</w:t>
      </w:r>
      <w:r w:rsidR="00902864" w:rsidRPr="00076910">
        <w:rPr>
          <w:rFonts w:ascii="Tahoma" w:hAnsi="Tahoma" w:cs="Tahoma"/>
        </w:rPr>
        <w:t>a</w:t>
      </w:r>
      <w:r w:rsidR="007C70A1" w:rsidRPr="00076910">
        <w:rPr>
          <w:rFonts w:ascii="Tahoma" w:hAnsi="Tahoma" w:cs="Tahoma"/>
        </w:rPr>
        <w:t xml:space="preserve"> </w:t>
      </w:r>
    </w:p>
    <w:p w14:paraId="431966E8" w14:textId="77777777" w:rsidR="007C70A1" w:rsidRPr="00076910" w:rsidRDefault="007C70A1" w:rsidP="004D1204">
      <w:pPr>
        <w:keepNext/>
        <w:rPr>
          <w:rFonts w:ascii="Tahoma" w:hAnsi="Tahoma" w:cs="Tahoma"/>
        </w:rPr>
      </w:pPr>
    </w:p>
    <w:p w14:paraId="408DB7CF" w14:textId="77777777" w:rsidR="007C70A1" w:rsidRPr="00076910" w:rsidRDefault="007C70A1" w:rsidP="004D1204">
      <w:pPr>
        <w:keepNext/>
        <w:jc w:val="center"/>
        <w:rPr>
          <w:rFonts w:ascii="Tahoma" w:hAnsi="Tahoma" w:cs="Tahoma"/>
        </w:rPr>
      </w:pPr>
    </w:p>
    <w:p w14:paraId="17D15EC3" w14:textId="77777777" w:rsidR="007C70A1" w:rsidRPr="00076910" w:rsidRDefault="007C70A1" w:rsidP="004D1204">
      <w:pPr>
        <w:keepNext/>
        <w:rPr>
          <w:rFonts w:ascii="Tahoma" w:hAnsi="Tahoma" w:cs="Tahoma"/>
        </w:rPr>
      </w:pPr>
      <w:r w:rsidRPr="00076910">
        <w:rPr>
          <w:rFonts w:ascii="Tahoma" w:hAnsi="Tahoma" w:cs="Tahoma"/>
        </w:rPr>
        <w:t xml:space="preserve">vabi </w:t>
      </w:r>
      <w:r w:rsidR="00136BEE" w:rsidRPr="00076910">
        <w:rPr>
          <w:rFonts w:ascii="Tahoma" w:hAnsi="Tahoma" w:cs="Tahoma"/>
        </w:rPr>
        <w:t>ponudnike, da predložijo svojo ponudbo po zahtevah dokumentacije v zvezi z oddajo javnega naročila</w:t>
      </w:r>
      <w:r w:rsidR="00AB6AB4" w:rsidRPr="00076910">
        <w:rPr>
          <w:rFonts w:ascii="Tahoma" w:hAnsi="Tahoma" w:cs="Tahoma"/>
        </w:rPr>
        <w:t xml:space="preserve"> za </w:t>
      </w:r>
      <w:r w:rsidR="00466C7B" w:rsidRPr="00076910">
        <w:rPr>
          <w:rFonts w:ascii="Tahoma" w:hAnsi="Tahoma" w:cs="Tahoma"/>
        </w:rPr>
        <w:t>izbiro izvajalca</w:t>
      </w:r>
      <w:r w:rsidR="00055DC6" w:rsidRPr="00076910">
        <w:rPr>
          <w:rFonts w:ascii="Tahoma" w:hAnsi="Tahoma" w:cs="Tahoma"/>
        </w:rPr>
        <w:t xml:space="preserve"> za</w:t>
      </w:r>
    </w:p>
    <w:p w14:paraId="562D1B28" w14:textId="77777777" w:rsidR="005261BD" w:rsidRPr="00076910" w:rsidRDefault="005261BD" w:rsidP="004D1204">
      <w:pPr>
        <w:keepNext/>
        <w:rPr>
          <w:rFonts w:ascii="Tahoma" w:hAnsi="Tahoma" w:cs="Tahoma"/>
        </w:rPr>
      </w:pPr>
    </w:p>
    <w:p w14:paraId="1B77AFD7" w14:textId="77777777" w:rsidR="007C70A1" w:rsidRPr="00076910" w:rsidRDefault="007C70A1" w:rsidP="004D1204">
      <w:pPr>
        <w:keepNext/>
        <w:jc w:val="center"/>
        <w:rPr>
          <w:rFonts w:ascii="Tahoma" w:hAnsi="Tahoma" w:cs="Tahoma"/>
        </w:rPr>
      </w:pPr>
    </w:p>
    <w:p w14:paraId="59A18A92" w14:textId="77777777" w:rsidR="00EA3E65" w:rsidRPr="00076910" w:rsidRDefault="00EA3E65" w:rsidP="004D1204">
      <w:pPr>
        <w:keepNext/>
        <w:jc w:val="center"/>
        <w:rPr>
          <w:rFonts w:ascii="Tahoma" w:hAnsi="Tahoma" w:cs="Tahoma"/>
        </w:rPr>
      </w:pPr>
    </w:p>
    <w:p w14:paraId="254DD71C" w14:textId="77777777" w:rsidR="00E14B12" w:rsidRPr="00076910" w:rsidRDefault="00737C0D" w:rsidP="00E14B12">
      <w:pPr>
        <w:keepNext/>
        <w:ind w:right="424"/>
        <w:jc w:val="center"/>
        <w:rPr>
          <w:rFonts w:ascii="Tahoma" w:hAnsi="Tahoma" w:cs="Tahoma"/>
          <w:b/>
        </w:rPr>
      </w:pPr>
      <w:r>
        <w:rPr>
          <w:rFonts w:ascii="Tahoma" w:hAnsi="Tahoma" w:cs="Tahoma"/>
          <w:b/>
        </w:rPr>
        <w:t>Šamotne evidenčne ploščice</w:t>
      </w:r>
    </w:p>
    <w:p w14:paraId="36421F5E" w14:textId="77777777" w:rsidR="00AB4496" w:rsidRPr="00076910" w:rsidRDefault="00AB4496" w:rsidP="004D1204">
      <w:pPr>
        <w:keepNext/>
        <w:jc w:val="center"/>
        <w:rPr>
          <w:rFonts w:ascii="Tahoma" w:hAnsi="Tahoma" w:cs="Tahoma"/>
        </w:rPr>
      </w:pPr>
    </w:p>
    <w:p w14:paraId="21BA3CF5" w14:textId="77777777" w:rsidR="00250981" w:rsidRPr="00076910" w:rsidRDefault="00250981" w:rsidP="004D1204">
      <w:pPr>
        <w:keepNext/>
        <w:ind w:right="424"/>
        <w:jc w:val="center"/>
        <w:rPr>
          <w:rFonts w:ascii="Tahoma" w:hAnsi="Tahoma" w:cs="Tahoma"/>
          <w:b/>
        </w:rPr>
      </w:pPr>
    </w:p>
    <w:p w14:paraId="00C13463" w14:textId="77777777" w:rsidR="007C70A1" w:rsidRPr="00076910" w:rsidRDefault="007C70A1" w:rsidP="004D1204">
      <w:pPr>
        <w:keepNext/>
        <w:rPr>
          <w:rFonts w:ascii="Tahoma" w:hAnsi="Tahoma" w:cs="Tahoma"/>
        </w:rPr>
      </w:pPr>
    </w:p>
    <w:p w14:paraId="0F0361FB" w14:textId="77777777" w:rsidR="007C70A1" w:rsidRPr="00076910" w:rsidRDefault="007C70A1" w:rsidP="004D1204">
      <w:pPr>
        <w:keepNext/>
        <w:rPr>
          <w:rFonts w:ascii="Tahoma" w:hAnsi="Tahoma" w:cs="Tahoma"/>
        </w:rPr>
      </w:pPr>
    </w:p>
    <w:p w14:paraId="0FD28D84" w14:textId="77777777" w:rsidR="007C70A1" w:rsidRPr="00076910" w:rsidRDefault="007C70A1" w:rsidP="004D1204">
      <w:pPr>
        <w:keepNext/>
        <w:rPr>
          <w:rFonts w:ascii="Tahoma" w:hAnsi="Tahoma" w:cs="Tahoma"/>
        </w:rPr>
      </w:pPr>
    </w:p>
    <w:p w14:paraId="1B8BA9D4" w14:textId="77777777" w:rsidR="007C70A1" w:rsidRPr="00076910" w:rsidRDefault="007C70A1" w:rsidP="004D1204">
      <w:pPr>
        <w:keepNext/>
        <w:rPr>
          <w:rFonts w:ascii="Tahoma" w:hAnsi="Tahoma" w:cs="Tahoma"/>
        </w:rPr>
      </w:pPr>
      <w:r w:rsidRPr="00076910">
        <w:rPr>
          <w:rFonts w:ascii="Tahoma" w:hAnsi="Tahoma" w:cs="Tahoma"/>
        </w:rPr>
        <w:t>S spoštovanjem!</w:t>
      </w:r>
    </w:p>
    <w:p w14:paraId="57FEF3EE" w14:textId="77777777" w:rsidR="00325548" w:rsidRPr="00076910" w:rsidRDefault="00325548" w:rsidP="004D1204">
      <w:pPr>
        <w:keepNext/>
        <w:autoSpaceDE w:val="0"/>
        <w:autoSpaceDN w:val="0"/>
        <w:adjustRightInd w:val="0"/>
        <w:rPr>
          <w:rFonts w:ascii="Tahoma" w:hAnsi="Tahoma" w:cs="Tahoma"/>
        </w:rPr>
      </w:pPr>
    </w:p>
    <w:p w14:paraId="6AE0E5B6" w14:textId="77777777" w:rsidR="00D9227D" w:rsidRPr="00076910" w:rsidRDefault="00D9227D" w:rsidP="004D1204">
      <w:pPr>
        <w:keepNext/>
        <w:autoSpaceDE w:val="0"/>
        <w:autoSpaceDN w:val="0"/>
        <w:adjustRightInd w:val="0"/>
        <w:jc w:val="right"/>
        <w:rPr>
          <w:rFonts w:ascii="Tahoma" w:hAnsi="Tahoma" w:cs="Tahoma"/>
          <w:bCs/>
        </w:rPr>
      </w:pPr>
    </w:p>
    <w:p w14:paraId="50D95D05" w14:textId="77777777" w:rsidR="00325548" w:rsidRPr="00076910" w:rsidRDefault="00325548" w:rsidP="004D1204">
      <w:pPr>
        <w:keepNext/>
        <w:autoSpaceDE w:val="0"/>
        <w:autoSpaceDN w:val="0"/>
        <w:adjustRightInd w:val="0"/>
        <w:jc w:val="right"/>
        <w:rPr>
          <w:rFonts w:ascii="Tahoma" w:hAnsi="Tahoma" w:cs="Tahoma"/>
          <w:bCs/>
        </w:rPr>
      </w:pPr>
    </w:p>
    <w:p w14:paraId="3DD263DB" w14:textId="77777777" w:rsidR="00325548" w:rsidRPr="00076910" w:rsidRDefault="00325548" w:rsidP="004D1204">
      <w:pPr>
        <w:keepNext/>
        <w:autoSpaceDE w:val="0"/>
        <w:autoSpaceDN w:val="0"/>
        <w:adjustRightInd w:val="0"/>
        <w:jc w:val="right"/>
        <w:rPr>
          <w:rFonts w:ascii="Tahoma" w:hAnsi="Tahoma" w:cs="Tahoma"/>
          <w:bCs/>
        </w:rPr>
      </w:pPr>
    </w:p>
    <w:p w14:paraId="4B4D96A2" w14:textId="77777777" w:rsidR="00325548" w:rsidRPr="00076910" w:rsidRDefault="00325548" w:rsidP="004D1204">
      <w:pPr>
        <w:keepNext/>
        <w:autoSpaceDE w:val="0"/>
        <w:autoSpaceDN w:val="0"/>
        <w:adjustRightInd w:val="0"/>
        <w:jc w:val="right"/>
        <w:rPr>
          <w:rFonts w:ascii="Tahoma" w:hAnsi="Tahoma" w:cs="Tahoma"/>
          <w:bCs/>
        </w:rPr>
      </w:pPr>
    </w:p>
    <w:p w14:paraId="7A98A907" w14:textId="77777777" w:rsidR="00325548" w:rsidRPr="00076910" w:rsidRDefault="001F195B" w:rsidP="004D1204">
      <w:pPr>
        <w:keepNext/>
        <w:autoSpaceDE w:val="0"/>
        <w:autoSpaceDN w:val="0"/>
        <w:adjustRightInd w:val="0"/>
        <w:ind w:left="6372"/>
        <w:rPr>
          <w:rFonts w:ascii="Tahoma" w:hAnsi="Tahoma" w:cs="Tahoma"/>
          <w:bCs/>
        </w:rPr>
      </w:pPr>
      <w:r w:rsidRPr="00076910">
        <w:rPr>
          <w:rFonts w:ascii="Tahoma" w:hAnsi="Tahoma" w:cs="Tahoma"/>
          <w:bCs/>
        </w:rPr>
        <w:t xml:space="preserve">    </w:t>
      </w:r>
      <w:r w:rsidR="005C1BB3" w:rsidRPr="00076910">
        <w:rPr>
          <w:rFonts w:ascii="Tahoma" w:hAnsi="Tahoma" w:cs="Tahoma"/>
          <w:bCs/>
        </w:rPr>
        <w:t xml:space="preserve">  </w:t>
      </w:r>
      <w:r w:rsidR="00325548" w:rsidRPr="00076910">
        <w:rPr>
          <w:rFonts w:ascii="Tahoma" w:hAnsi="Tahoma" w:cs="Tahoma"/>
          <w:bCs/>
        </w:rPr>
        <w:t>Direktor</w:t>
      </w:r>
    </w:p>
    <w:p w14:paraId="4D996C20" w14:textId="77777777" w:rsidR="007C70A1" w:rsidRPr="00076910" w:rsidRDefault="00D27876" w:rsidP="009046DE">
      <w:pPr>
        <w:keepNext/>
        <w:ind w:left="5664" w:firstLine="708"/>
        <w:rPr>
          <w:rFonts w:ascii="Tahoma" w:hAnsi="Tahoma" w:cs="Tahoma"/>
        </w:rPr>
      </w:pPr>
      <w:r>
        <w:rPr>
          <w:rFonts w:ascii="Tahoma" w:hAnsi="Tahoma" w:cs="Tahoma"/>
        </w:rPr>
        <w:t>Krištof M</w:t>
      </w:r>
      <w:r w:rsidR="009046DE">
        <w:rPr>
          <w:rFonts w:ascii="Tahoma" w:hAnsi="Tahoma" w:cs="Tahoma"/>
        </w:rPr>
        <w:t>l</w:t>
      </w:r>
      <w:r>
        <w:rPr>
          <w:rFonts w:ascii="Tahoma" w:hAnsi="Tahoma" w:cs="Tahoma"/>
        </w:rPr>
        <w:t>akar</w:t>
      </w:r>
      <w:r w:rsidR="009046DE">
        <w:rPr>
          <w:rFonts w:ascii="Tahoma" w:hAnsi="Tahoma" w:cs="Tahoma"/>
        </w:rPr>
        <w:t>, l.r.</w:t>
      </w:r>
    </w:p>
    <w:p w14:paraId="11D5E7C3" w14:textId="77777777" w:rsidR="007C70A1" w:rsidRPr="00076910" w:rsidRDefault="007C70A1" w:rsidP="004D1204">
      <w:pPr>
        <w:keepNext/>
        <w:rPr>
          <w:rFonts w:ascii="Tahoma" w:hAnsi="Tahoma" w:cs="Tahoma"/>
        </w:rPr>
      </w:pPr>
    </w:p>
    <w:p w14:paraId="5628D90A" w14:textId="77777777" w:rsidR="00325548" w:rsidRPr="00076910" w:rsidRDefault="00325548" w:rsidP="004D1204">
      <w:pPr>
        <w:keepNext/>
        <w:rPr>
          <w:rFonts w:ascii="Tahoma" w:hAnsi="Tahoma" w:cs="Tahoma"/>
        </w:rPr>
      </w:pPr>
    </w:p>
    <w:p w14:paraId="781B2D1F" w14:textId="77777777" w:rsidR="00325548" w:rsidRPr="00076910" w:rsidRDefault="00325548" w:rsidP="004D1204">
      <w:pPr>
        <w:keepNext/>
        <w:rPr>
          <w:rFonts w:ascii="Tahoma" w:hAnsi="Tahoma" w:cs="Tahoma"/>
        </w:rPr>
      </w:pPr>
    </w:p>
    <w:p w14:paraId="459EEBF5" w14:textId="77777777" w:rsidR="00325548" w:rsidRPr="00076910" w:rsidRDefault="00325548" w:rsidP="004D1204">
      <w:pPr>
        <w:keepNext/>
        <w:rPr>
          <w:rFonts w:ascii="Tahoma" w:hAnsi="Tahoma" w:cs="Tahoma"/>
        </w:rPr>
      </w:pPr>
    </w:p>
    <w:p w14:paraId="7CCEECD8" w14:textId="77777777" w:rsidR="00325548" w:rsidRPr="00076910" w:rsidRDefault="00325548" w:rsidP="004D1204">
      <w:pPr>
        <w:keepNext/>
        <w:rPr>
          <w:rFonts w:ascii="Tahoma" w:hAnsi="Tahoma" w:cs="Tahoma"/>
        </w:rPr>
      </w:pPr>
    </w:p>
    <w:p w14:paraId="29610851" w14:textId="77777777" w:rsidR="00325548" w:rsidRPr="00076910" w:rsidRDefault="00325548" w:rsidP="004D1204">
      <w:pPr>
        <w:keepNext/>
        <w:rPr>
          <w:rFonts w:ascii="Tahoma" w:hAnsi="Tahoma" w:cs="Tahoma"/>
        </w:rPr>
      </w:pPr>
    </w:p>
    <w:p w14:paraId="0A88C9FF" w14:textId="77777777" w:rsidR="00542462" w:rsidRPr="00076910" w:rsidRDefault="00890FA5" w:rsidP="00B11E1B">
      <w:pPr>
        <w:keepNext/>
        <w:widowControl w:val="0"/>
        <w:numPr>
          <w:ilvl w:val="0"/>
          <w:numId w:val="2"/>
        </w:numPr>
        <w:jc w:val="both"/>
        <w:rPr>
          <w:rFonts w:ascii="Tahoma" w:hAnsi="Tahoma" w:cs="Tahoma"/>
          <w:b/>
          <w:sz w:val="22"/>
          <w:szCs w:val="22"/>
        </w:rPr>
      </w:pPr>
      <w:r w:rsidRPr="00076910">
        <w:rPr>
          <w:rFonts w:ascii="Tahoma" w:hAnsi="Tahoma" w:cs="Tahoma"/>
          <w:b/>
          <w:highlight w:val="lightGray"/>
        </w:rPr>
        <w:br w:type="page"/>
      </w:r>
      <w:r w:rsidR="00542462" w:rsidRPr="00076910">
        <w:rPr>
          <w:rFonts w:ascii="Tahoma" w:hAnsi="Tahoma" w:cs="Tahoma"/>
          <w:b/>
          <w:sz w:val="22"/>
          <w:szCs w:val="22"/>
        </w:rPr>
        <w:lastRenderedPageBreak/>
        <w:t>SPLOŠNA DOLOČILA</w:t>
      </w:r>
      <w:r w:rsidR="00A05B49" w:rsidRPr="00076910">
        <w:rPr>
          <w:rFonts w:ascii="Tahoma" w:hAnsi="Tahoma" w:cs="Tahoma"/>
          <w:b/>
          <w:sz w:val="22"/>
          <w:szCs w:val="22"/>
        </w:rPr>
        <w:t xml:space="preserve"> </w:t>
      </w:r>
    </w:p>
    <w:p w14:paraId="3CB9E273" w14:textId="77777777" w:rsidR="007C70A1" w:rsidRPr="00076910" w:rsidRDefault="007C70A1" w:rsidP="00B11E1B">
      <w:pPr>
        <w:keepNext/>
        <w:widowControl w:val="0"/>
        <w:jc w:val="both"/>
        <w:rPr>
          <w:rFonts w:ascii="Tahoma" w:hAnsi="Tahoma" w:cs="Tahoma"/>
          <w:b/>
        </w:rPr>
      </w:pPr>
    </w:p>
    <w:p w14:paraId="42313310" w14:textId="77777777" w:rsidR="007C70A1" w:rsidRPr="00076910" w:rsidRDefault="00D76EAE" w:rsidP="00B11E1B">
      <w:pPr>
        <w:keepNext/>
        <w:widowControl w:val="0"/>
        <w:numPr>
          <w:ilvl w:val="1"/>
          <w:numId w:val="2"/>
        </w:numPr>
        <w:jc w:val="both"/>
        <w:rPr>
          <w:rFonts w:ascii="Tahoma" w:hAnsi="Tahoma" w:cs="Tahoma"/>
          <w:b/>
        </w:rPr>
      </w:pPr>
      <w:r>
        <w:rPr>
          <w:rFonts w:ascii="Tahoma" w:hAnsi="Tahoma" w:cs="Tahoma"/>
          <w:b/>
        </w:rPr>
        <w:t>Predmet javnega naročila</w:t>
      </w:r>
    </w:p>
    <w:p w14:paraId="7480CC1E" w14:textId="77777777" w:rsidR="007C70A1" w:rsidRPr="00076910" w:rsidRDefault="007C70A1" w:rsidP="00B11E1B">
      <w:pPr>
        <w:keepNext/>
        <w:widowControl w:val="0"/>
        <w:jc w:val="both"/>
        <w:rPr>
          <w:rFonts w:ascii="Tahoma" w:hAnsi="Tahoma" w:cs="Tahoma"/>
          <w:b/>
        </w:rPr>
      </w:pPr>
    </w:p>
    <w:p w14:paraId="0C239CE7" w14:textId="77777777" w:rsidR="000739B7" w:rsidRDefault="00167A7A" w:rsidP="00167A7A">
      <w:pPr>
        <w:keepNext/>
        <w:widowControl w:val="0"/>
        <w:tabs>
          <w:tab w:val="left" w:pos="0"/>
        </w:tabs>
        <w:jc w:val="both"/>
        <w:rPr>
          <w:rFonts w:ascii="Tahoma" w:hAnsi="Tahoma" w:cs="Tahoma"/>
          <w:bCs/>
        </w:rPr>
      </w:pPr>
      <w:r w:rsidRPr="00076910">
        <w:rPr>
          <w:rFonts w:ascii="Tahoma" w:hAnsi="Tahoma" w:cs="Tahoma"/>
          <w:bCs/>
        </w:rPr>
        <w:t>Naročnik na podlagi 47. člena Zakona o javnem naročanju (</w:t>
      </w:r>
      <w:r w:rsidR="00FC0BB0" w:rsidRPr="00FB2CFB">
        <w:rPr>
          <w:rFonts w:ascii="Tahoma" w:hAnsi="Tahoma" w:cs="Tahoma"/>
          <w:bCs/>
        </w:rPr>
        <w:t xml:space="preserve">ZJN-3, Uradni list RS, </w:t>
      </w:r>
      <w:r w:rsidR="00FC0BB0" w:rsidRPr="00FB2CFB">
        <w:rPr>
          <w:rFonts w:ascii="Tahoma" w:hAnsi="Tahoma" w:cs="Tahoma"/>
        </w:rPr>
        <w:t>št. 91/15 s spremembami</w:t>
      </w:r>
      <w:r w:rsidRPr="00076910">
        <w:rPr>
          <w:rFonts w:ascii="Tahoma" w:hAnsi="Tahoma" w:cs="Tahoma"/>
        </w:rPr>
        <w:t>)</w:t>
      </w:r>
      <w:r w:rsidRPr="00076910">
        <w:rPr>
          <w:rFonts w:ascii="Tahoma" w:hAnsi="Tahoma" w:cs="Tahoma"/>
          <w:bCs/>
        </w:rPr>
        <w:t xml:space="preserve"> vabi k </w:t>
      </w:r>
      <w:r w:rsidRPr="00927DA7">
        <w:rPr>
          <w:rFonts w:ascii="Tahoma" w:hAnsi="Tahoma" w:cs="Tahoma"/>
          <w:bCs/>
        </w:rPr>
        <w:t>predložitvi ponudbe za:</w:t>
      </w:r>
    </w:p>
    <w:p w14:paraId="4D470316" w14:textId="77777777" w:rsidR="008379C0" w:rsidRDefault="008379C0" w:rsidP="00167A7A">
      <w:pPr>
        <w:keepNext/>
        <w:widowControl w:val="0"/>
        <w:tabs>
          <w:tab w:val="left" w:pos="0"/>
        </w:tabs>
        <w:jc w:val="both"/>
        <w:rPr>
          <w:rFonts w:ascii="Tahoma" w:hAnsi="Tahoma" w:cs="Tahoma"/>
          <w:bCs/>
        </w:rPr>
      </w:pPr>
    </w:p>
    <w:p w14:paraId="384E5389" w14:textId="77777777" w:rsidR="008379C0" w:rsidRDefault="008379C0" w:rsidP="00167A7A">
      <w:pPr>
        <w:keepNext/>
        <w:widowControl w:val="0"/>
        <w:tabs>
          <w:tab w:val="left" w:pos="0"/>
        </w:tabs>
        <w:jc w:val="both"/>
        <w:rPr>
          <w:rFonts w:ascii="Tahoma" w:hAnsi="Tahoma" w:cs="Tahoma"/>
          <w:lang w:eastAsia="x-none"/>
        </w:rPr>
      </w:pPr>
    </w:p>
    <w:p w14:paraId="2FE781DE" w14:textId="77777777" w:rsidR="00E14B12" w:rsidRPr="00D32638" w:rsidRDefault="00D32638" w:rsidP="00D32638">
      <w:pPr>
        <w:keepNext/>
        <w:widowControl w:val="0"/>
        <w:tabs>
          <w:tab w:val="left" w:pos="0"/>
        </w:tabs>
        <w:jc w:val="center"/>
        <w:rPr>
          <w:rFonts w:ascii="Tahoma" w:hAnsi="Tahoma" w:cs="Tahoma"/>
          <w:b/>
          <w:lang w:eastAsia="x-none"/>
        </w:rPr>
      </w:pPr>
      <w:r w:rsidRPr="00D32638">
        <w:rPr>
          <w:rFonts w:ascii="Tahoma" w:hAnsi="Tahoma" w:cs="Tahoma"/>
          <w:b/>
          <w:lang w:eastAsia="x-none"/>
        </w:rPr>
        <w:t>Šamotne evidenčne ploščice</w:t>
      </w:r>
    </w:p>
    <w:p w14:paraId="5F6DE5FB" w14:textId="77777777" w:rsidR="00E14B12" w:rsidRPr="00927DA7" w:rsidRDefault="00E14B12" w:rsidP="00167A7A">
      <w:pPr>
        <w:keepNext/>
        <w:widowControl w:val="0"/>
        <w:tabs>
          <w:tab w:val="left" w:pos="0"/>
        </w:tabs>
        <w:jc w:val="both"/>
        <w:rPr>
          <w:rFonts w:ascii="Tahoma" w:hAnsi="Tahoma" w:cs="Tahoma"/>
          <w:lang w:eastAsia="x-none"/>
        </w:rPr>
      </w:pPr>
    </w:p>
    <w:p w14:paraId="161CC134" w14:textId="77777777" w:rsidR="00BE0E54" w:rsidRPr="003D7BF0" w:rsidRDefault="00BE0E54" w:rsidP="00B11E1B">
      <w:pPr>
        <w:keepNext/>
        <w:widowControl w:val="0"/>
        <w:tabs>
          <w:tab w:val="left" w:pos="0"/>
        </w:tabs>
        <w:jc w:val="both"/>
        <w:rPr>
          <w:rFonts w:ascii="Tahoma" w:hAnsi="Tahoma" w:cs="Tahoma"/>
          <w:lang w:eastAsia="x-none"/>
        </w:rPr>
      </w:pPr>
      <w:r w:rsidRPr="00A73B7E">
        <w:rPr>
          <w:rFonts w:ascii="Tahoma" w:hAnsi="Tahoma" w:cs="Tahoma"/>
          <w:lang w:eastAsia="x-none"/>
        </w:rPr>
        <w:t>Javno na</w:t>
      </w:r>
      <w:r w:rsidR="00466C7B" w:rsidRPr="00A73B7E">
        <w:rPr>
          <w:rFonts w:ascii="Tahoma" w:hAnsi="Tahoma" w:cs="Tahoma"/>
          <w:lang w:eastAsia="x-none"/>
        </w:rPr>
        <w:t>ročilo po pooblastilu naročnik</w:t>
      </w:r>
      <w:r w:rsidR="00466C7B" w:rsidRPr="00076910">
        <w:rPr>
          <w:rFonts w:ascii="Tahoma" w:hAnsi="Tahoma" w:cs="Tahoma"/>
          <w:lang w:eastAsia="x-none"/>
        </w:rPr>
        <w:t>a</w:t>
      </w:r>
      <w:r w:rsidRPr="00A73B7E">
        <w:rPr>
          <w:rFonts w:ascii="Tahoma" w:hAnsi="Tahoma" w:cs="Tahoma"/>
          <w:lang w:eastAsia="x-none"/>
        </w:rPr>
        <w:t xml:space="preserve"> izvaja JAVNI HOLDING Ljubljana, d.o.o</w:t>
      </w:r>
      <w:r w:rsidR="00144C69" w:rsidRPr="00076910">
        <w:rPr>
          <w:rFonts w:ascii="Tahoma" w:hAnsi="Tahoma" w:cs="Tahoma"/>
          <w:lang w:eastAsia="x-none"/>
        </w:rPr>
        <w:t>.</w:t>
      </w:r>
      <w:r w:rsidRPr="00A73B7E">
        <w:rPr>
          <w:rFonts w:ascii="Tahoma" w:hAnsi="Tahoma" w:cs="Tahoma"/>
          <w:lang w:eastAsia="x-none"/>
        </w:rPr>
        <w:t xml:space="preserve">, Verovškova ulica 70, 1000 Ljubljana. </w:t>
      </w:r>
      <w:r w:rsidR="000A1BB7">
        <w:rPr>
          <w:rFonts w:ascii="Tahoma" w:hAnsi="Tahoma" w:cs="Tahoma"/>
          <w:lang w:eastAsia="x-none"/>
        </w:rPr>
        <w:t>-</w:t>
      </w:r>
      <w:r w:rsidR="008E2C81" w:rsidRPr="00CD023B">
        <w:rPr>
          <w:rFonts w:ascii="Tahoma" w:hAnsi="Tahoma" w:cs="Tahoma"/>
          <w:lang w:eastAsia="x-none"/>
        </w:rPr>
        <w:t xml:space="preserve">Gospodarski subjekt lahko odda samo eno </w:t>
      </w:r>
      <w:r w:rsidR="00BC657F" w:rsidRPr="00CD023B">
        <w:rPr>
          <w:rFonts w:ascii="Tahoma" w:hAnsi="Tahoma" w:cs="Tahoma"/>
          <w:lang w:eastAsia="x-none"/>
        </w:rPr>
        <w:t>ponudbo</w:t>
      </w:r>
      <w:r w:rsidR="008E2C81" w:rsidRPr="006B13B6">
        <w:rPr>
          <w:rFonts w:ascii="Tahoma" w:hAnsi="Tahoma" w:cs="Tahoma"/>
          <w:lang w:eastAsia="x-none"/>
        </w:rPr>
        <w:t xml:space="preserve">, bodisi svojo lastno ali skupno </w:t>
      </w:r>
      <w:r w:rsidR="00BC657F" w:rsidRPr="006B13B6">
        <w:rPr>
          <w:rFonts w:ascii="Tahoma" w:hAnsi="Tahoma" w:cs="Tahoma"/>
          <w:lang w:eastAsia="x-none"/>
        </w:rPr>
        <w:t>ponudbo</w:t>
      </w:r>
      <w:r w:rsidR="008E2C81" w:rsidRPr="00E70159">
        <w:rPr>
          <w:rFonts w:ascii="Tahoma" w:hAnsi="Tahoma" w:cs="Tahoma"/>
          <w:lang w:eastAsia="x-none"/>
        </w:rPr>
        <w:t xml:space="preserve">, sicer se izločijo vse </w:t>
      </w:r>
      <w:r w:rsidR="00BC657F" w:rsidRPr="00C52292">
        <w:rPr>
          <w:rFonts w:ascii="Tahoma" w:hAnsi="Tahoma" w:cs="Tahoma"/>
          <w:lang w:eastAsia="x-none"/>
        </w:rPr>
        <w:t>ponudbe</w:t>
      </w:r>
      <w:r w:rsidR="008E2C81" w:rsidRPr="003D7BF0">
        <w:rPr>
          <w:rFonts w:ascii="Tahoma" w:hAnsi="Tahoma" w:cs="Tahoma"/>
          <w:lang w:eastAsia="x-none"/>
        </w:rPr>
        <w:t>, v katerih nastopa.</w:t>
      </w:r>
    </w:p>
    <w:p w14:paraId="682C9465" w14:textId="77777777" w:rsidR="001C57F7" w:rsidRPr="00E7001B" w:rsidRDefault="001C57F7" w:rsidP="00B11E1B">
      <w:pPr>
        <w:keepNext/>
        <w:widowControl w:val="0"/>
        <w:tabs>
          <w:tab w:val="left" w:pos="0"/>
        </w:tabs>
        <w:jc w:val="both"/>
        <w:rPr>
          <w:rFonts w:ascii="Tahoma" w:hAnsi="Tahoma" w:cs="Tahoma"/>
          <w:lang w:eastAsia="x-none"/>
        </w:rPr>
      </w:pPr>
    </w:p>
    <w:p w14:paraId="1145E2DA" w14:textId="77777777" w:rsidR="007C70A1" w:rsidRPr="00C879F9" w:rsidRDefault="007C70A1" w:rsidP="00B11E1B">
      <w:pPr>
        <w:keepNext/>
        <w:widowControl w:val="0"/>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C879F9">
        <w:rPr>
          <w:rFonts w:ascii="Tahoma" w:hAnsi="Tahoma" w:cs="Tahoma"/>
          <w:b/>
        </w:rPr>
        <w:t>Dodatna pojasnila ponudnikom</w:t>
      </w:r>
      <w:bookmarkEnd w:id="1"/>
      <w:bookmarkEnd w:id="2"/>
      <w:bookmarkEnd w:id="3"/>
      <w:bookmarkEnd w:id="4"/>
      <w:bookmarkEnd w:id="5"/>
    </w:p>
    <w:p w14:paraId="411C77D9" w14:textId="77777777" w:rsidR="007C70A1" w:rsidRPr="00076910" w:rsidRDefault="007C70A1" w:rsidP="00B11E1B">
      <w:pPr>
        <w:keepNext/>
        <w:widowControl w:val="0"/>
        <w:jc w:val="both"/>
        <w:rPr>
          <w:rFonts w:ascii="Tahoma" w:hAnsi="Tahoma" w:cs="Tahoma"/>
        </w:rPr>
      </w:pPr>
    </w:p>
    <w:p w14:paraId="7C2E9193" w14:textId="4F8657F9" w:rsidR="00F27BFF" w:rsidRPr="00076910" w:rsidRDefault="008E2C81" w:rsidP="00B11E1B">
      <w:pPr>
        <w:keepNext/>
        <w:widowControl w:val="0"/>
        <w:jc w:val="both"/>
        <w:rPr>
          <w:rFonts w:ascii="Tahoma" w:hAnsi="Tahoma" w:cs="Tahoma"/>
        </w:rPr>
      </w:pPr>
      <w:r w:rsidRPr="00076910">
        <w:rPr>
          <w:rFonts w:ascii="Tahoma" w:hAnsi="Tahoma" w:cs="Tahoma"/>
        </w:rPr>
        <w:t>Dodatna pojasnila o razpisni dokumentaciji ali vprašanja lahko zainteresirani ponudniki zahtevajo preko Portala javnih naročil</w:t>
      </w:r>
      <w:r w:rsidR="00710E3B" w:rsidRPr="00076910">
        <w:rPr>
          <w:rFonts w:ascii="Tahoma" w:hAnsi="Tahoma" w:cs="Tahoma"/>
        </w:rPr>
        <w:t xml:space="preserve"> RS</w:t>
      </w:r>
      <w:r w:rsidRPr="00076910">
        <w:rPr>
          <w:rFonts w:ascii="Tahoma" w:hAnsi="Tahoma" w:cs="Tahoma"/>
        </w:rPr>
        <w:t xml:space="preserve">, vendar najkasneje </w:t>
      </w:r>
      <w:r w:rsidR="00660286" w:rsidRPr="00076910">
        <w:rPr>
          <w:rFonts w:ascii="Tahoma" w:hAnsi="Tahoma" w:cs="Tahoma"/>
        </w:rPr>
        <w:t xml:space="preserve">do </w:t>
      </w:r>
      <w:r w:rsidR="00C879F9" w:rsidRPr="00C879F9">
        <w:rPr>
          <w:rFonts w:ascii="Tahoma" w:hAnsi="Tahoma" w:cs="Tahoma"/>
          <w:b/>
        </w:rPr>
        <w:t>srede</w:t>
      </w:r>
      <w:r w:rsidR="0067713C" w:rsidRPr="00C879F9">
        <w:rPr>
          <w:rFonts w:ascii="Tahoma" w:hAnsi="Tahoma" w:cs="Tahoma"/>
          <w:b/>
        </w:rPr>
        <w:t xml:space="preserve">, dne </w:t>
      </w:r>
      <w:r w:rsidR="00C879F9" w:rsidRPr="00C879F9">
        <w:rPr>
          <w:rFonts w:ascii="Tahoma" w:hAnsi="Tahoma" w:cs="Tahoma"/>
          <w:b/>
        </w:rPr>
        <w:t>26. 7</w:t>
      </w:r>
      <w:r w:rsidR="0067713C" w:rsidRPr="00C879F9">
        <w:rPr>
          <w:rFonts w:ascii="Tahoma" w:hAnsi="Tahoma" w:cs="Tahoma"/>
          <w:b/>
        </w:rPr>
        <w:t>. 2023</w:t>
      </w:r>
      <w:r w:rsidR="00FC0BB0" w:rsidRPr="008445D4">
        <w:rPr>
          <w:rFonts w:ascii="Tahoma" w:hAnsi="Tahoma" w:cs="Tahoma"/>
          <w:b/>
        </w:rPr>
        <w:t xml:space="preserve"> </w:t>
      </w:r>
      <w:r w:rsidR="00A2108F" w:rsidRPr="008445D4">
        <w:rPr>
          <w:rFonts w:ascii="Tahoma" w:hAnsi="Tahoma" w:cs="Tahoma"/>
          <w:b/>
        </w:rPr>
        <w:t>do 1</w:t>
      </w:r>
      <w:r w:rsidR="00A75E77">
        <w:rPr>
          <w:rFonts w:ascii="Tahoma" w:hAnsi="Tahoma" w:cs="Tahoma"/>
          <w:b/>
        </w:rPr>
        <w:t>2</w:t>
      </w:r>
      <w:r w:rsidR="00A2108F" w:rsidRPr="008445D4">
        <w:rPr>
          <w:rFonts w:ascii="Tahoma" w:hAnsi="Tahoma" w:cs="Tahoma"/>
          <w:b/>
        </w:rPr>
        <w:t>. ure</w:t>
      </w:r>
      <w:r w:rsidR="00A2108F" w:rsidRPr="00076910">
        <w:rPr>
          <w:rFonts w:ascii="Tahoma" w:hAnsi="Tahoma" w:cs="Tahoma"/>
        </w:rPr>
        <w:t xml:space="preserve">. </w:t>
      </w:r>
      <w:r w:rsidR="00FC0BB0" w:rsidRPr="00FB2CFB">
        <w:rPr>
          <w:rFonts w:ascii="Tahoma" w:hAnsi="Tahoma" w:cs="Tahoma"/>
        </w:rPr>
        <w:t>Odgovori oziroma pojasnila bodo objavljeni na Portalu javnih naročil RS najkasneje dva (2) dni pred rokom za oddajo ponudbe, pod pogojem, da bo zahteva posredovana pravočasno.</w:t>
      </w:r>
      <w:r w:rsidRPr="00076910">
        <w:rPr>
          <w:rFonts w:ascii="Tahoma" w:hAnsi="Tahoma" w:cs="Tahoma"/>
        </w:rPr>
        <w:t xml:space="preserve"> Na drugače posredovane zahteve za dodatna pojasnila ali vprašanja naročnik ni dolžan odgovoriti.</w:t>
      </w:r>
    </w:p>
    <w:p w14:paraId="2193BB20" w14:textId="77777777" w:rsidR="008E2C81" w:rsidRPr="00076910" w:rsidRDefault="008E2C81" w:rsidP="00B11E1B">
      <w:pPr>
        <w:keepNext/>
        <w:widowControl w:val="0"/>
        <w:jc w:val="both"/>
        <w:rPr>
          <w:rFonts w:ascii="Tahoma" w:hAnsi="Tahoma" w:cs="Tahoma"/>
        </w:rPr>
      </w:pPr>
    </w:p>
    <w:p w14:paraId="3B7E84E1" w14:textId="77777777" w:rsidR="007C70A1" w:rsidRPr="00C879F9" w:rsidRDefault="00104F2F" w:rsidP="00B11E1B">
      <w:pPr>
        <w:keepNext/>
        <w:widowControl w:val="0"/>
        <w:numPr>
          <w:ilvl w:val="1"/>
          <w:numId w:val="2"/>
        </w:numPr>
        <w:jc w:val="both"/>
        <w:rPr>
          <w:rFonts w:ascii="Tahoma" w:hAnsi="Tahoma" w:cs="Tahoma"/>
          <w:b/>
        </w:rPr>
      </w:pPr>
      <w:r w:rsidRPr="00C879F9">
        <w:rPr>
          <w:rFonts w:ascii="Tahoma" w:hAnsi="Tahoma" w:cs="Tahoma"/>
          <w:b/>
        </w:rPr>
        <w:t>Oddaja in odpiranje ponudb</w:t>
      </w:r>
    </w:p>
    <w:p w14:paraId="7FBC85CC" w14:textId="77777777" w:rsidR="00104F2F" w:rsidRPr="00076910" w:rsidRDefault="00104F2F" w:rsidP="00B11E1B">
      <w:pPr>
        <w:keepNext/>
        <w:widowControl w:val="0"/>
        <w:jc w:val="both"/>
        <w:rPr>
          <w:rFonts w:ascii="Tahoma" w:hAnsi="Tahoma" w:cs="Tahoma"/>
          <w:b/>
          <w:highlight w:val="yellow"/>
        </w:rPr>
      </w:pPr>
    </w:p>
    <w:p w14:paraId="7E65F00C" w14:textId="0789D75B" w:rsidR="00104F2F" w:rsidRPr="000813C2" w:rsidRDefault="00104F2F" w:rsidP="00B11E1B">
      <w:pPr>
        <w:keepNext/>
        <w:widowControl w:val="0"/>
        <w:tabs>
          <w:tab w:val="left" w:pos="142"/>
        </w:tabs>
        <w:jc w:val="both"/>
        <w:rPr>
          <w:rFonts w:ascii="Tahoma" w:hAnsi="Tahoma" w:cs="Tahoma"/>
          <w:b/>
        </w:rPr>
      </w:pPr>
      <w:r w:rsidRPr="00A73B7E">
        <w:rPr>
          <w:rFonts w:ascii="Tahoma" w:hAnsi="Tahoma" w:cs="Tahoma"/>
        </w:rPr>
        <w:t xml:space="preserve">Ponudnik nosi vse stroške priprave in </w:t>
      </w:r>
      <w:r w:rsidRPr="00076910">
        <w:rPr>
          <w:rFonts w:ascii="Tahoma" w:hAnsi="Tahoma" w:cs="Tahoma"/>
        </w:rPr>
        <w:t>oddaje</w:t>
      </w:r>
      <w:r w:rsidRPr="00A73B7E">
        <w:rPr>
          <w:rFonts w:ascii="Tahoma" w:hAnsi="Tahoma" w:cs="Tahoma"/>
        </w:rPr>
        <w:t xml:space="preserve"> ponudbe. </w:t>
      </w:r>
      <w:r w:rsidRPr="00076910">
        <w:rPr>
          <w:rFonts w:ascii="Tahoma" w:hAnsi="Tahoma" w:cs="Tahoma"/>
        </w:rPr>
        <w:t>Rok za predložitev ponudb je najkasneje do</w:t>
      </w:r>
      <w:r w:rsidR="00721FD7" w:rsidRPr="006D03C9">
        <w:rPr>
          <w:rFonts w:ascii="Tahoma" w:hAnsi="Tahoma" w:cs="Tahoma"/>
          <w:b/>
        </w:rPr>
        <w:t xml:space="preserve"> </w:t>
      </w:r>
      <w:r w:rsidR="009D2C7E">
        <w:rPr>
          <w:rFonts w:ascii="Tahoma" w:hAnsi="Tahoma" w:cs="Tahoma"/>
          <w:b/>
        </w:rPr>
        <w:t xml:space="preserve">srede, </w:t>
      </w:r>
      <w:r w:rsidR="009D2C7E" w:rsidRPr="000813C2">
        <w:rPr>
          <w:rFonts w:ascii="Tahoma" w:hAnsi="Tahoma" w:cs="Tahoma"/>
          <w:b/>
        </w:rPr>
        <w:t xml:space="preserve">dne </w:t>
      </w:r>
      <w:r w:rsidR="000813C2" w:rsidRPr="000813C2">
        <w:rPr>
          <w:rFonts w:ascii="Tahoma" w:hAnsi="Tahoma" w:cs="Tahoma"/>
          <w:b/>
        </w:rPr>
        <w:t>2</w:t>
      </w:r>
      <w:r w:rsidR="009D2C7E" w:rsidRPr="000813C2">
        <w:rPr>
          <w:rFonts w:ascii="Tahoma" w:hAnsi="Tahoma" w:cs="Tahoma"/>
          <w:b/>
        </w:rPr>
        <w:t>. 8. 2023</w:t>
      </w:r>
      <w:r w:rsidR="00FC0BB0" w:rsidRPr="000813C2">
        <w:rPr>
          <w:rFonts w:ascii="Tahoma" w:hAnsi="Tahoma" w:cs="Tahoma"/>
          <w:b/>
        </w:rPr>
        <w:t xml:space="preserve"> </w:t>
      </w:r>
      <w:r w:rsidR="00232A8C" w:rsidRPr="000813C2">
        <w:rPr>
          <w:rFonts w:ascii="Tahoma" w:hAnsi="Tahoma" w:cs="Tahoma"/>
          <w:b/>
        </w:rPr>
        <w:t>do 12. ure</w:t>
      </w:r>
      <w:r w:rsidRPr="000813C2">
        <w:rPr>
          <w:rFonts w:ascii="Tahoma" w:hAnsi="Tahoma" w:cs="Tahoma"/>
          <w:b/>
        </w:rPr>
        <w:t>.</w:t>
      </w:r>
    </w:p>
    <w:p w14:paraId="27B6EFD3" w14:textId="77777777" w:rsidR="00104F2F" w:rsidRPr="006B13B6" w:rsidRDefault="00104F2F" w:rsidP="00B11E1B">
      <w:pPr>
        <w:keepNext/>
        <w:widowControl w:val="0"/>
        <w:tabs>
          <w:tab w:val="left" w:pos="142"/>
        </w:tabs>
        <w:jc w:val="both"/>
        <w:rPr>
          <w:rFonts w:ascii="Tahoma" w:hAnsi="Tahoma" w:cs="Tahoma"/>
        </w:rPr>
      </w:pPr>
    </w:p>
    <w:p w14:paraId="301B480C" w14:textId="77777777" w:rsidR="00104F2F" w:rsidRPr="00CD023B" w:rsidRDefault="00104F2F" w:rsidP="00B11E1B">
      <w:pPr>
        <w:keepNext/>
        <w:widowControl w:val="0"/>
        <w:tabs>
          <w:tab w:val="left" w:pos="142"/>
        </w:tabs>
        <w:jc w:val="both"/>
        <w:rPr>
          <w:rFonts w:ascii="Tahoma" w:hAnsi="Tahoma" w:cs="Tahoma"/>
        </w:rPr>
      </w:pPr>
      <w:r w:rsidRPr="00A73B7E">
        <w:rPr>
          <w:rFonts w:ascii="Tahoma" w:hAnsi="Tahoma" w:cs="Tahoma"/>
        </w:rPr>
        <w:t xml:space="preserve">Ponudniki morajo ponudbe predložiti v informacijski sistem e-JN na spletnem naslovu </w:t>
      </w:r>
      <w:hyperlink r:id="rId8" w:history="1">
        <w:r w:rsidR="001C73CC" w:rsidRPr="00076910">
          <w:rPr>
            <w:rStyle w:val="Hiperpovezava"/>
            <w:rFonts w:ascii="Tahoma" w:hAnsi="Tahoma" w:cs="Tahoma"/>
          </w:rPr>
          <w:t>https://ejn.gov.si/</w:t>
        </w:r>
      </w:hyperlink>
      <w:r w:rsidRPr="00076910">
        <w:rPr>
          <w:rFonts w:ascii="Tahoma" w:hAnsi="Tahoma" w:cs="Tahoma"/>
        </w:rPr>
        <w:t xml:space="preserve">, v skladu </w:t>
      </w:r>
      <w:r w:rsidRPr="006D03C9">
        <w:rPr>
          <w:rFonts w:ascii="Tahoma" w:hAnsi="Tahoma" w:cs="Tahoma"/>
        </w:rPr>
        <w:t xml:space="preserve">s </w:t>
      </w:r>
      <w:r w:rsidR="0052451D" w:rsidRPr="006D03C9">
        <w:rPr>
          <w:rFonts w:ascii="Tahoma" w:hAnsi="Tahoma" w:cs="Tahoma"/>
          <w:color w:val="000000"/>
        </w:rPr>
        <w:t>tč. 6</w:t>
      </w:r>
      <w:r w:rsidR="0052451D" w:rsidRPr="0034335F">
        <w:rPr>
          <w:rFonts w:ascii="Tahoma" w:hAnsi="Tahoma" w:cs="Tahoma"/>
        </w:rPr>
        <w:t xml:space="preserve"> </w:t>
      </w:r>
      <w:r w:rsidRPr="00CD023B">
        <w:rPr>
          <w:rFonts w:ascii="Tahoma" w:hAnsi="Tahoma" w:cs="Tahoma"/>
        </w:rPr>
        <w:t>razpisne dokumentacije.</w:t>
      </w:r>
    </w:p>
    <w:p w14:paraId="21A7B865" w14:textId="77777777" w:rsidR="00104F2F" w:rsidRPr="00A73B7E" w:rsidRDefault="00104F2F" w:rsidP="00B11E1B">
      <w:pPr>
        <w:keepNext/>
        <w:widowControl w:val="0"/>
        <w:jc w:val="both"/>
        <w:rPr>
          <w:rFonts w:ascii="Tahoma" w:hAnsi="Tahoma" w:cs="Tahoma"/>
        </w:rPr>
      </w:pPr>
    </w:p>
    <w:p w14:paraId="3A59D1D5" w14:textId="5F2367DF" w:rsidR="00104F2F" w:rsidRPr="00076910" w:rsidRDefault="00104F2F" w:rsidP="00B11E1B">
      <w:pPr>
        <w:keepNext/>
        <w:widowControl w:val="0"/>
        <w:jc w:val="both"/>
        <w:rPr>
          <w:rFonts w:ascii="Tahoma" w:hAnsi="Tahoma" w:cs="Tahoma"/>
          <w:b/>
          <w:highlight w:val="yellow"/>
        </w:rPr>
      </w:pPr>
      <w:r w:rsidRPr="00076910">
        <w:rPr>
          <w:rFonts w:ascii="Tahoma" w:hAnsi="Tahoma" w:cs="Tahoma"/>
        </w:rPr>
        <w:t xml:space="preserve">Odpiranje ponudb bo potekalo </w:t>
      </w:r>
      <w:r w:rsidR="002F2790" w:rsidRPr="00076910">
        <w:rPr>
          <w:rFonts w:ascii="Tahoma" w:hAnsi="Tahoma" w:cs="Tahoma"/>
        </w:rPr>
        <w:t>samo</w:t>
      </w:r>
      <w:r w:rsidR="002F2790" w:rsidRPr="006D03C9">
        <w:rPr>
          <w:rFonts w:ascii="Tahoma" w:hAnsi="Tahoma" w:cs="Tahoma"/>
        </w:rPr>
        <w:t xml:space="preserve">dejno </w:t>
      </w:r>
      <w:r w:rsidRPr="006D03C9">
        <w:rPr>
          <w:rFonts w:ascii="Tahoma" w:hAnsi="Tahoma" w:cs="Tahoma"/>
        </w:rPr>
        <w:t xml:space="preserve">v informacijskem sistemu e-JN </w:t>
      </w:r>
      <w:r w:rsidR="00401DEE" w:rsidRPr="0034335F">
        <w:rPr>
          <w:rFonts w:ascii="Tahoma" w:hAnsi="Tahoma" w:cs="Tahoma"/>
        </w:rPr>
        <w:t xml:space="preserve">v </w:t>
      </w:r>
      <w:r w:rsidR="000200BD" w:rsidRPr="000200BD">
        <w:rPr>
          <w:rFonts w:ascii="Tahoma" w:hAnsi="Tahoma" w:cs="Tahoma"/>
          <w:b/>
        </w:rPr>
        <w:t>srede, dne 2. 8. 2023 do 14. ure</w:t>
      </w:r>
      <w:r w:rsidR="006E6F19" w:rsidRPr="006B13B6">
        <w:rPr>
          <w:rFonts w:ascii="Tahoma" w:hAnsi="Tahoma" w:cs="Tahoma"/>
        </w:rPr>
        <w:t xml:space="preserve"> </w:t>
      </w:r>
      <w:r w:rsidRPr="00E70159">
        <w:rPr>
          <w:rFonts w:ascii="Tahoma" w:hAnsi="Tahoma" w:cs="Tahoma"/>
        </w:rPr>
        <w:t xml:space="preserve">in se bo začelo </w:t>
      </w:r>
      <w:r w:rsidR="00D35319" w:rsidRPr="00C52292">
        <w:rPr>
          <w:rFonts w:ascii="Tahoma" w:hAnsi="Tahoma" w:cs="Tahoma"/>
        </w:rPr>
        <w:t>o</w:t>
      </w:r>
      <w:r w:rsidR="00466C7B" w:rsidRPr="003D7BF0">
        <w:rPr>
          <w:rFonts w:ascii="Tahoma" w:hAnsi="Tahoma" w:cs="Tahoma"/>
        </w:rPr>
        <w:t>b</w:t>
      </w:r>
      <w:r w:rsidR="00D35319" w:rsidRPr="003D7BF0">
        <w:rPr>
          <w:rFonts w:ascii="Tahoma" w:hAnsi="Tahoma" w:cs="Tahoma"/>
        </w:rPr>
        <w:t xml:space="preserve"> </w:t>
      </w:r>
      <w:r w:rsidR="00FC0BB0" w:rsidRPr="003D7BF0">
        <w:rPr>
          <w:rFonts w:ascii="Tahoma" w:hAnsi="Tahoma" w:cs="Tahoma"/>
        </w:rPr>
        <w:t>1</w:t>
      </w:r>
      <w:r w:rsidR="008A6572">
        <w:rPr>
          <w:rFonts w:ascii="Tahoma" w:hAnsi="Tahoma" w:cs="Tahoma"/>
        </w:rPr>
        <w:t>4</w:t>
      </w:r>
      <w:r w:rsidR="00FC0BB0">
        <w:rPr>
          <w:rFonts w:ascii="Tahoma" w:hAnsi="Tahoma" w:cs="Tahoma"/>
        </w:rPr>
        <w:t>.</w:t>
      </w:r>
      <w:r w:rsidR="00933DAD" w:rsidRPr="00785E21">
        <w:rPr>
          <w:rFonts w:ascii="Tahoma" w:hAnsi="Tahoma" w:cs="Tahoma"/>
        </w:rPr>
        <w:t xml:space="preserve"> </w:t>
      </w:r>
      <w:r w:rsidR="00D35319" w:rsidRPr="005965D2">
        <w:rPr>
          <w:rFonts w:ascii="Tahoma" w:hAnsi="Tahoma" w:cs="Tahoma"/>
        </w:rPr>
        <w:t>ur</w:t>
      </w:r>
      <w:r w:rsidR="00466C7B" w:rsidRPr="00076910">
        <w:rPr>
          <w:rFonts w:ascii="Tahoma" w:hAnsi="Tahoma" w:cs="Tahoma"/>
        </w:rPr>
        <w:t>i</w:t>
      </w:r>
      <w:r w:rsidR="00D35319" w:rsidRPr="00076910">
        <w:rPr>
          <w:rFonts w:ascii="Tahoma" w:hAnsi="Tahoma" w:cs="Tahoma"/>
        </w:rPr>
        <w:t xml:space="preserve"> </w:t>
      </w:r>
      <w:r w:rsidRPr="00076910">
        <w:rPr>
          <w:rFonts w:ascii="Tahoma" w:hAnsi="Tahoma" w:cs="Tahoma"/>
        </w:rPr>
        <w:t xml:space="preserve">na spletnem naslovu </w:t>
      </w:r>
      <w:hyperlink r:id="rId9" w:history="1">
        <w:r w:rsidR="001C73CC" w:rsidRPr="00076910">
          <w:rPr>
            <w:rStyle w:val="Hiperpovezava"/>
            <w:rFonts w:ascii="Tahoma" w:hAnsi="Tahoma" w:cs="Tahoma"/>
          </w:rPr>
          <w:t>https://ejn.gov.si/</w:t>
        </w:r>
      </w:hyperlink>
      <w:r w:rsidR="002F2790" w:rsidRPr="00076910">
        <w:rPr>
          <w:rFonts w:ascii="Tahoma" w:hAnsi="Tahoma" w:cs="Tahoma"/>
        </w:rPr>
        <w:t xml:space="preserve">, </w:t>
      </w:r>
      <w:r w:rsidR="009162A9" w:rsidRPr="00076910">
        <w:rPr>
          <w:rFonts w:ascii="Tahoma" w:hAnsi="Tahoma" w:cs="Tahoma"/>
        </w:rPr>
        <w:t>na</w:t>
      </w:r>
      <w:r w:rsidRPr="006D03C9">
        <w:rPr>
          <w:rFonts w:ascii="Tahoma" w:hAnsi="Tahoma" w:cs="Tahoma"/>
        </w:rPr>
        <w:t xml:space="preserve"> </w:t>
      </w:r>
      <w:r w:rsidR="009162A9" w:rsidRPr="006D03C9">
        <w:rPr>
          <w:rFonts w:ascii="Tahoma" w:hAnsi="Tahoma" w:cs="Tahoma"/>
        </w:rPr>
        <w:t xml:space="preserve">katerem bo </w:t>
      </w:r>
      <w:r w:rsidRPr="0034335F">
        <w:rPr>
          <w:rFonts w:ascii="Tahoma" w:hAnsi="Tahoma" w:cs="Tahoma"/>
        </w:rPr>
        <w:t>omogoč</w:t>
      </w:r>
      <w:r w:rsidR="009162A9" w:rsidRPr="00CD023B">
        <w:rPr>
          <w:rFonts w:ascii="Tahoma" w:hAnsi="Tahoma" w:cs="Tahoma"/>
        </w:rPr>
        <w:t>en</w:t>
      </w:r>
      <w:r w:rsidRPr="00CD023B">
        <w:rPr>
          <w:rFonts w:ascii="Tahoma" w:hAnsi="Tahoma" w:cs="Tahoma"/>
        </w:rPr>
        <w:t xml:space="preserve"> dostop do .pdf dokumenta, ki ga ponudnik naloži v sist</w:t>
      </w:r>
      <w:r w:rsidRPr="006B13B6">
        <w:rPr>
          <w:rFonts w:ascii="Tahoma" w:hAnsi="Tahoma" w:cs="Tahoma"/>
        </w:rPr>
        <w:t xml:space="preserve">em e-JN pod razdelek </w:t>
      </w:r>
      <w:r w:rsidR="006E6F19" w:rsidRPr="006B13B6">
        <w:rPr>
          <w:rFonts w:ascii="Tahoma" w:hAnsi="Tahoma" w:cs="Tahoma"/>
        </w:rPr>
        <w:t>»</w:t>
      </w:r>
      <w:r w:rsidR="006E6F19" w:rsidRPr="00E70159">
        <w:rPr>
          <w:rFonts w:ascii="Tahoma" w:hAnsi="Tahoma" w:cs="Tahoma"/>
        </w:rPr>
        <w:t>Skupna ponudbena vrednost«</w:t>
      </w:r>
      <w:r w:rsidR="006E6F19" w:rsidRPr="003D7BF0">
        <w:rPr>
          <w:rFonts w:ascii="Tahoma" w:hAnsi="Tahoma" w:cs="Tahoma"/>
        </w:rPr>
        <w:t xml:space="preserve">, del </w:t>
      </w:r>
      <w:r w:rsidRPr="00E7001B">
        <w:rPr>
          <w:rFonts w:ascii="Tahoma" w:hAnsi="Tahoma" w:cs="Tahoma"/>
        </w:rPr>
        <w:t>»Predračun«.</w:t>
      </w:r>
    </w:p>
    <w:p w14:paraId="22D3BBBC" w14:textId="77777777" w:rsidR="00104F2F" w:rsidRPr="00076910" w:rsidRDefault="00104F2F" w:rsidP="00B11E1B">
      <w:pPr>
        <w:keepNext/>
        <w:widowControl w:val="0"/>
        <w:jc w:val="both"/>
        <w:rPr>
          <w:rFonts w:ascii="Tahoma" w:hAnsi="Tahoma" w:cs="Tahoma"/>
          <w:highlight w:val="yellow"/>
        </w:rPr>
      </w:pPr>
    </w:p>
    <w:p w14:paraId="2FD5EF98" w14:textId="77777777" w:rsidR="007C70A1" w:rsidRPr="00076910" w:rsidRDefault="007C70A1" w:rsidP="00B11E1B">
      <w:pPr>
        <w:keepNext/>
        <w:widowControl w:val="0"/>
        <w:numPr>
          <w:ilvl w:val="1"/>
          <w:numId w:val="2"/>
        </w:numPr>
        <w:jc w:val="both"/>
        <w:rPr>
          <w:rFonts w:ascii="Tahoma" w:hAnsi="Tahoma" w:cs="Tahoma"/>
          <w:b/>
        </w:rPr>
      </w:pPr>
      <w:bookmarkStart w:id="6" w:name="_Toc116720524"/>
      <w:bookmarkStart w:id="7" w:name="_Toc116720588"/>
      <w:bookmarkStart w:id="8" w:name="_Toc116783499"/>
      <w:bookmarkStart w:id="9" w:name="_Toc116792933"/>
      <w:bookmarkStart w:id="10" w:name="_Toc136417505"/>
      <w:r w:rsidRPr="00076910">
        <w:rPr>
          <w:rFonts w:ascii="Tahoma" w:hAnsi="Tahoma" w:cs="Tahoma"/>
          <w:b/>
        </w:rPr>
        <w:t>Prav</w:t>
      </w:r>
      <w:bookmarkEnd w:id="6"/>
      <w:bookmarkEnd w:id="7"/>
      <w:bookmarkEnd w:id="8"/>
      <w:bookmarkEnd w:id="9"/>
      <w:bookmarkEnd w:id="10"/>
      <w:r w:rsidR="00712EF3" w:rsidRPr="00076910">
        <w:rPr>
          <w:rFonts w:ascii="Tahoma" w:hAnsi="Tahoma" w:cs="Tahoma"/>
          <w:b/>
        </w:rPr>
        <w:t>no varstvo</w:t>
      </w:r>
    </w:p>
    <w:p w14:paraId="3D555AF5" w14:textId="77777777" w:rsidR="007C70A1" w:rsidRPr="00076910" w:rsidRDefault="007C70A1" w:rsidP="00B11E1B">
      <w:pPr>
        <w:keepNext/>
        <w:widowControl w:val="0"/>
        <w:jc w:val="both"/>
        <w:rPr>
          <w:rFonts w:ascii="Tahoma" w:hAnsi="Tahoma" w:cs="Tahoma"/>
          <w:b/>
        </w:rPr>
      </w:pPr>
    </w:p>
    <w:p w14:paraId="0E8F4073" w14:textId="77777777" w:rsidR="005E0EDF" w:rsidRPr="00076910" w:rsidRDefault="005E0EDF" w:rsidP="00167A7A">
      <w:pPr>
        <w:widowControl w:val="0"/>
        <w:autoSpaceDE w:val="0"/>
        <w:autoSpaceDN w:val="0"/>
        <w:adjustRightInd w:val="0"/>
        <w:jc w:val="both"/>
        <w:rPr>
          <w:rFonts w:ascii="Tahoma" w:hAnsi="Tahoma" w:cs="Tahoma"/>
        </w:rPr>
      </w:pPr>
      <w:r w:rsidRPr="00076910">
        <w:rPr>
          <w:rFonts w:ascii="Tahoma" w:hAnsi="Tahoma" w:cs="Tahoma"/>
        </w:rPr>
        <w:t>Ponudnikom je zagotovljeno pravno varstvo skladno z določbami Zakona o pravnem varstvu v postopkih javnega naročanja</w:t>
      </w:r>
      <w:r w:rsidR="00710E3B" w:rsidRPr="00076910">
        <w:rPr>
          <w:rFonts w:ascii="Tahoma" w:hAnsi="Tahoma" w:cs="Tahoma"/>
        </w:rPr>
        <w:t xml:space="preserve"> (Ur. l. RS, št. 43/11</w:t>
      </w:r>
      <w:r w:rsidR="00FC0BB0" w:rsidRPr="00FC0BB0">
        <w:rPr>
          <w:rFonts w:ascii="Tahoma" w:hAnsi="Tahoma" w:cs="Tahoma"/>
        </w:rPr>
        <w:t xml:space="preserve"> </w:t>
      </w:r>
      <w:r w:rsidR="00FC0BB0" w:rsidRPr="00FB2CFB">
        <w:rPr>
          <w:rFonts w:ascii="Tahoma" w:hAnsi="Tahoma" w:cs="Tahoma"/>
        </w:rPr>
        <w:t>s spremembami; v nadaljevanju ZPVPJN</w:t>
      </w:r>
      <w:r w:rsidR="00710E3B" w:rsidRPr="00076910">
        <w:rPr>
          <w:rFonts w:ascii="Tahoma" w:hAnsi="Tahoma" w:cs="Tahoma"/>
        </w:rPr>
        <w:t>)</w:t>
      </w:r>
      <w:r w:rsidRPr="00076910">
        <w:rPr>
          <w:rFonts w:ascii="Tahoma" w:hAnsi="Tahoma" w:cs="Tahoma"/>
        </w:rPr>
        <w:t>.</w:t>
      </w:r>
    </w:p>
    <w:p w14:paraId="28A82E48" w14:textId="77777777" w:rsidR="00DB7B82" w:rsidRDefault="00DB7B82" w:rsidP="00167A7A">
      <w:pPr>
        <w:widowControl w:val="0"/>
        <w:autoSpaceDE w:val="0"/>
        <w:autoSpaceDN w:val="0"/>
        <w:adjustRightInd w:val="0"/>
        <w:jc w:val="both"/>
        <w:rPr>
          <w:rFonts w:ascii="Tahoma" w:hAnsi="Tahoma" w:cs="Tahoma"/>
        </w:rPr>
      </w:pPr>
    </w:p>
    <w:p w14:paraId="570443F7" w14:textId="77777777" w:rsidR="00DB1B85" w:rsidRPr="00076910" w:rsidRDefault="00DB1B85" w:rsidP="00DB1B85">
      <w:pPr>
        <w:pStyle w:val="tekst1"/>
        <w:keepNext/>
        <w:widowControl w:val="0"/>
        <w:spacing w:before="0" w:line="240" w:lineRule="auto"/>
        <w:rPr>
          <w:rFonts w:ascii="Tahoma" w:hAnsi="Tahoma" w:cs="Tahoma"/>
          <w:b/>
          <w:sz w:val="20"/>
        </w:rPr>
      </w:pPr>
      <w:r w:rsidRPr="00076910">
        <w:rPr>
          <w:rFonts w:ascii="Tahoma" w:hAnsi="Tahoma" w:cs="Tahoma"/>
          <w:b/>
          <w:sz w:val="20"/>
        </w:rPr>
        <w:t>1.5</w:t>
      </w:r>
      <w:r w:rsidRPr="00076910">
        <w:rPr>
          <w:rFonts w:ascii="Tahoma" w:hAnsi="Tahoma" w:cs="Tahoma"/>
          <w:b/>
          <w:sz w:val="20"/>
        </w:rPr>
        <w:tab/>
        <w:t>Pogajanja</w:t>
      </w:r>
    </w:p>
    <w:p w14:paraId="59B04354" w14:textId="77777777" w:rsidR="00DB1B85" w:rsidRPr="00076910" w:rsidRDefault="00DB1B85" w:rsidP="00DB1B85">
      <w:pPr>
        <w:widowControl w:val="0"/>
        <w:autoSpaceDE w:val="0"/>
        <w:autoSpaceDN w:val="0"/>
        <w:adjustRightInd w:val="0"/>
        <w:jc w:val="both"/>
        <w:rPr>
          <w:rFonts w:ascii="Tahoma" w:hAnsi="Tahoma" w:cs="Tahoma"/>
        </w:rPr>
      </w:pPr>
    </w:p>
    <w:p w14:paraId="5A13DD3C" w14:textId="77777777" w:rsidR="00DB1B85" w:rsidRPr="00076910" w:rsidRDefault="00DB1B85" w:rsidP="00DB1B85">
      <w:pPr>
        <w:widowControl w:val="0"/>
        <w:autoSpaceDE w:val="0"/>
        <w:autoSpaceDN w:val="0"/>
        <w:adjustRightInd w:val="0"/>
        <w:jc w:val="both"/>
        <w:rPr>
          <w:rFonts w:ascii="Tahoma" w:hAnsi="Tahoma" w:cs="Tahoma"/>
        </w:rPr>
      </w:pPr>
      <w:r w:rsidRPr="00076910">
        <w:rPr>
          <w:rFonts w:ascii="Tahoma" w:hAnsi="Tahoma" w:cs="Tahoma"/>
        </w:rPr>
        <w:t>Naročnik bo v postopek oddaje javnega naročila vključil pogajanja in sicer v enem krogu. Element pogajanj bo skupna ponudbena vrednost</w:t>
      </w:r>
      <w:r>
        <w:rPr>
          <w:rFonts w:ascii="Tahoma" w:hAnsi="Tahoma" w:cs="Tahoma"/>
        </w:rPr>
        <w:t>.</w:t>
      </w:r>
    </w:p>
    <w:p w14:paraId="471B19F8" w14:textId="77777777" w:rsidR="00F8457C" w:rsidRDefault="00F8457C" w:rsidP="00167A7A">
      <w:pPr>
        <w:widowControl w:val="0"/>
        <w:autoSpaceDE w:val="0"/>
        <w:autoSpaceDN w:val="0"/>
        <w:adjustRightInd w:val="0"/>
        <w:jc w:val="both"/>
        <w:rPr>
          <w:rFonts w:ascii="Tahoma" w:hAnsi="Tahoma" w:cs="Tahoma"/>
        </w:rPr>
      </w:pPr>
    </w:p>
    <w:p w14:paraId="75C00A65" w14:textId="77777777" w:rsidR="00F8457C" w:rsidRDefault="00F8457C" w:rsidP="00167A7A">
      <w:pPr>
        <w:widowControl w:val="0"/>
        <w:autoSpaceDE w:val="0"/>
        <w:autoSpaceDN w:val="0"/>
        <w:adjustRightInd w:val="0"/>
        <w:jc w:val="both"/>
        <w:rPr>
          <w:rFonts w:ascii="Tahoma" w:hAnsi="Tahoma" w:cs="Tahoma"/>
        </w:rPr>
      </w:pPr>
    </w:p>
    <w:p w14:paraId="635BB395" w14:textId="77777777" w:rsidR="00F8457C" w:rsidRDefault="00F8457C" w:rsidP="00167A7A">
      <w:pPr>
        <w:widowControl w:val="0"/>
        <w:autoSpaceDE w:val="0"/>
        <w:autoSpaceDN w:val="0"/>
        <w:adjustRightInd w:val="0"/>
        <w:jc w:val="both"/>
        <w:rPr>
          <w:rFonts w:ascii="Tahoma" w:hAnsi="Tahoma" w:cs="Tahoma"/>
        </w:rPr>
      </w:pPr>
    </w:p>
    <w:p w14:paraId="500554BD" w14:textId="77777777" w:rsidR="00B65520" w:rsidRDefault="00B65520" w:rsidP="00167A7A">
      <w:pPr>
        <w:widowControl w:val="0"/>
        <w:autoSpaceDE w:val="0"/>
        <w:autoSpaceDN w:val="0"/>
        <w:adjustRightInd w:val="0"/>
        <w:jc w:val="both"/>
        <w:rPr>
          <w:rFonts w:ascii="Tahoma" w:hAnsi="Tahoma" w:cs="Tahoma"/>
        </w:rPr>
      </w:pPr>
    </w:p>
    <w:p w14:paraId="7790A8EE" w14:textId="77777777" w:rsidR="00B65520" w:rsidRDefault="00B65520" w:rsidP="00167A7A">
      <w:pPr>
        <w:widowControl w:val="0"/>
        <w:autoSpaceDE w:val="0"/>
        <w:autoSpaceDN w:val="0"/>
        <w:adjustRightInd w:val="0"/>
        <w:jc w:val="both"/>
        <w:rPr>
          <w:rFonts w:ascii="Tahoma" w:hAnsi="Tahoma" w:cs="Tahoma"/>
        </w:rPr>
      </w:pPr>
    </w:p>
    <w:p w14:paraId="03AD9D3D" w14:textId="77777777" w:rsidR="00B65520" w:rsidRDefault="00B65520" w:rsidP="00167A7A">
      <w:pPr>
        <w:widowControl w:val="0"/>
        <w:autoSpaceDE w:val="0"/>
        <w:autoSpaceDN w:val="0"/>
        <w:adjustRightInd w:val="0"/>
        <w:jc w:val="both"/>
        <w:rPr>
          <w:rFonts w:ascii="Tahoma" w:hAnsi="Tahoma" w:cs="Tahoma"/>
        </w:rPr>
      </w:pPr>
    </w:p>
    <w:p w14:paraId="3675DA7E" w14:textId="77777777" w:rsidR="00DB7B82" w:rsidRDefault="00DB7B82" w:rsidP="00167A7A">
      <w:pPr>
        <w:widowControl w:val="0"/>
        <w:autoSpaceDE w:val="0"/>
        <w:autoSpaceDN w:val="0"/>
        <w:adjustRightInd w:val="0"/>
        <w:jc w:val="both"/>
        <w:rPr>
          <w:rFonts w:ascii="Tahoma" w:hAnsi="Tahoma" w:cs="Tahoma"/>
        </w:rPr>
      </w:pPr>
    </w:p>
    <w:p w14:paraId="624BE97D" w14:textId="77777777" w:rsidR="0058613F" w:rsidRDefault="0058613F" w:rsidP="00167A7A">
      <w:pPr>
        <w:widowControl w:val="0"/>
        <w:autoSpaceDE w:val="0"/>
        <w:autoSpaceDN w:val="0"/>
        <w:adjustRightInd w:val="0"/>
        <w:jc w:val="both"/>
        <w:rPr>
          <w:rFonts w:ascii="Tahoma" w:hAnsi="Tahoma" w:cs="Tahoma"/>
        </w:rPr>
      </w:pPr>
    </w:p>
    <w:p w14:paraId="154958D3" w14:textId="77777777" w:rsidR="0058613F" w:rsidRDefault="0058613F" w:rsidP="00167A7A">
      <w:pPr>
        <w:widowControl w:val="0"/>
        <w:autoSpaceDE w:val="0"/>
        <w:autoSpaceDN w:val="0"/>
        <w:adjustRightInd w:val="0"/>
        <w:jc w:val="both"/>
        <w:rPr>
          <w:rFonts w:ascii="Tahoma" w:hAnsi="Tahoma" w:cs="Tahoma"/>
        </w:rPr>
      </w:pPr>
    </w:p>
    <w:p w14:paraId="39E14628" w14:textId="77777777" w:rsidR="00DB7B82" w:rsidRDefault="00DB7B82" w:rsidP="00167A7A">
      <w:pPr>
        <w:widowControl w:val="0"/>
        <w:autoSpaceDE w:val="0"/>
        <w:autoSpaceDN w:val="0"/>
        <w:adjustRightInd w:val="0"/>
        <w:jc w:val="both"/>
        <w:rPr>
          <w:rFonts w:ascii="Tahoma" w:hAnsi="Tahoma" w:cs="Tahoma"/>
        </w:rPr>
      </w:pPr>
    </w:p>
    <w:p w14:paraId="124D4C84" w14:textId="77777777" w:rsidR="001B49E5" w:rsidRDefault="001B49E5" w:rsidP="00167A7A">
      <w:pPr>
        <w:widowControl w:val="0"/>
        <w:autoSpaceDE w:val="0"/>
        <w:autoSpaceDN w:val="0"/>
        <w:adjustRightInd w:val="0"/>
        <w:jc w:val="both"/>
        <w:rPr>
          <w:rFonts w:ascii="Tahoma" w:hAnsi="Tahoma" w:cs="Tahoma"/>
        </w:rPr>
      </w:pPr>
    </w:p>
    <w:p w14:paraId="3A7D3194" w14:textId="77777777" w:rsidR="00DB7B82" w:rsidRPr="00076910" w:rsidRDefault="00DB7B82" w:rsidP="00167A7A">
      <w:pPr>
        <w:widowControl w:val="0"/>
        <w:autoSpaceDE w:val="0"/>
        <w:autoSpaceDN w:val="0"/>
        <w:adjustRightInd w:val="0"/>
        <w:jc w:val="both"/>
        <w:rPr>
          <w:rFonts w:ascii="Tahoma" w:hAnsi="Tahoma" w:cs="Tahoma"/>
        </w:rPr>
      </w:pPr>
    </w:p>
    <w:p w14:paraId="6FE3DB7F" w14:textId="77777777" w:rsidR="00DC4D98" w:rsidRPr="00076910" w:rsidRDefault="00DC4D98" w:rsidP="00B11E1B">
      <w:pPr>
        <w:keepNext/>
        <w:widowControl w:val="0"/>
        <w:autoSpaceDE w:val="0"/>
        <w:autoSpaceDN w:val="0"/>
        <w:adjustRightInd w:val="0"/>
        <w:jc w:val="both"/>
        <w:rPr>
          <w:rFonts w:ascii="Tahoma" w:hAnsi="Tahoma" w:cs="Tahoma"/>
        </w:rPr>
      </w:pPr>
    </w:p>
    <w:p w14:paraId="13688416" w14:textId="77777777" w:rsidR="007C70A1" w:rsidRPr="009F10BE" w:rsidRDefault="00602AC5" w:rsidP="00B11E1B">
      <w:pPr>
        <w:keepNext/>
        <w:widowControl w:val="0"/>
        <w:numPr>
          <w:ilvl w:val="0"/>
          <w:numId w:val="2"/>
        </w:numPr>
        <w:jc w:val="both"/>
        <w:rPr>
          <w:rFonts w:ascii="Tahoma" w:hAnsi="Tahoma" w:cs="Tahoma"/>
          <w:b/>
          <w:sz w:val="22"/>
          <w:szCs w:val="22"/>
        </w:rPr>
      </w:pPr>
      <w:r w:rsidRPr="009F10BE">
        <w:rPr>
          <w:rFonts w:ascii="Tahoma" w:hAnsi="Tahoma" w:cs="Tahoma"/>
          <w:b/>
          <w:sz w:val="22"/>
          <w:szCs w:val="22"/>
        </w:rPr>
        <w:t>NAVODILA ZA IZDELAVO PONUDBE</w:t>
      </w:r>
      <w:r w:rsidR="007C70A1" w:rsidRPr="009F10BE">
        <w:rPr>
          <w:rFonts w:ascii="Tahoma" w:hAnsi="Tahoma" w:cs="Tahoma"/>
          <w:b/>
          <w:sz w:val="22"/>
          <w:szCs w:val="22"/>
        </w:rPr>
        <w:t xml:space="preserve"> </w:t>
      </w:r>
    </w:p>
    <w:p w14:paraId="2B9FF7AA" w14:textId="77777777" w:rsidR="001C57F7" w:rsidRPr="00076910" w:rsidRDefault="001C57F7" w:rsidP="00B11E1B">
      <w:pPr>
        <w:keepNext/>
        <w:widowControl w:val="0"/>
        <w:jc w:val="both"/>
        <w:rPr>
          <w:rFonts w:ascii="Tahoma" w:hAnsi="Tahoma" w:cs="Tahoma"/>
          <w:b/>
          <w:sz w:val="22"/>
          <w:szCs w:val="22"/>
          <w:highlight w:val="yellow"/>
        </w:rPr>
      </w:pPr>
    </w:p>
    <w:p w14:paraId="32ED0D06" w14:textId="77777777" w:rsidR="001C57F7" w:rsidRPr="00076910" w:rsidRDefault="001C57F7" w:rsidP="00B11E1B">
      <w:pPr>
        <w:keepNext/>
        <w:widowControl w:val="0"/>
        <w:rPr>
          <w:rFonts w:ascii="Tahoma" w:hAnsi="Tahoma" w:cs="Tahoma"/>
          <w:b/>
          <w:bCs/>
          <w:iCs/>
        </w:rPr>
      </w:pPr>
      <w:r w:rsidRPr="00076910">
        <w:rPr>
          <w:rFonts w:ascii="Tahoma" w:hAnsi="Tahoma" w:cs="Tahoma"/>
          <w:b/>
          <w:bCs/>
          <w:iCs/>
        </w:rPr>
        <w:t xml:space="preserve">2.1 </w:t>
      </w:r>
      <w:r w:rsidRPr="00076910">
        <w:rPr>
          <w:rFonts w:ascii="Tahoma" w:hAnsi="Tahoma" w:cs="Tahoma"/>
          <w:b/>
          <w:bCs/>
          <w:iCs/>
          <w:caps/>
        </w:rPr>
        <w:t>Jezik in denarna enota</w:t>
      </w:r>
    </w:p>
    <w:p w14:paraId="4B1977F8" w14:textId="77777777" w:rsidR="001C57F7" w:rsidRPr="00076910" w:rsidRDefault="001C57F7" w:rsidP="00B11E1B">
      <w:pPr>
        <w:keepNext/>
        <w:widowControl w:val="0"/>
        <w:jc w:val="both"/>
        <w:rPr>
          <w:rFonts w:ascii="Tahoma" w:hAnsi="Tahoma" w:cs="Tahoma"/>
          <w:szCs w:val="22"/>
        </w:rPr>
      </w:pPr>
    </w:p>
    <w:p w14:paraId="2B1C484D" w14:textId="77777777" w:rsidR="001C57F7" w:rsidRPr="00076910" w:rsidRDefault="001C57F7" w:rsidP="00B11E1B">
      <w:pPr>
        <w:keepNext/>
        <w:widowControl w:val="0"/>
        <w:jc w:val="both"/>
        <w:rPr>
          <w:rFonts w:ascii="Tahoma" w:hAnsi="Tahoma" w:cs="Tahoma"/>
          <w:szCs w:val="22"/>
        </w:rPr>
      </w:pPr>
      <w:r w:rsidRPr="00076910">
        <w:rPr>
          <w:rFonts w:ascii="Tahoma" w:hAnsi="Tahoma" w:cs="Tahoma"/>
          <w:szCs w:val="22"/>
        </w:rPr>
        <w:t>Ponudba mora biti napisana v slovenskem jeziku, finančni podatki v ponudbi pa morajo biti podani v EUR. Posamezne listine lahko ponudniki predložijo tudi v drugih jezikih, pri čemer si naročnik pridržuje pravico, da od ponudnika naknadno zahteva prevod.</w:t>
      </w:r>
    </w:p>
    <w:p w14:paraId="770E7854" w14:textId="77777777" w:rsidR="002205FC" w:rsidRPr="00076910" w:rsidRDefault="002205FC" w:rsidP="00B11E1B">
      <w:pPr>
        <w:keepNext/>
        <w:widowControl w:val="0"/>
        <w:jc w:val="both"/>
        <w:rPr>
          <w:rFonts w:ascii="Tahoma" w:hAnsi="Tahoma" w:cs="Tahoma"/>
          <w:szCs w:val="22"/>
        </w:rPr>
      </w:pPr>
    </w:p>
    <w:p w14:paraId="012B1DDD" w14:textId="77777777" w:rsidR="00E64E2B" w:rsidRPr="00076910" w:rsidRDefault="00E64E2B" w:rsidP="00B11E1B">
      <w:pPr>
        <w:pStyle w:val="tekst1"/>
        <w:keepNext/>
        <w:widowControl w:val="0"/>
        <w:spacing w:before="0" w:line="240" w:lineRule="auto"/>
        <w:outlineLvl w:val="2"/>
        <w:rPr>
          <w:rFonts w:ascii="Tahoma" w:hAnsi="Tahoma" w:cs="Tahoma"/>
          <w:b/>
          <w:sz w:val="20"/>
        </w:rPr>
      </w:pPr>
      <w:r w:rsidRPr="00076910">
        <w:rPr>
          <w:rFonts w:ascii="Tahoma" w:hAnsi="Tahoma" w:cs="Tahoma"/>
          <w:b/>
          <w:sz w:val="20"/>
        </w:rPr>
        <w:t>2.</w:t>
      </w:r>
      <w:r w:rsidR="00665B66" w:rsidRPr="00076910">
        <w:rPr>
          <w:rFonts w:ascii="Tahoma" w:hAnsi="Tahoma" w:cs="Tahoma"/>
          <w:b/>
          <w:sz w:val="20"/>
        </w:rPr>
        <w:t>3</w:t>
      </w:r>
      <w:r w:rsidRPr="00076910">
        <w:rPr>
          <w:rFonts w:ascii="Tahoma" w:hAnsi="Tahoma" w:cs="Tahoma"/>
          <w:b/>
          <w:sz w:val="20"/>
        </w:rPr>
        <w:t xml:space="preserve"> SKUPNA PONUDBA </w:t>
      </w:r>
    </w:p>
    <w:p w14:paraId="6E2557C3" w14:textId="77777777" w:rsidR="00E64E2B" w:rsidRPr="00076910" w:rsidRDefault="00E64E2B" w:rsidP="00B11E1B">
      <w:pPr>
        <w:pStyle w:val="tekst1"/>
        <w:keepNext/>
        <w:widowControl w:val="0"/>
        <w:spacing w:before="0" w:line="240" w:lineRule="auto"/>
        <w:rPr>
          <w:rFonts w:ascii="Tahoma" w:hAnsi="Tahoma" w:cs="Tahoma"/>
          <w:sz w:val="20"/>
        </w:rPr>
      </w:pPr>
    </w:p>
    <w:p w14:paraId="29A4C1B0" w14:textId="77777777" w:rsidR="00E64E2B" w:rsidRPr="00076910" w:rsidRDefault="00E64E2B" w:rsidP="006F5D06">
      <w:pPr>
        <w:pStyle w:val="tekst1"/>
        <w:keepNext/>
        <w:spacing w:before="0" w:line="240" w:lineRule="auto"/>
        <w:rPr>
          <w:rFonts w:ascii="Tahoma" w:hAnsi="Tahoma" w:cs="Tahoma"/>
          <w:sz w:val="20"/>
        </w:rPr>
      </w:pPr>
      <w:r w:rsidRPr="00076910">
        <w:rPr>
          <w:rFonts w:ascii="Tahoma" w:hAnsi="Tahoma" w:cs="Tahoma"/>
          <w:sz w:val="20"/>
        </w:rPr>
        <w:t>V primeru, da ponudbo predloži skupina gospodarskih subjektov, mora biti ponudbi priložen tudi akt o skupni izvedbi naročila, ki mora opredeliti:</w:t>
      </w:r>
    </w:p>
    <w:p w14:paraId="30A746E5" w14:textId="77777777" w:rsidR="00E64E2B" w:rsidRPr="00076910" w:rsidRDefault="00E64E2B" w:rsidP="009422BA">
      <w:pPr>
        <w:pStyle w:val="tekst1"/>
        <w:numPr>
          <w:ilvl w:val="0"/>
          <w:numId w:val="9"/>
        </w:numPr>
        <w:spacing w:before="0" w:line="240" w:lineRule="auto"/>
        <w:rPr>
          <w:rFonts w:ascii="Tahoma" w:hAnsi="Tahoma" w:cs="Tahoma"/>
          <w:sz w:val="20"/>
        </w:rPr>
      </w:pPr>
      <w:r w:rsidRPr="00076910">
        <w:rPr>
          <w:rFonts w:ascii="Tahoma" w:hAnsi="Tahoma" w:cs="Tahoma"/>
          <w:sz w:val="20"/>
        </w:rPr>
        <w:t>vrsto in vrednost del, ki jih prevzema posamezni subjekt pri izvedbi predmeta javnega naročila,</w:t>
      </w:r>
    </w:p>
    <w:p w14:paraId="1C577D62" w14:textId="77777777" w:rsidR="00E64E2B" w:rsidRPr="00076910" w:rsidRDefault="00E64E2B" w:rsidP="006F5D06">
      <w:pPr>
        <w:pStyle w:val="tekst1"/>
        <w:numPr>
          <w:ilvl w:val="0"/>
          <w:numId w:val="9"/>
        </w:numPr>
        <w:spacing w:before="0" w:line="240" w:lineRule="auto"/>
        <w:rPr>
          <w:rFonts w:ascii="Tahoma" w:hAnsi="Tahoma" w:cs="Tahoma"/>
          <w:sz w:val="20"/>
        </w:rPr>
      </w:pPr>
      <w:r w:rsidRPr="00076910">
        <w:rPr>
          <w:rFonts w:ascii="Tahoma" w:hAnsi="Tahoma" w:cs="Tahoma"/>
          <w:sz w:val="20"/>
        </w:rPr>
        <w:t>neomejeno solidarno odgovornost posameznega subjekta do naročnika glede vseh obveznosti po pogodbi,</w:t>
      </w:r>
    </w:p>
    <w:p w14:paraId="6371E94C" w14:textId="77777777" w:rsidR="00E64E2B" w:rsidRPr="00076910" w:rsidRDefault="00284226" w:rsidP="006F5D06">
      <w:pPr>
        <w:pStyle w:val="tekst1"/>
        <w:numPr>
          <w:ilvl w:val="0"/>
          <w:numId w:val="9"/>
        </w:numPr>
        <w:spacing w:before="0" w:line="240" w:lineRule="auto"/>
        <w:rPr>
          <w:rFonts w:ascii="Tahoma" w:hAnsi="Tahoma" w:cs="Tahoma"/>
          <w:sz w:val="20"/>
        </w:rPr>
      </w:pPr>
      <w:r w:rsidRPr="00076910">
        <w:rPr>
          <w:rFonts w:ascii="Tahoma" w:hAnsi="Tahoma" w:cs="Tahoma"/>
          <w:sz w:val="20"/>
        </w:rPr>
        <w:t xml:space="preserve">vodilnega izvajalca </w:t>
      </w:r>
      <w:r w:rsidR="00E64E2B" w:rsidRPr="00076910">
        <w:rPr>
          <w:rFonts w:ascii="Tahoma" w:hAnsi="Tahoma" w:cs="Tahoma"/>
          <w:sz w:val="20"/>
        </w:rPr>
        <w:t>in njegove pristojnosti.</w:t>
      </w:r>
    </w:p>
    <w:p w14:paraId="240FFA81" w14:textId="77777777" w:rsidR="006F5D06" w:rsidRPr="00076910" w:rsidRDefault="006F5D06" w:rsidP="006F5D06">
      <w:pPr>
        <w:jc w:val="both"/>
        <w:rPr>
          <w:rFonts w:ascii="Tahoma" w:hAnsi="Tahoma" w:cs="Tahoma"/>
        </w:rPr>
      </w:pPr>
    </w:p>
    <w:p w14:paraId="1409DDF0" w14:textId="77777777" w:rsidR="004E29D6" w:rsidRPr="00076910" w:rsidRDefault="004E29D6" w:rsidP="006F5D06">
      <w:pPr>
        <w:outlineLvl w:val="1"/>
        <w:rPr>
          <w:rFonts w:ascii="Tahoma" w:hAnsi="Tahoma" w:cs="Tahoma"/>
          <w:b/>
          <w:bCs/>
        </w:rPr>
      </w:pPr>
      <w:r w:rsidRPr="00076910">
        <w:rPr>
          <w:rFonts w:ascii="Tahoma" w:hAnsi="Tahoma" w:cs="Tahoma"/>
          <w:b/>
          <w:bCs/>
        </w:rPr>
        <w:t>2.</w:t>
      </w:r>
      <w:r w:rsidR="00665B66" w:rsidRPr="00076910">
        <w:rPr>
          <w:rFonts w:ascii="Tahoma" w:hAnsi="Tahoma" w:cs="Tahoma"/>
          <w:b/>
          <w:bCs/>
        </w:rPr>
        <w:t>4</w:t>
      </w:r>
      <w:r w:rsidRPr="00076910">
        <w:rPr>
          <w:rFonts w:ascii="Tahoma" w:hAnsi="Tahoma" w:cs="Tahoma"/>
          <w:b/>
          <w:bCs/>
        </w:rPr>
        <w:t xml:space="preserve"> PONUDBA S PODIZVAJALCI</w:t>
      </w:r>
    </w:p>
    <w:p w14:paraId="59940712" w14:textId="77777777" w:rsidR="008C468C" w:rsidRPr="00076910" w:rsidRDefault="008C468C" w:rsidP="006F5D06">
      <w:pPr>
        <w:outlineLvl w:val="1"/>
        <w:rPr>
          <w:rFonts w:ascii="Tahoma" w:hAnsi="Tahoma" w:cs="Tahoma"/>
          <w:b/>
          <w:bCs/>
        </w:rPr>
      </w:pPr>
    </w:p>
    <w:p w14:paraId="1EE010F0" w14:textId="77777777" w:rsidR="008C468C" w:rsidRPr="00076910" w:rsidRDefault="002F3F85" w:rsidP="006F5D06">
      <w:pPr>
        <w:jc w:val="both"/>
        <w:outlineLvl w:val="1"/>
        <w:rPr>
          <w:rFonts w:ascii="Tahoma" w:hAnsi="Tahoma" w:cs="Tahoma"/>
          <w:bCs/>
        </w:rPr>
      </w:pPr>
      <w:r w:rsidRPr="00076910">
        <w:rPr>
          <w:rFonts w:ascii="Tahoma" w:hAnsi="Tahoma" w:cs="Tahoma"/>
          <w:bCs/>
        </w:rPr>
        <w:t>Ponudnik</w:t>
      </w:r>
      <w:r w:rsidR="00FB19E0" w:rsidRPr="00076910">
        <w:rPr>
          <w:rFonts w:ascii="Tahoma" w:hAnsi="Tahoma" w:cs="Tahoma"/>
          <w:bCs/>
        </w:rPr>
        <w:t xml:space="preserve"> lahko del javnega naročila izvede s podizvajalci. V tem primeru</w:t>
      </w:r>
      <w:r w:rsidRPr="00076910">
        <w:rPr>
          <w:rFonts w:ascii="Tahoma" w:hAnsi="Tahoma" w:cs="Tahoma"/>
          <w:bCs/>
        </w:rPr>
        <w:t xml:space="preserve"> mora upoštevati določbe 94. člena Z</w:t>
      </w:r>
      <w:r w:rsidR="00927129" w:rsidRPr="00076910">
        <w:rPr>
          <w:rFonts w:ascii="Tahoma" w:hAnsi="Tahoma" w:cs="Tahoma"/>
          <w:bCs/>
        </w:rPr>
        <w:t>J</w:t>
      </w:r>
      <w:r w:rsidRPr="00076910">
        <w:rPr>
          <w:rFonts w:ascii="Tahoma" w:hAnsi="Tahoma" w:cs="Tahoma"/>
          <w:bCs/>
        </w:rPr>
        <w:t xml:space="preserve">N-3 in </w:t>
      </w:r>
      <w:r w:rsidR="00B46D2B" w:rsidRPr="00076910">
        <w:rPr>
          <w:rFonts w:ascii="Tahoma" w:hAnsi="Tahoma" w:cs="Tahoma"/>
          <w:bCs/>
        </w:rPr>
        <w:t>ponudbi predložiti</w:t>
      </w:r>
      <w:r w:rsidRPr="00076910">
        <w:rPr>
          <w:rFonts w:ascii="Tahoma" w:hAnsi="Tahoma" w:cs="Tahoma"/>
          <w:bCs/>
        </w:rPr>
        <w:t xml:space="preserve"> naslednje priloge:  </w:t>
      </w:r>
    </w:p>
    <w:p w14:paraId="14F68109" w14:textId="77777777" w:rsidR="00BB2DDC" w:rsidRPr="00076910" w:rsidRDefault="005C75F8" w:rsidP="006F5D06">
      <w:pPr>
        <w:numPr>
          <w:ilvl w:val="0"/>
          <w:numId w:val="10"/>
        </w:numPr>
        <w:outlineLvl w:val="1"/>
        <w:rPr>
          <w:rFonts w:ascii="Tahoma" w:hAnsi="Tahoma" w:cs="Tahoma"/>
          <w:bCs/>
        </w:rPr>
      </w:pPr>
      <w:r w:rsidRPr="00076910">
        <w:rPr>
          <w:rFonts w:ascii="Tahoma" w:hAnsi="Tahoma" w:cs="Tahoma"/>
          <w:bCs/>
        </w:rPr>
        <w:t>Izjava - Gospodarski subjekt,</w:t>
      </w:r>
    </w:p>
    <w:p w14:paraId="4FC0F270" w14:textId="77777777" w:rsidR="0005523B" w:rsidRPr="00076910" w:rsidRDefault="005C75F8" w:rsidP="006F5D06">
      <w:pPr>
        <w:numPr>
          <w:ilvl w:val="0"/>
          <w:numId w:val="10"/>
        </w:numPr>
        <w:outlineLvl w:val="1"/>
        <w:rPr>
          <w:rFonts w:ascii="Tahoma" w:hAnsi="Tahoma" w:cs="Tahoma"/>
          <w:bCs/>
        </w:rPr>
      </w:pPr>
      <w:r w:rsidRPr="00076910">
        <w:rPr>
          <w:rFonts w:ascii="Tahoma" w:hAnsi="Tahoma" w:cs="Tahoma"/>
          <w:bCs/>
        </w:rPr>
        <w:t xml:space="preserve">Izjava - </w:t>
      </w:r>
      <w:r w:rsidR="00AE1302" w:rsidRPr="00076910">
        <w:rPr>
          <w:rFonts w:ascii="Tahoma" w:hAnsi="Tahoma" w:cs="Tahoma"/>
          <w:bCs/>
        </w:rPr>
        <w:t>Osebe</w:t>
      </w:r>
      <w:r w:rsidR="00B271D3" w:rsidRPr="00076910">
        <w:rPr>
          <w:rFonts w:ascii="Tahoma" w:hAnsi="Tahoma" w:cs="Tahoma"/>
          <w:bCs/>
        </w:rPr>
        <w:t>,</w:t>
      </w:r>
      <w:r w:rsidR="006323E3" w:rsidRPr="00076910">
        <w:rPr>
          <w:rFonts w:ascii="Tahoma" w:hAnsi="Tahoma" w:cs="Tahoma"/>
          <w:bCs/>
        </w:rPr>
        <w:t xml:space="preserve"> </w:t>
      </w:r>
    </w:p>
    <w:p w14:paraId="3821870F" w14:textId="77777777" w:rsidR="00BF2CCB" w:rsidRPr="00076910" w:rsidRDefault="008E0036" w:rsidP="006F5D06">
      <w:pPr>
        <w:numPr>
          <w:ilvl w:val="0"/>
          <w:numId w:val="10"/>
        </w:numPr>
        <w:outlineLvl w:val="1"/>
        <w:rPr>
          <w:rFonts w:ascii="Tahoma" w:hAnsi="Tahoma" w:cs="Tahoma"/>
          <w:bCs/>
        </w:rPr>
      </w:pPr>
      <w:r w:rsidRPr="00076910">
        <w:rPr>
          <w:rFonts w:ascii="Tahoma" w:hAnsi="Tahoma" w:cs="Tahoma"/>
          <w:bCs/>
        </w:rPr>
        <w:t xml:space="preserve">Izjava o sodelovanju s podizvajalci </w:t>
      </w:r>
      <w:r w:rsidR="006F22CF" w:rsidRPr="00076910">
        <w:rPr>
          <w:rFonts w:ascii="Tahoma" w:hAnsi="Tahoma" w:cs="Tahoma"/>
          <w:bCs/>
        </w:rPr>
        <w:t>in podatki podizvajalca</w:t>
      </w:r>
    </w:p>
    <w:p w14:paraId="79471227" w14:textId="77777777" w:rsidR="008E0036" w:rsidRPr="00076910" w:rsidRDefault="00BF2CCB" w:rsidP="006F5D06">
      <w:pPr>
        <w:numPr>
          <w:ilvl w:val="0"/>
          <w:numId w:val="10"/>
        </w:numPr>
        <w:outlineLvl w:val="1"/>
        <w:rPr>
          <w:rFonts w:ascii="Tahoma" w:hAnsi="Tahoma" w:cs="Tahoma"/>
          <w:bCs/>
        </w:rPr>
      </w:pPr>
      <w:r w:rsidRPr="00076910">
        <w:rPr>
          <w:rFonts w:ascii="Tahoma" w:hAnsi="Tahoma" w:cs="Tahoma"/>
          <w:bCs/>
        </w:rPr>
        <w:t>Pogodbo oziroma pravni akt o medsebojnem sodelovanju, v katerem mora opredeliti dela, ki jih bo opravljal podizvajalec</w:t>
      </w:r>
      <w:r w:rsidR="00B271D3" w:rsidRPr="00076910">
        <w:rPr>
          <w:rFonts w:ascii="Tahoma" w:hAnsi="Tahoma" w:cs="Tahoma"/>
          <w:bCs/>
        </w:rPr>
        <w:t>.</w:t>
      </w:r>
    </w:p>
    <w:p w14:paraId="36905BDA" w14:textId="77777777" w:rsidR="00395943" w:rsidRPr="00076910" w:rsidRDefault="00395943" w:rsidP="00B11E1B">
      <w:pPr>
        <w:keepNext/>
        <w:widowControl w:val="0"/>
        <w:outlineLvl w:val="1"/>
        <w:rPr>
          <w:rFonts w:ascii="Tahoma" w:hAnsi="Tahoma" w:cs="Tahoma"/>
          <w:bCs/>
        </w:rPr>
      </w:pPr>
    </w:p>
    <w:p w14:paraId="5B20936F" w14:textId="77777777" w:rsidR="00A85B91" w:rsidRPr="00503725" w:rsidRDefault="00EE3F8E" w:rsidP="00B11E1B">
      <w:pPr>
        <w:keepNext/>
        <w:widowControl w:val="0"/>
        <w:jc w:val="both"/>
        <w:rPr>
          <w:rFonts w:ascii="Tahoma" w:hAnsi="Tahoma" w:cs="Tahoma"/>
          <w:b/>
        </w:rPr>
      </w:pPr>
      <w:r w:rsidRPr="00503725">
        <w:rPr>
          <w:rFonts w:ascii="Tahoma" w:hAnsi="Tahoma" w:cs="Tahoma"/>
          <w:b/>
        </w:rPr>
        <w:t>2.</w:t>
      </w:r>
      <w:r w:rsidR="00665B66" w:rsidRPr="00503725">
        <w:rPr>
          <w:rFonts w:ascii="Tahoma" w:hAnsi="Tahoma" w:cs="Tahoma"/>
          <w:b/>
        </w:rPr>
        <w:t>5</w:t>
      </w:r>
      <w:r w:rsidRPr="00503725">
        <w:rPr>
          <w:rFonts w:ascii="Tahoma" w:hAnsi="Tahoma" w:cs="Tahoma"/>
          <w:b/>
        </w:rPr>
        <w:t xml:space="preserve"> </w:t>
      </w:r>
      <w:r w:rsidR="00261454" w:rsidRPr="00503725">
        <w:rPr>
          <w:rFonts w:ascii="Tahoma" w:hAnsi="Tahoma" w:cs="Tahoma"/>
          <w:b/>
        </w:rPr>
        <w:t>OPIS</w:t>
      </w:r>
      <w:r w:rsidR="0081721F" w:rsidRPr="00503725">
        <w:rPr>
          <w:rFonts w:ascii="Tahoma" w:hAnsi="Tahoma" w:cs="Tahoma"/>
          <w:b/>
        </w:rPr>
        <w:t xml:space="preserve"> NAROČILA</w:t>
      </w:r>
      <w:r w:rsidR="00261454" w:rsidRPr="00503725">
        <w:rPr>
          <w:rFonts w:ascii="Tahoma" w:hAnsi="Tahoma" w:cs="Tahoma"/>
          <w:b/>
        </w:rPr>
        <w:t xml:space="preserve"> IN </w:t>
      </w:r>
      <w:r w:rsidR="00CE6955" w:rsidRPr="00503725">
        <w:rPr>
          <w:rFonts w:ascii="Tahoma" w:hAnsi="Tahoma" w:cs="Tahoma"/>
          <w:b/>
        </w:rPr>
        <w:t>ROK IZVEDBE</w:t>
      </w:r>
    </w:p>
    <w:p w14:paraId="0BC4EFFB" w14:textId="77777777" w:rsidR="000030DB" w:rsidRPr="00503725" w:rsidRDefault="000030DB" w:rsidP="00B11E1B">
      <w:pPr>
        <w:keepNext/>
        <w:widowControl w:val="0"/>
        <w:jc w:val="both"/>
        <w:rPr>
          <w:rFonts w:ascii="Tahoma" w:hAnsi="Tahoma" w:cs="Tahoma"/>
          <w:kern w:val="16"/>
        </w:rPr>
      </w:pPr>
    </w:p>
    <w:p w14:paraId="1D371DD1" w14:textId="77777777" w:rsidR="004537FF" w:rsidRPr="00503725" w:rsidRDefault="00614092" w:rsidP="00542024">
      <w:pPr>
        <w:keepNext/>
        <w:widowControl w:val="0"/>
        <w:jc w:val="both"/>
        <w:rPr>
          <w:rFonts w:ascii="Tahoma" w:hAnsi="Tahoma" w:cs="Tahoma"/>
          <w:color w:val="000000" w:themeColor="text1"/>
        </w:rPr>
      </w:pPr>
      <w:r w:rsidRPr="00503725">
        <w:rPr>
          <w:rFonts w:ascii="Tahoma" w:hAnsi="Tahoma" w:cs="Tahoma"/>
          <w:color w:val="000000" w:themeColor="text1"/>
        </w:rPr>
        <w:t xml:space="preserve">Predmet javnega naročila je nakup </w:t>
      </w:r>
      <w:r w:rsidR="00E6285E" w:rsidRPr="00503725">
        <w:rPr>
          <w:rFonts w:ascii="Tahoma" w:hAnsi="Tahoma" w:cs="Tahoma"/>
          <w:color w:val="000000" w:themeColor="text1"/>
        </w:rPr>
        <w:t>šamotnih evidenčnih ploščič</w:t>
      </w:r>
      <w:r w:rsidR="00542024" w:rsidRPr="00503725">
        <w:rPr>
          <w:rFonts w:ascii="Tahoma" w:hAnsi="Tahoma" w:cs="Tahoma"/>
          <w:color w:val="000000" w:themeColor="text1"/>
        </w:rPr>
        <w:t>.</w:t>
      </w:r>
      <w:r w:rsidR="004537FF" w:rsidRPr="00503725">
        <w:rPr>
          <w:rFonts w:ascii="Tahoma" w:hAnsi="Tahoma" w:cs="Tahoma"/>
          <w:color w:val="000000" w:themeColor="text1"/>
        </w:rPr>
        <w:t xml:space="preserve"> </w:t>
      </w:r>
      <w:r w:rsidR="006639B2">
        <w:rPr>
          <w:rFonts w:ascii="Tahoma" w:hAnsi="Tahoma" w:cs="Tahoma"/>
          <w:color w:val="000000" w:themeColor="text1"/>
        </w:rPr>
        <w:t xml:space="preserve">Tehnični opis ploščič je naveden v točki </w:t>
      </w:r>
      <w:r w:rsidR="006639B2" w:rsidRPr="006E2BD4">
        <w:rPr>
          <w:rFonts w:ascii="Tahoma" w:hAnsi="Tahoma" w:cs="Tahoma"/>
          <w:b/>
        </w:rPr>
        <w:t>3.2.3.1 Tehnična specifikacija</w:t>
      </w:r>
      <w:r w:rsidR="006639B2">
        <w:rPr>
          <w:rFonts w:ascii="Tahoma" w:hAnsi="Tahoma" w:cs="Tahoma"/>
          <w:b/>
        </w:rPr>
        <w:t>.</w:t>
      </w:r>
    </w:p>
    <w:p w14:paraId="667FA627" w14:textId="77777777" w:rsidR="004537FF" w:rsidRPr="00503725" w:rsidRDefault="004537FF" w:rsidP="00B11E1B">
      <w:pPr>
        <w:keepNext/>
        <w:widowControl w:val="0"/>
        <w:jc w:val="both"/>
        <w:rPr>
          <w:rFonts w:ascii="Tahoma" w:hAnsi="Tahoma" w:cs="Tahoma"/>
          <w:color w:val="000000" w:themeColor="text1"/>
        </w:rPr>
      </w:pPr>
    </w:p>
    <w:p w14:paraId="4A160E18" w14:textId="5BC30789" w:rsidR="002A192F" w:rsidRPr="00B21363" w:rsidRDefault="002A192F" w:rsidP="00B11E1B">
      <w:pPr>
        <w:keepNext/>
        <w:widowControl w:val="0"/>
        <w:jc w:val="both"/>
        <w:rPr>
          <w:rFonts w:ascii="Tahoma" w:hAnsi="Tahoma" w:cs="Tahoma"/>
          <w:color w:val="000000" w:themeColor="text1"/>
        </w:rPr>
      </w:pPr>
      <w:bookmarkStart w:id="11" w:name="_GoBack"/>
      <w:r w:rsidRPr="00503725">
        <w:rPr>
          <w:rFonts w:ascii="Tahoma" w:hAnsi="Tahoma" w:cs="Tahoma"/>
          <w:color w:val="000000" w:themeColor="text1"/>
        </w:rPr>
        <w:t>Rok dobave</w:t>
      </w:r>
      <w:r w:rsidR="00E6285E" w:rsidRPr="00503725">
        <w:rPr>
          <w:rFonts w:ascii="Tahoma" w:hAnsi="Tahoma" w:cs="Tahoma"/>
          <w:color w:val="000000" w:themeColor="text1"/>
        </w:rPr>
        <w:t>:</w:t>
      </w:r>
      <w:r w:rsidR="00503725" w:rsidRPr="00503725">
        <w:rPr>
          <w:rFonts w:ascii="Tahoma" w:hAnsi="Tahoma" w:cs="Tahoma"/>
          <w:color w:val="000000" w:themeColor="text1"/>
        </w:rPr>
        <w:t xml:space="preserve"> sukcesivno v času veljavno okvirnega sporazuma v skladu s pisnim naročilom</w:t>
      </w:r>
      <w:r w:rsidR="008C60D2">
        <w:rPr>
          <w:rFonts w:ascii="Tahoma" w:hAnsi="Tahoma" w:cs="Tahoma"/>
          <w:color w:val="000000" w:themeColor="text1"/>
        </w:rPr>
        <w:t xml:space="preserve"> za obdobje dveh let.</w:t>
      </w:r>
      <w:r w:rsidR="00503725">
        <w:rPr>
          <w:rFonts w:ascii="Tahoma" w:hAnsi="Tahoma" w:cs="Tahoma"/>
          <w:color w:val="000000" w:themeColor="text1"/>
        </w:rPr>
        <w:t xml:space="preserve"> </w:t>
      </w:r>
    </w:p>
    <w:bookmarkEnd w:id="11"/>
    <w:p w14:paraId="4B278616" w14:textId="77777777" w:rsidR="004537FF" w:rsidRPr="00B21363" w:rsidRDefault="004537FF" w:rsidP="00B11E1B">
      <w:pPr>
        <w:keepNext/>
        <w:widowControl w:val="0"/>
        <w:jc w:val="both"/>
        <w:rPr>
          <w:rFonts w:ascii="Tahoma" w:hAnsi="Tahoma" w:cs="Tahoma"/>
          <w:color w:val="000000" w:themeColor="text1"/>
        </w:rPr>
      </w:pPr>
    </w:p>
    <w:p w14:paraId="464FCBE4" w14:textId="77777777" w:rsidR="003E3715" w:rsidRPr="00E70159" w:rsidRDefault="00B46D2B" w:rsidP="00B11E1B">
      <w:pPr>
        <w:keepNext/>
        <w:widowControl w:val="0"/>
        <w:jc w:val="both"/>
        <w:rPr>
          <w:rFonts w:ascii="Tahoma" w:hAnsi="Tahoma" w:cs="Tahoma"/>
          <w:b/>
        </w:rPr>
      </w:pPr>
      <w:r w:rsidRPr="00B21363">
        <w:rPr>
          <w:rFonts w:ascii="Tahoma" w:hAnsi="Tahoma" w:cs="Tahoma"/>
          <w:b/>
        </w:rPr>
        <w:t>2.</w:t>
      </w:r>
      <w:r w:rsidR="00CE7622" w:rsidRPr="00B21363">
        <w:rPr>
          <w:rFonts w:ascii="Tahoma" w:hAnsi="Tahoma" w:cs="Tahoma"/>
          <w:b/>
        </w:rPr>
        <w:t>6</w:t>
      </w:r>
      <w:r w:rsidRPr="00B21363">
        <w:rPr>
          <w:rFonts w:ascii="Tahoma" w:hAnsi="Tahoma" w:cs="Tahoma"/>
          <w:b/>
        </w:rPr>
        <w:t xml:space="preserve"> FINANČN</w:t>
      </w:r>
      <w:r w:rsidR="009D101E" w:rsidRPr="00B21363">
        <w:rPr>
          <w:rFonts w:ascii="Tahoma" w:hAnsi="Tahoma" w:cs="Tahoma"/>
          <w:b/>
        </w:rPr>
        <w:t>O</w:t>
      </w:r>
      <w:r w:rsidRPr="00B21363">
        <w:rPr>
          <w:rFonts w:ascii="Tahoma" w:hAnsi="Tahoma" w:cs="Tahoma"/>
          <w:b/>
        </w:rPr>
        <w:t xml:space="preserve"> ZAVAROVANJ</w:t>
      </w:r>
      <w:r w:rsidR="009D101E" w:rsidRPr="00B21363">
        <w:rPr>
          <w:rFonts w:ascii="Tahoma" w:hAnsi="Tahoma" w:cs="Tahoma"/>
          <w:b/>
        </w:rPr>
        <w:t>E</w:t>
      </w:r>
      <w:r w:rsidR="003E3715" w:rsidRPr="00855324">
        <w:rPr>
          <w:rFonts w:ascii="Tahoma" w:hAnsi="Tahoma" w:cs="Tahoma"/>
          <w:b/>
        </w:rPr>
        <w:t xml:space="preserve"> </w:t>
      </w:r>
    </w:p>
    <w:p w14:paraId="7E4DB1C1" w14:textId="77777777" w:rsidR="007B66BA" w:rsidRDefault="007B66BA" w:rsidP="00B11E1B">
      <w:pPr>
        <w:keepNext/>
        <w:widowControl w:val="0"/>
        <w:jc w:val="both"/>
        <w:rPr>
          <w:rFonts w:ascii="Tahoma" w:hAnsi="Tahoma" w:cs="Tahoma"/>
        </w:rPr>
      </w:pPr>
    </w:p>
    <w:p w14:paraId="05A947B5" w14:textId="77777777" w:rsidR="004844B3" w:rsidRPr="004A26D4" w:rsidRDefault="004844B3" w:rsidP="004844B3">
      <w:pPr>
        <w:keepNext/>
        <w:widowControl w:val="0"/>
        <w:jc w:val="both"/>
        <w:rPr>
          <w:rFonts w:ascii="Tahoma" w:hAnsi="Tahoma" w:cs="Tahoma"/>
          <w:b/>
          <w:bCs/>
        </w:rPr>
      </w:pPr>
      <w:r w:rsidRPr="006E0110">
        <w:rPr>
          <w:rFonts w:ascii="Tahoma" w:hAnsi="Tahoma" w:cs="Tahoma"/>
          <w:b/>
        </w:rPr>
        <w:t>Za dobro izvedbo pogodbenih obveznosti – bianko menica</w:t>
      </w:r>
      <w:r w:rsidRPr="006E0110">
        <w:rPr>
          <w:rFonts w:ascii="Tahoma" w:hAnsi="Tahoma" w:cs="Tahoma"/>
        </w:rPr>
        <w:t xml:space="preserve"> </w:t>
      </w:r>
    </w:p>
    <w:p w14:paraId="4A309157" w14:textId="77777777" w:rsidR="004844B3" w:rsidRPr="00785E21" w:rsidRDefault="004844B3" w:rsidP="004844B3">
      <w:pPr>
        <w:keepNext/>
        <w:widowControl w:val="0"/>
        <w:jc w:val="both"/>
        <w:rPr>
          <w:rFonts w:ascii="Tahoma" w:hAnsi="Tahoma" w:cs="Tahoma"/>
        </w:rPr>
      </w:pPr>
    </w:p>
    <w:p w14:paraId="4444A559" w14:textId="77777777" w:rsidR="004844B3" w:rsidRDefault="004844B3" w:rsidP="004844B3">
      <w:pPr>
        <w:keepLines/>
        <w:widowControl w:val="0"/>
        <w:jc w:val="both"/>
        <w:rPr>
          <w:rFonts w:ascii="Tahoma" w:hAnsi="Tahoma" w:cs="Tahoma"/>
        </w:rPr>
      </w:pPr>
      <w:r w:rsidRPr="00076910">
        <w:rPr>
          <w:rFonts w:ascii="Tahoma" w:hAnsi="Tahoma" w:cs="Tahoma"/>
        </w:rPr>
        <w:t xml:space="preserve">Izvajalec mora naročniku kot finančno zavarovanje za dobro izvedbo pogodbenih obveznosti takoj po podpisu pogodbe predložiti podpisan original bianko menice in menične izjave skladno z obrazcem iz razpisne dokumentacije za višino zavarovanja </w:t>
      </w:r>
      <w:r>
        <w:rPr>
          <w:rFonts w:ascii="Tahoma" w:hAnsi="Tahoma" w:cs="Tahoma"/>
        </w:rPr>
        <w:t>10</w:t>
      </w:r>
      <w:r w:rsidRPr="00076910">
        <w:rPr>
          <w:rFonts w:ascii="Tahoma" w:hAnsi="Tahoma" w:cs="Tahoma"/>
        </w:rPr>
        <w:t xml:space="preserve"> % pogodbene vrednosti z DDV in rokom veljavnosti </w:t>
      </w:r>
      <w:r>
        <w:rPr>
          <w:rFonts w:ascii="Tahoma" w:hAnsi="Tahoma" w:cs="Tahoma"/>
        </w:rPr>
        <w:t xml:space="preserve">trideset </w:t>
      </w:r>
      <w:r w:rsidRPr="00E70159">
        <w:rPr>
          <w:rFonts w:ascii="Tahoma" w:hAnsi="Tahoma" w:cs="Tahoma"/>
        </w:rPr>
        <w:t>(</w:t>
      </w:r>
      <w:r>
        <w:rPr>
          <w:rFonts w:ascii="Tahoma" w:hAnsi="Tahoma" w:cs="Tahoma"/>
        </w:rPr>
        <w:t>30</w:t>
      </w:r>
      <w:r w:rsidRPr="00E70159">
        <w:rPr>
          <w:rFonts w:ascii="Tahoma" w:hAnsi="Tahoma" w:cs="Tahoma"/>
        </w:rPr>
        <w:t xml:space="preserve">) dni od roka za dokončanje </w:t>
      </w:r>
      <w:r>
        <w:rPr>
          <w:rFonts w:ascii="Tahoma" w:hAnsi="Tahoma" w:cs="Tahoma"/>
        </w:rPr>
        <w:t>storitev</w:t>
      </w:r>
      <w:r w:rsidRPr="00E70159">
        <w:rPr>
          <w:rFonts w:ascii="Tahoma" w:hAnsi="Tahoma" w:cs="Tahoma"/>
        </w:rPr>
        <w:t>.</w:t>
      </w:r>
    </w:p>
    <w:p w14:paraId="18883302" w14:textId="77777777" w:rsidR="00503725" w:rsidRDefault="00503725" w:rsidP="004844B3">
      <w:pPr>
        <w:keepLines/>
        <w:widowControl w:val="0"/>
        <w:jc w:val="both"/>
        <w:rPr>
          <w:rFonts w:ascii="Tahoma" w:hAnsi="Tahoma" w:cs="Tahoma"/>
        </w:rPr>
      </w:pPr>
    </w:p>
    <w:p w14:paraId="3C1987E1" w14:textId="77777777" w:rsidR="00503725" w:rsidRDefault="00503725" w:rsidP="004844B3">
      <w:pPr>
        <w:keepLines/>
        <w:widowControl w:val="0"/>
        <w:jc w:val="both"/>
        <w:rPr>
          <w:rFonts w:ascii="Tahoma" w:hAnsi="Tahoma" w:cs="Tahoma"/>
        </w:rPr>
      </w:pPr>
    </w:p>
    <w:p w14:paraId="3A7E8666" w14:textId="77777777" w:rsidR="00503725" w:rsidRPr="00E70159" w:rsidRDefault="00503725" w:rsidP="004844B3">
      <w:pPr>
        <w:keepLines/>
        <w:widowControl w:val="0"/>
        <w:jc w:val="both"/>
        <w:rPr>
          <w:rFonts w:ascii="Tahoma" w:hAnsi="Tahoma" w:cs="Tahoma"/>
        </w:rPr>
      </w:pPr>
    </w:p>
    <w:p w14:paraId="22F6D1B8" w14:textId="77777777" w:rsidR="003E3715" w:rsidRPr="00785E21" w:rsidRDefault="003E3715" w:rsidP="00B11E1B">
      <w:pPr>
        <w:keepNext/>
        <w:widowControl w:val="0"/>
        <w:numPr>
          <w:ilvl w:val="0"/>
          <w:numId w:val="2"/>
        </w:numPr>
        <w:tabs>
          <w:tab w:val="clear" w:pos="360"/>
          <w:tab w:val="num" w:pos="359"/>
        </w:tabs>
        <w:jc w:val="both"/>
        <w:rPr>
          <w:rFonts w:ascii="Tahoma" w:hAnsi="Tahoma" w:cs="Tahoma"/>
          <w:b/>
          <w:sz w:val="22"/>
          <w:szCs w:val="22"/>
        </w:rPr>
      </w:pPr>
      <w:r w:rsidRPr="00785E21">
        <w:rPr>
          <w:rFonts w:ascii="Tahoma" w:hAnsi="Tahoma" w:cs="Tahoma"/>
          <w:b/>
          <w:sz w:val="22"/>
          <w:szCs w:val="22"/>
        </w:rPr>
        <w:lastRenderedPageBreak/>
        <w:t xml:space="preserve">UGOTAVLJANJE SPOSOBNOSTI </w:t>
      </w:r>
    </w:p>
    <w:p w14:paraId="71D85170" w14:textId="77777777" w:rsidR="003E3715" w:rsidRPr="00076910" w:rsidRDefault="003E3715" w:rsidP="00B11E1B">
      <w:pPr>
        <w:keepNext/>
        <w:widowControl w:val="0"/>
        <w:jc w:val="both"/>
        <w:rPr>
          <w:rFonts w:ascii="Tahoma" w:hAnsi="Tahoma" w:cs="Tahoma"/>
        </w:rPr>
      </w:pPr>
    </w:p>
    <w:p w14:paraId="12B92E7A" w14:textId="77777777" w:rsidR="003D7BF0" w:rsidRPr="005A1289" w:rsidRDefault="003D7BF0" w:rsidP="003D7BF0">
      <w:pPr>
        <w:keepNext/>
        <w:keepLines/>
        <w:jc w:val="both"/>
        <w:rPr>
          <w:rFonts w:ascii="Tahoma" w:hAnsi="Tahoma" w:cs="Tahoma"/>
          <w:bCs/>
        </w:rPr>
      </w:pPr>
      <w:r w:rsidRPr="005A1289">
        <w:rPr>
          <w:rFonts w:ascii="Tahoma" w:hAnsi="Tahoma" w:cs="Tahoma"/>
          <w:bCs/>
        </w:rPr>
        <w:t xml:space="preserve">Za ugotavljanje sposobnosti mora gospodarski subjekt izpolnjevati pogoje in zahteve skladno z določbami ZJN-3 in določbami razpisne dokumentacije. </w:t>
      </w:r>
    </w:p>
    <w:p w14:paraId="6538AA4D" w14:textId="77777777" w:rsidR="003D7BF0" w:rsidRPr="005A1289" w:rsidRDefault="003D7BF0" w:rsidP="003D7BF0">
      <w:pPr>
        <w:keepNext/>
        <w:keepLines/>
        <w:jc w:val="both"/>
        <w:rPr>
          <w:rFonts w:ascii="Tahoma" w:hAnsi="Tahoma" w:cs="Tahoma"/>
          <w:bCs/>
        </w:rPr>
      </w:pPr>
    </w:p>
    <w:p w14:paraId="49EA3DB7" w14:textId="77777777" w:rsidR="003D7BF0" w:rsidRPr="005A1289" w:rsidRDefault="003D7BF0" w:rsidP="003D7BF0">
      <w:pPr>
        <w:keepNext/>
        <w:keepLines/>
        <w:jc w:val="both"/>
        <w:rPr>
          <w:rFonts w:ascii="Tahoma" w:hAnsi="Tahoma" w:cs="Tahoma"/>
          <w:bCs/>
        </w:rPr>
      </w:pPr>
      <w:r w:rsidRPr="005A1289">
        <w:rPr>
          <w:rFonts w:ascii="Tahoma" w:hAnsi="Tahoma" w:cs="Tahoma"/>
          <w:bCs/>
        </w:rPr>
        <w:t xml:space="preserve">V primeru, da gospodarski subjekt nastopa v skupni ponudbi, mora zahtevane pogoje za ugotavljanje sposobnosti, kjer je to v razpisni dokumentaciji določeno, izpolnjevati tudi vsak ponudnik iz skupine ponudnikov. </w:t>
      </w:r>
    </w:p>
    <w:p w14:paraId="3A4E64FB" w14:textId="77777777" w:rsidR="003D7BF0" w:rsidRPr="005A1289" w:rsidRDefault="003D7BF0" w:rsidP="003D7BF0">
      <w:pPr>
        <w:keepNext/>
        <w:keepLines/>
        <w:jc w:val="both"/>
        <w:rPr>
          <w:rFonts w:ascii="Tahoma" w:hAnsi="Tahoma" w:cs="Tahoma"/>
          <w:bCs/>
        </w:rPr>
      </w:pPr>
    </w:p>
    <w:p w14:paraId="6C84C04E" w14:textId="77777777" w:rsidR="003D7BF0" w:rsidRPr="005A1289" w:rsidRDefault="003D7BF0" w:rsidP="003D7BF0">
      <w:pPr>
        <w:keepNext/>
        <w:keepLines/>
        <w:jc w:val="both"/>
        <w:rPr>
          <w:rFonts w:ascii="Tahoma" w:hAnsi="Tahoma" w:cs="Tahoma"/>
          <w:bCs/>
        </w:rPr>
      </w:pPr>
      <w:r w:rsidRPr="005A1289">
        <w:rPr>
          <w:rFonts w:ascii="Tahoma" w:hAnsi="Tahoma" w:cs="Tahoma"/>
          <w:bCs/>
        </w:rPr>
        <w:t>V primeru ponudbe s podizvajalci in/ali s subjekti, katerih zmogljivosti uporablja gospodarski subjekt, mora pogoje za ugotavljanje sposobnosti, kjer je to v razpisni dokumentaciji določeno, izpolnjevati tudi vsak izmed podizvajalcev, ki jih v ponudbi navede gospodarski subjekt, ter tudi vsak subjekt, katerega zmogljivosti uporablja ponudnik.</w:t>
      </w:r>
    </w:p>
    <w:p w14:paraId="3BD26959" w14:textId="77777777" w:rsidR="003D7BF0" w:rsidRPr="00BC5A5F" w:rsidRDefault="003D7BF0" w:rsidP="003D7BF0">
      <w:pPr>
        <w:keepNext/>
        <w:keepLines/>
        <w:jc w:val="both"/>
        <w:rPr>
          <w:rFonts w:ascii="Tahoma" w:hAnsi="Tahoma" w:cs="Tahoma"/>
        </w:rPr>
      </w:pPr>
    </w:p>
    <w:p w14:paraId="12203C4C" w14:textId="77777777" w:rsidR="003D7BF0" w:rsidRPr="00BC5A5F" w:rsidRDefault="003D7BF0" w:rsidP="003D7BF0">
      <w:pPr>
        <w:keepNext/>
        <w:keepLines/>
        <w:jc w:val="both"/>
        <w:rPr>
          <w:rFonts w:ascii="Tahoma" w:hAnsi="Tahoma" w:cs="Tahoma"/>
          <w:bCs/>
        </w:rPr>
      </w:pPr>
      <w:r w:rsidRPr="00F73797">
        <w:rPr>
          <w:rFonts w:ascii="Tahoma" w:hAnsi="Tahoma" w:cs="Tahoma"/>
          <w:bCs/>
        </w:rPr>
        <w:t>Če država članica ali tretja država dokumentov in potrdil ne izdaja ali če ti ne zajemajo vseh primerov iz prvega in drugega odstavka ter b) točke četrtega in b) točke šestega odstavka 75.</w:t>
      </w:r>
      <w:r>
        <w:rPr>
          <w:rFonts w:ascii="Tahoma" w:hAnsi="Tahoma" w:cs="Tahoma"/>
          <w:bCs/>
        </w:rPr>
        <w:t xml:space="preserve"> </w:t>
      </w:r>
      <w:r w:rsidRPr="00F73797">
        <w:rPr>
          <w:rFonts w:ascii="Tahoma" w:hAnsi="Tahoma" w:cs="Tahoma"/>
          <w:bCs/>
        </w:rPr>
        <w:t>člena ZJN-3,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79B5F597" w14:textId="77777777" w:rsidR="003D7BF0" w:rsidRPr="00BC5A5F" w:rsidRDefault="003D7BF0" w:rsidP="003D7BF0">
      <w:pPr>
        <w:keepNext/>
        <w:keepLines/>
        <w:jc w:val="both"/>
        <w:rPr>
          <w:rFonts w:ascii="Tahoma" w:hAnsi="Tahoma" w:cs="Tahoma"/>
          <w:bCs/>
        </w:rPr>
      </w:pPr>
    </w:p>
    <w:p w14:paraId="549B94B8" w14:textId="77777777" w:rsidR="003D7BF0" w:rsidRPr="00BC5A5F" w:rsidRDefault="003D7BF0" w:rsidP="003D7BF0">
      <w:pPr>
        <w:keepNext/>
        <w:keepLines/>
        <w:ind w:right="-2"/>
        <w:jc w:val="both"/>
        <w:rPr>
          <w:rFonts w:ascii="Tahoma" w:hAnsi="Tahoma" w:cs="Tahoma"/>
        </w:rPr>
      </w:pPr>
      <w:r w:rsidRPr="00BC5A5F">
        <w:rPr>
          <w:rFonts w:ascii="Tahoma" w:hAnsi="Tahoma" w:cs="Tahoma"/>
        </w:rPr>
        <w:t>Podatke, ki se vodijo v uradnih evidencah in ponudnik za njih ni predložil dokazila sam, lahko naročnik namesto v uradni evidenci preveri v enotnem informacijskem sistemu, ki predstavlja zbirko podatkov o ponudnikih ter njihovih ponudbah in ga vodi ministrstvo, pristojno za javna naročila, če ponudnik v tem sistemu naročnika izkazljivo potrdi.</w:t>
      </w:r>
    </w:p>
    <w:p w14:paraId="6FA54237" w14:textId="77777777" w:rsidR="003E3715" w:rsidRPr="00076910" w:rsidRDefault="003E3715" w:rsidP="00B11E1B">
      <w:pPr>
        <w:keepNext/>
        <w:widowControl w:val="0"/>
        <w:jc w:val="both"/>
        <w:rPr>
          <w:rFonts w:ascii="Tahoma" w:hAnsi="Tahoma" w:cs="Tahoma"/>
        </w:rPr>
      </w:pPr>
    </w:p>
    <w:p w14:paraId="31EA1CFC" w14:textId="77777777" w:rsidR="00734DC1" w:rsidRPr="00076910" w:rsidRDefault="006B3202" w:rsidP="00B11E1B">
      <w:pPr>
        <w:keepNext/>
        <w:widowControl w:val="0"/>
        <w:numPr>
          <w:ilvl w:val="1"/>
          <w:numId w:val="2"/>
        </w:numPr>
        <w:jc w:val="both"/>
        <w:rPr>
          <w:rFonts w:ascii="Tahoma" w:hAnsi="Tahoma" w:cs="Tahoma"/>
          <w:b/>
          <w:caps/>
          <w:sz w:val="22"/>
          <w:szCs w:val="22"/>
        </w:rPr>
      </w:pPr>
      <w:r w:rsidRPr="00076910">
        <w:rPr>
          <w:rFonts w:ascii="Tahoma" w:hAnsi="Tahoma" w:cs="Tahoma"/>
          <w:b/>
          <w:caps/>
          <w:sz w:val="22"/>
          <w:szCs w:val="22"/>
        </w:rPr>
        <w:t>Razlogi za izključitev</w:t>
      </w:r>
      <w:r w:rsidR="00D868B4" w:rsidRPr="00076910">
        <w:rPr>
          <w:rFonts w:ascii="Tahoma" w:hAnsi="Tahoma" w:cs="Tahoma"/>
          <w:b/>
          <w:caps/>
          <w:sz w:val="22"/>
          <w:szCs w:val="22"/>
        </w:rPr>
        <w:t xml:space="preserve"> </w:t>
      </w:r>
    </w:p>
    <w:p w14:paraId="7D66C3B0" w14:textId="77777777" w:rsidR="00734DC1" w:rsidRPr="00076910" w:rsidRDefault="00734DC1" w:rsidP="00B11E1B">
      <w:pPr>
        <w:keepNext/>
        <w:widowControl w:val="0"/>
        <w:jc w:val="both"/>
        <w:rPr>
          <w:rFonts w:ascii="Tahoma" w:hAnsi="Tahoma" w:cs="Tahoma"/>
        </w:rPr>
      </w:pPr>
    </w:p>
    <w:p w14:paraId="6A6E3677" w14:textId="77777777" w:rsidR="003D7BF0" w:rsidRPr="001E2495" w:rsidRDefault="003D7BF0" w:rsidP="003D7BF0">
      <w:pPr>
        <w:keepNext/>
        <w:keepLines/>
        <w:ind w:right="-2"/>
        <w:jc w:val="both"/>
        <w:rPr>
          <w:rFonts w:ascii="Tahoma" w:hAnsi="Tahoma" w:cs="Tahoma"/>
          <w:b/>
        </w:rPr>
      </w:pPr>
      <w:r w:rsidRPr="001E2495">
        <w:rPr>
          <w:rFonts w:ascii="Tahoma" w:hAnsi="Tahoma" w:cs="Tahoma"/>
          <w:b/>
        </w:rPr>
        <w:t xml:space="preserve">A: Razlogi, povezani s kazenskimi obsodbami </w:t>
      </w:r>
    </w:p>
    <w:p w14:paraId="212C5311" w14:textId="77777777" w:rsidR="003D7BF0" w:rsidRPr="001E2495" w:rsidRDefault="003D7BF0" w:rsidP="003D7BF0">
      <w:pPr>
        <w:keepNext/>
        <w:keepLines/>
        <w:ind w:right="-2"/>
        <w:jc w:val="both"/>
        <w:rPr>
          <w:rFonts w:ascii="Tahoma" w:hAnsi="Tahoma" w:cs="Tahoma"/>
        </w:rPr>
      </w:pPr>
      <w:r w:rsidRPr="001E2495">
        <w:rPr>
          <w:rFonts w:ascii="Tahoma" w:hAnsi="Tahoma" w:cs="Tahoma"/>
        </w:rPr>
        <w:t>Naročnik bo iz sodelovanja v postopku javnega naročanja izključil gospodarski subjekt, če pri preverjanju v skladu s 77., 79. in 80.</w:t>
      </w:r>
      <w:r w:rsidR="00746911">
        <w:rPr>
          <w:rFonts w:ascii="Tahoma" w:hAnsi="Tahoma" w:cs="Tahoma"/>
        </w:rPr>
        <w:t xml:space="preserve"> </w:t>
      </w:r>
      <w:r w:rsidRPr="001E2495">
        <w:rPr>
          <w:rFonts w:ascii="Tahoma" w:hAnsi="Tahoma" w:cs="Tahoma"/>
        </w:rPr>
        <w:t xml:space="preserve">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w:t>
      </w:r>
      <w:r w:rsidR="00D27876" w:rsidRPr="00A621A7">
        <w:rPr>
          <w:rFonts w:ascii="Tahoma" w:hAnsi="Tahoma" w:cs="Tahoma"/>
        </w:rPr>
        <w:t>ki ima elemente kaznivih dejanj</w:t>
      </w:r>
      <w:r w:rsidR="00D27876">
        <w:rPr>
          <w:rFonts w:ascii="Tahoma" w:hAnsi="Tahoma" w:cs="Tahoma"/>
        </w:rPr>
        <w:t xml:space="preserve"> </w:t>
      </w:r>
      <w:r w:rsidR="00D27876" w:rsidRPr="00A90D76">
        <w:rPr>
          <w:rFonts w:ascii="Tahoma" w:hAnsi="Tahoma" w:cs="Tahoma"/>
        </w:rPr>
        <w:t>iz Kazenskega zakonika (Ur</w:t>
      </w:r>
      <w:r w:rsidR="00D27876">
        <w:rPr>
          <w:rFonts w:ascii="Tahoma" w:hAnsi="Tahoma" w:cs="Tahoma"/>
        </w:rPr>
        <w:t xml:space="preserve">. </w:t>
      </w:r>
      <w:r w:rsidR="00D27876" w:rsidRPr="00A90D76">
        <w:rPr>
          <w:rFonts w:ascii="Tahoma" w:hAnsi="Tahoma" w:cs="Tahoma"/>
        </w:rPr>
        <w:t>list RS, št. 50/12 - uradno prečiščeno besedilo, 6/16 - popr., 54/15, 38/16, 27/17, 23/20, 91/20, 95/21, 186/21 in 105/22 - ZZNŠPP</w:t>
      </w:r>
      <w:r w:rsidR="00644B78">
        <w:rPr>
          <w:rFonts w:ascii="Tahoma" w:hAnsi="Tahoma" w:cs="Tahoma"/>
        </w:rPr>
        <w:t xml:space="preserve"> in 16/23</w:t>
      </w:r>
      <w:r w:rsidR="00D27876" w:rsidRPr="00A90D76">
        <w:rPr>
          <w:rFonts w:ascii="Tahoma" w:hAnsi="Tahoma" w:cs="Tahoma"/>
        </w:rPr>
        <w:t>; v nadaljnjem besedilu: KZ-1)</w:t>
      </w:r>
      <w:r w:rsidR="00D27876">
        <w:rPr>
          <w:rFonts w:ascii="Tahoma" w:hAnsi="Tahoma" w:cs="Tahoma"/>
        </w:rPr>
        <w:t xml:space="preserve"> in </w:t>
      </w:r>
      <w:r w:rsidR="00D27876" w:rsidRPr="00C8579C">
        <w:rPr>
          <w:rFonts w:ascii="Tahoma" w:hAnsi="Tahoma" w:cs="Tahoma"/>
        </w:rPr>
        <w:t>ki so opredeljena v prvem odstavku 75. člena ZJN-3</w:t>
      </w:r>
      <w:r w:rsidR="00D27876">
        <w:rPr>
          <w:rFonts w:ascii="Tahoma" w:hAnsi="Tahoma" w:cs="Tahoma"/>
        </w:rPr>
        <w:t>,</w:t>
      </w:r>
      <w:r w:rsidR="00D27876" w:rsidRPr="00A90D76">
        <w:rPr>
          <w:rFonts w:ascii="Tahoma" w:hAnsi="Tahoma" w:cs="Tahoma"/>
        </w:rPr>
        <w:t xml:space="preserve"> ali za primerljiva kazniva dejanja, ki so jih izrekla tuja sodišča</w:t>
      </w:r>
      <w:r w:rsidR="00D27876" w:rsidRPr="00C8579C">
        <w:rPr>
          <w:rFonts w:ascii="Tahoma" w:hAnsi="Tahoma" w:cs="Tahoma"/>
        </w:rPr>
        <w:t xml:space="preserve">, </w:t>
      </w:r>
      <w:r w:rsidRPr="001E2495">
        <w:rPr>
          <w:rFonts w:ascii="Tahoma" w:hAnsi="Tahoma" w:cs="Tahoma"/>
        </w:rPr>
        <w:t>.</w:t>
      </w:r>
    </w:p>
    <w:p w14:paraId="3C7B72DE" w14:textId="77777777" w:rsidR="003D7BF0" w:rsidRPr="001E2495" w:rsidRDefault="003D7BF0" w:rsidP="003D7BF0">
      <w:pPr>
        <w:keepNext/>
        <w:keepLines/>
        <w:ind w:right="-2"/>
        <w:jc w:val="both"/>
        <w:rPr>
          <w:rFonts w:ascii="Tahoma" w:hAnsi="Tahoma" w:cs="Tahoma"/>
        </w:rPr>
      </w:pPr>
    </w:p>
    <w:p w14:paraId="66F27142" w14:textId="77777777" w:rsidR="003D7BF0" w:rsidRPr="001E2495" w:rsidRDefault="003D7BF0" w:rsidP="003D7BF0">
      <w:pPr>
        <w:keepNext/>
        <w:keepLines/>
        <w:ind w:right="-2"/>
        <w:jc w:val="both"/>
        <w:rPr>
          <w:rFonts w:ascii="Tahoma" w:hAnsi="Tahoma" w:cs="Tahoma"/>
        </w:rPr>
      </w:pPr>
      <w:r w:rsidRPr="001E2495">
        <w:rPr>
          <w:rFonts w:ascii="Tahoma" w:hAnsi="Tahoma" w:cs="Tahoma"/>
        </w:rPr>
        <w:t>Osebe, ki so člani upravnega, vodstvenega ali nadzornega organa ponudnika, partnerja v primeru skupne ponudbe, podizvajalca in subjekta, katerega zmogljivosti uporablja ponudnik ali ki imajo pooblastila za njegovo zastopanje ali odločanje ali nadzor v njem</w:t>
      </w:r>
      <w:r w:rsidRPr="00124BF2">
        <w:rPr>
          <w:rFonts w:ascii="Tahoma" w:hAnsi="Tahoma" w:cs="Tahoma"/>
        </w:rPr>
        <w:t xml:space="preserve">, </w:t>
      </w:r>
      <w:r w:rsidRPr="000C229E">
        <w:rPr>
          <w:rFonts w:ascii="Tahoma" w:hAnsi="Tahoma" w:cs="Tahoma"/>
        </w:rPr>
        <w:t xml:space="preserve">morajo izpolniti in podpisati Prilogo </w:t>
      </w:r>
      <w:r>
        <w:rPr>
          <w:rFonts w:ascii="Tahoma" w:hAnsi="Tahoma" w:cs="Tahoma"/>
        </w:rPr>
        <w:t>»IZJAVA – OSEBE«</w:t>
      </w:r>
      <w:r w:rsidRPr="001E2495">
        <w:rPr>
          <w:rFonts w:ascii="Tahoma" w:hAnsi="Tahoma" w:cs="Tahoma"/>
        </w:rPr>
        <w:t>.</w:t>
      </w:r>
    </w:p>
    <w:p w14:paraId="7DEFDD2B" w14:textId="77777777" w:rsidR="003D7BF0" w:rsidRPr="001E2495" w:rsidRDefault="003D7BF0" w:rsidP="003D7BF0">
      <w:pPr>
        <w:keepNext/>
        <w:keepLines/>
        <w:ind w:right="-2"/>
        <w:jc w:val="both"/>
        <w:rPr>
          <w:rFonts w:ascii="Tahoma" w:hAnsi="Tahoma" w:cs="Tahoma"/>
        </w:rPr>
      </w:pPr>
    </w:p>
    <w:p w14:paraId="7604C5E9" w14:textId="77777777" w:rsidR="003D7BF0" w:rsidRPr="001E2495" w:rsidRDefault="003D7BF0" w:rsidP="003D7BF0">
      <w:pPr>
        <w:keepNext/>
        <w:keepLines/>
        <w:ind w:right="-2"/>
        <w:jc w:val="both"/>
        <w:rPr>
          <w:rFonts w:ascii="Tahoma" w:hAnsi="Tahoma" w:cs="Tahoma"/>
          <w:b/>
        </w:rPr>
      </w:pPr>
      <w:r w:rsidRPr="001E2495">
        <w:rPr>
          <w:rFonts w:ascii="Tahoma" w:hAnsi="Tahoma" w:cs="Tahoma"/>
          <w:b/>
        </w:rPr>
        <w:t>B: Razlogi, povezani s plačilom davkov ali prispevkov za socialno varnost</w:t>
      </w:r>
    </w:p>
    <w:p w14:paraId="30296F43" w14:textId="77777777" w:rsidR="003D7BF0" w:rsidRDefault="003D7BF0" w:rsidP="003D7BF0">
      <w:pPr>
        <w:keepNext/>
        <w:keepLines/>
        <w:ind w:right="-2"/>
        <w:jc w:val="both"/>
        <w:rPr>
          <w:rFonts w:ascii="Tahoma" w:hAnsi="Tahoma" w:cs="Tahoma"/>
          <w:b/>
        </w:rPr>
      </w:pPr>
      <w:r w:rsidRPr="001E2495">
        <w:rPr>
          <w:rFonts w:ascii="Tahoma" w:hAnsi="Tahoma" w:cs="Tahoma"/>
        </w:rPr>
        <w:t>Naročnik bo iz sodelovanja v postopku javnega naročanja izključil gospodarski subjekt, če pri preverjanju v skladu s 77., 79. in 80.</w:t>
      </w:r>
      <w:r w:rsidR="00746911">
        <w:rPr>
          <w:rFonts w:ascii="Tahoma" w:hAnsi="Tahoma" w:cs="Tahoma"/>
        </w:rPr>
        <w:t xml:space="preserve"> </w:t>
      </w:r>
      <w:r w:rsidRPr="001E2495">
        <w:rPr>
          <w:rFonts w:ascii="Tahoma" w:hAnsi="Tahoma" w:cs="Tahoma"/>
        </w:rPr>
        <w:t>členom ZJN-3 ugotovi, da gospodarski subjekt ne izpolnjuje obveznih dajatev in drugih denarnih nedavčnih obveznosti v skladu z zakonom, ki ureja finančno upravo, ki jih pobira davčni organ v skladu s predpisi države, v kateri ima sedež, ali predpisi države naročnika</w:t>
      </w:r>
      <w:r w:rsidR="00D27876">
        <w:rPr>
          <w:rFonts w:ascii="Tahoma" w:hAnsi="Tahoma" w:cs="Tahoma"/>
        </w:rPr>
        <w:t xml:space="preserve">. </w:t>
      </w:r>
      <w:r w:rsidR="00D27876" w:rsidRPr="00561B0A">
        <w:rPr>
          <w:rFonts w:ascii="Tahoma" w:hAnsi="Tahoma" w:cs="Tahoma"/>
        </w:rPr>
        <w:t>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r w:rsidR="00D27876" w:rsidRPr="008372F3">
        <w:rPr>
          <w:rFonts w:ascii="Tahoma" w:hAnsi="Tahoma" w:cs="Tahoma"/>
        </w:rPr>
        <w:t>.</w:t>
      </w:r>
      <w:r w:rsidRPr="001E2495">
        <w:rPr>
          <w:rFonts w:ascii="Tahoma" w:hAnsi="Tahoma" w:cs="Tahoma"/>
        </w:rPr>
        <w:t xml:space="preserve"> </w:t>
      </w:r>
    </w:p>
    <w:p w14:paraId="409E1B4E" w14:textId="77777777" w:rsidR="003D7BF0" w:rsidRPr="002F4A49" w:rsidRDefault="003D7BF0" w:rsidP="003D7BF0">
      <w:pPr>
        <w:pStyle w:val="Telobesedila2"/>
        <w:keepNext/>
        <w:keepLines/>
        <w:ind w:left="284" w:hanging="284"/>
        <w:rPr>
          <w:rFonts w:ascii="Tahoma" w:hAnsi="Tahoma" w:cs="Tahoma"/>
          <w:lang w:val="sl-SI"/>
        </w:rPr>
      </w:pPr>
      <w:r w:rsidRPr="002F4A49">
        <w:rPr>
          <w:rFonts w:ascii="Tahoma" w:hAnsi="Tahoma" w:cs="Tahoma"/>
          <w:lang w:val="sl-SI"/>
        </w:rPr>
        <w:t>C: Razlogi, povezani z insolventnostjo, nasprotjem interesov ali kršitvijo poklicnih pravil</w:t>
      </w:r>
    </w:p>
    <w:p w14:paraId="0C8A617F" w14:textId="77777777" w:rsidR="003D7BF0" w:rsidRPr="002F4A49" w:rsidRDefault="003D7BF0" w:rsidP="003D7BF0">
      <w:pPr>
        <w:pStyle w:val="Telobesedila2"/>
        <w:keepNext/>
        <w:keepLines/>
        <w:spacing w:after="120"/>
        <w:ind w:right="0"/>
        <w:rPr>
          <w:rFonts w:ascii="Tahoma" w:hAnsi="Tahoma" w:cs="Tahoma"/>
          <w:b w:val="0"/>
          <w:lang w:val="sl-SI"/>
        </w:rPr>
      </w:pPr>
      <w:r w:rsidRPr="002F4A49">
        <w:rPr>
          <w:rFonts w:ascii="Tahoma" w:hAnsi="Tahoma" w:cs="Tahoma"/>
          <w:b w:val="0"/>
          <w:lang w:val="sl-SI"/>
        </w:rPr>
        <w:t>Naročnik bo iz sodelovanja v postopku javnega naročanja izključil gospodarski subjekt tudi v naslednjih primerih:</w:t>
      </w:r>
    </w:p>
    <w:p w14:paraId="33CAF6AA" w14:textId="77777777" w:rsidR="003D7BF0" w:rsidRPr="002F4A49" w:rsidRDefault="003D7BF0" w:rsidP="00E4185C">
      <w:pPr>
        <w:pStyle w:val="Telobesedila2"/>
        <w:keepNext/>
        <w:keepLines/>
        <w:numPr>
          <w:ilvl w:val="0"/>
          <w:numId w:val="23"/>
        </w:numPr>
        <w:rPr>
          <w:rFonts w:ascii="Tahoma" w:hAnsi="Tahoma" w:cs="Tahoma"/>
          <w:b w:val="0"/>
          <w:lang w:val="sl-SI"/>
        </w:rPr>
      </w:pPr>
      <w:r w:rsidRPr="002F4A49">
        <w:rPr>
          <w:rFonts w:ascii="Tahoma" w:hAnsi="Tahoma" w:cs="Tahoma"/>
          <w:b w:val="0"/>
          <w:lang w:val="sl-SI"/>
        </w:rPr>
        <w:lastRenderedPageBreak/>
        <w:t>če lahko naročnik na kakršen koli način izkaže kršitev obveznosti iz drugega odstavka 3. člena ZJN-3;</w:t>
      </w:r>
    </w:p>
    <w:p w14:paraId="0C65B413" w14:textId="77777777" w:rsidR="003D7BF0" w:rsidRPr="002F4A49" w:rsidRDefault="003D7BF0" w:rsidP="00E4185C">
      <w:pPr>
        <w:pStyle w:val="Telobesedila2"/>
        <w:keepNext/>
        <w:keepLines/>
        <w:numPr>
          <w:ilvl w:val="0"/>
          <w:numId w:val="23"/>
        </w:numPr>
        <w:rPr>
          <w:rFonts w:ascii="Tahoma" w:hAnsi="Tahoma" w:cs="Tahoma"/>
          <w:b w:val="0"/>
          <w:lang w:val="sl-SI"/>
        </w:rPr>
      </w:pPr>
      <w:r w:rsidRPr="002F4A49">
        <w:rPr>
          <w:rFonts w:ascii="Tahoma" w:hAnsi="Tahoma" w:cs="Tahoma"/>
          <w:b w:val="0"/>
          <w:lang w:val="sl-SI"/>
        </w:rPr>
        <w:t>če se je nad gospodarskim subjektom začel postopek zaradi insolventnosti ali prisilnega prenehanja po zakonu, ki ureja postopek zaradi insolventnosti in prisilnega prenehanja, ali postopek likvidacije po zakonu, ki ureja gospodarske družbe, če njegova sredstva ali poslovanje upravlja upravitelj ali sodišče, ali če so njegove poslovne dejavnosti začasno ustavljene, ali če se je v skladu s predpisi druge države nad njim začel postopek ali pa je nastal položaj z enakimi pravnimi posledicami;</w:t>
      </w:r>
    </w:p>
    <w:p w14:paraId="34B9E7FD" w14:textId="77777777" w:rsidR="003D7BF0" w:rsidRPr="002F4A49" w:rsidRDefault="003D7BF0" w:rsidP="00E4185C">
      <w:pPr>
        <w:pStyle w:val="Telobesedila2"/>
        <w:keepNext/>
        <w:keepLines/>
        <w:numPr>
          <w:ilvl w:val="0"/>
          <w:numId w:val="23"/>
        </w:numPr>
        <w:rPr>
          <w:rFonts w:ascii="Tahoma" w:hAnsi="Tahoma" w:cs="Tahoma"/>
          <w:b w:val="0"/>
          <w:lang w:val="sl-SI"/>
        </w:rPr>
      </w:pPr>
      <w:r w:rsidRPr="002F4A49">
        <w:rPr>
          <w:rFonts w:ascii="Tahoma" w:hAnsi="Tahoma" w:cs="Tahoma"/>
          <w:b w:val="0"/>
          <w:lang w:val="sl-SI"/>
        </w:rPr>
        <w:t>če lahko naročnik z ustreznimi sredstvi izkaže, da je gospodarski subjekt zagrešil hujšo kršitev poklicnih pravil, zaradi česar je omajana njegova integriteta;</w:t>
      </w:r>
    </w:p>
    <w:p w14:paraId="5B059965" w14:textId="77777777" w:rsidR="003D7BF0" w:rsidRPr="002F4A49" w:rsidRDefault="003D7BF0" w:rsidP="00E4185C">
      <w:pPr>
        <w:pStyle w:val="Telobesedila2"/>
        <w:keepNext/>
        <w:keepLines/>
        <w:numPr>
          <w:ilvl w:val="0"/>
          <w:numId w:val="23"/>
        </w:numPr>
        <w:rPr>
          <w:rFonts w:ascii="Tahoma" w:hAnsi="Tahoma" w:cs="Tahoma"/>
          <w:b w:val="0"/>
          <w:lang w:val="sl-SI"/>
        </w:rPr>
      </w:pPr>
      <w:r w:rsidRPr="002F4A49">
        <w:rPr>
          <w:rFonts w:ascii="Tahoma" w:hAnsi="Tahoma" w:cs="Tahoma"/>
          <w:b w:val="0"/>
          <w:lang w:val="sl-SI"/>
        </w:rPr>
        <w:t>če izkrivljanja konkurence zaradi predhodnega sodelovanja gospodarskih subjektov pri pripravi postopka javnega naročanja v skladu s 65. členom ZJN-3 ni mogoče učinkovito odpraviti z drugimi, blažjimi ukrepi;</w:t>
      </w:r>
    </w:p>
    <w:p w14:paraId="00DA9249" w14:textId="77777777" w:rsidR="003D7BF0" w:rsidRPr="002F4A49" w:rsidRDefault="003D7BF0" w:rsidP="00E4185C">
      <w:pPr>
        <w:pStyle w:val="Telobesedila2"/>
        <w:keepNext/>
        <w:keepLines/>
        <w:numPr>
          <w:ilvl w:val="0"/>
          <w:numId w:val="23"/>
        </w:numPr>
        <w:rPr>
          <w:rFonts w:ascii="Tahoma" w:hAnsi="Tahoma" w:cs="Tahoma"/>
          <w:b w:val="0"/>
          <w:lang w:val="sl-SI"/>
        </w:rPr>
      </w:pPr>
      <w:r w:rsidRPr="002F4A49">
        <w:rPr>
          <w:rFonts w:ascii="Tahoma" w:hAnsi="Tahoma" w:cs="Tahoma"/>
          <w:b w:val="0"/>
          <w:lang w:val="sl-SI"/>
        </w:rPr>
        <w:t>če so se pri gospodarskem subjektu pri prejšnji pogodbi o izvedbi javnega naročila ali prejšnji koncesijski pogodbi, sklenjeni z naročnikom, pokazale precejšnje ali stalne pomanjkljivosti pri izpolnjevanju ključne obveznosti, zaradi česar je naročnik predčasno odstopil od prejšnjega naročila oziroma pogodbe ali uveljavljal odškodnino ali so bile izvedene druge primerljive sankcije.</w:t>
      </w:r>
    </w:p>
    <w:p w14:paraId="5C2A9EC9" w14:textId="77777777" w:rsidR="003D7BF0" w:rsidRPr="001E2495" w:rsidRDefault="003D7BF0" w:rsidP="003D7BF0">
      <w:pPr>
        <w:keepNext/>
        <w:keepLines/>
        <w:ind w:right="-2"/>
        <w:jc w:val="both"/>
        <w:rPr>
          <w:rFonts w:ascii="Tahoma" w:hAnsi="Tahoma" w:cs="Tahoma"/>
          <w:b/>
        </w:rPr>
      </w:pPr>
    </w:p>
    <w:p w14:paraId="6A1A5B90" w14:textId="77777777" w:rsidR="003D7BF0" w:rsidRPr="001E2495" w:rsidRDefault="003D7BF0" w:rsidP="003D7BF0">
      <w:pPr>
        <w:keepNext/>
        <w:keepLines/>
        <w:ind w:right="-2"/>
        <w:jc w:val="both"/>
        <w:rPr>
          <w:rFonts w:ascii="Tahoma" w:hAnsi="Tahoma" w:cs="Tahoma"/>
          <w:b/>
        </w:rPr>
      </w:pPr>
      <w:r w:rsidRPr="001E2495">
        <w:rPr>
          <w:rFonts w:ascii="Tahoma" w:hAnsi="Tahoma" w:cs="Tahoma"/>
          <w:b/>
        </w:rPr>
        <w:t>D: Nacionalni razlogi za izključitev</w:t>
      </w:r>
    </w:p>
    <w:p w14:paraId="103780C0" w14:textId="77777777" w:rsidR="003D7BF0" w:rsidRPr="001E2495" w:rsidRDefault="003D7BF0" w:rsidP="003D7BF0">
      <w:pPr>
        <w:keepNext/>
        <w:keepLines/>
        <w:spacing w:after="120"/>
        <w:jc w:val="both"/>
        <w:rPr>
          <w:rFonts w:ascii="Tahoma" w:hAnsi="Tahoma" w:cs="Tahoma"/>
        </w:rPr>
      </w:pPr>
      <w:r w:rsidRPr="001E2495">
        <w:rPr>
          <w:rFonts w:ascii="Tahoma" w:hAnsi="Tahoma" w:cs="Tahoma"/>
        </w:rPr>
        <w:t>Naročnik bo iz posameznega postopka javnega naročanja izključil gospodarski subjekt:</w:t>
      </w:r>
    </w:p>
    <w:p w14:paraId="3C530CA2" w14:textId="77777777" w:rsidR="00CA031E" w:rsidRPr="00CA031E" w:rsidRDefault="003D7BF0" w:rsidP="00CA031E">
      <w:pPr>
        <w:pStyle w:val="Odstavekseznama"/>
        <w:keepNext/>
        <w:keepLines/>
        <w:numPr>
          <w:ilvl w:val="0"/>
          <w:numId w:val="25"/>
        </w:numPr>
        <w:spacing w:after="60"/>
        <w:jc w:val="both"/>
        <w:rPr>
          <w:rFonts w:ascii="Tahoma" w:hAnsi="Tahoma" w:cs="Tahoma"/>
          <w:szCs w:val="18"/>
        </w:rPr>
      </w:pPr>
      <w:r w:rsidRPr="00E3491B">
        <w:rPr>
          <w:rFonts w:ascii="Tahoma" w:hAnsi="Tahoma" w:cs="Tahoma"/>
        </w:rPr>
        <w:t xml:space="preserve">če je ta na dan, ko poteče rok za oddajo ponudb ali ponudb, izločen iz postopkov oddaje javnih naročil </w:t>
      </w:r>
      <w:r w:rsidRPr="00E3491B">
        <w:rPr>
          <w:rFonts w:ascii="Tahoma" w:hAnsi="Tahoma" w:cs="Tahoma"/>
          <w:szCs w:val="18"/>
        </w:rPr>
        <w:t>zaradi uvrstitve v evidenco gospodarskih subjektov</w:t>
      </w:r>
      <w:r w:rsidR="00E3491B" w:rsidRPr="00E3491B">
        <w:rPr>
          <w:rFonts w:ascii="Tahoma" w:hAnsi="Tahoma" w:cs="Tahoma"/>
          <w:szCs w:val="18"/>
        </w:rPr>
        <w:t xml:space="preserve"> z izrečenimi stranskimi sankcijami izločitve iz postopkov javnega naročanja</w:t>
      </w:r>
      <w:r w:rsidR="00CA031E" w:rsidRPr="00CA031E">
        <w:rPr>
          <w:rFonts w:ascii="Tahoma" w:hAnsi="Tahoma" w:cs="Tahoma"/>
          <w:szCs w:val="18"/>
        </w:rPr>
        <w:t>,</w:t>
      </w:r>
    </w:p>
    <w:p w14:paraId="5918763F" w14:textId="77777777" w:rsidR="003D7BF0" w:rsidRPr="00E3491B" w:rsidRDefault="00CA031E" w:rsidP="00E42EF6">
      <w:pPr>
        <w:ind w:left="142"/>
        <w:rPr>
          <w:rFonts w:ascii="Tahoma" w:hAnsi="Tahoma" w:cs="Tahoma"/>
          <w:szCs w:val="18"/>
        </w:rPr>
      </w:pPr>
      <w:r w:rsidRPr="00035832">
        <w:rPr>
          <w:rFonts w:ascii="Tahoma" w:hAnsi="Tahoma" w:cs="Tahoma"/>
          <w:szCs w:val="18"/>
        </w:rPr>
        <w:t xml:space="preserve"> </w:t>
      </w:r>
    </w:p>
    <w:p w14:paraId="1A7D2F19" w14:textId="77777777" w:rsidR="003D7BF0" w:rsidRPr="003D40B3" w:rsidRDefault="003D7BF0" w:rsidP="00E4185C">
      <w:pPr>
        <w:pStyle w:val="Odstavekseznama"/>
        <w:keepNext/>
        <w:keepLines/>
        <w:numPr>
          <w:ilvl w:val="0"/>
          <w:numId w:val="25"/>
        </w:numPr>
        <w:jc w:val="both"/>
        <w:rPr>
          <w:rFonts w:ascii="Tahoma" w:hAnsi="Tahoma" w:cs="Tahoma"/>
        </w:rPr>
      </w:pPr>
      <w:r w:rsidRPr="003D40B3">
        <w:rPr>
          <w:rFonts w:ascii="Tahoma" w:hAnsi="Tahoma" w:cs="Tahoma"/>
        </w:rPr>
        <w:t xml:space="preserve">če je v zadnjih </w:t>
      </w:r>
      <w:r w:rsidR="00D27876">
        <w:rPr>
          <w:rFonts w:ascii="Tahoma" w:hAnsi="Tahoma" w:cs="Tahoma"/>
        </w:rPr>
        <w:t>treh</w:t>
      </w:r>
      <w:r w:rsidR="00D27876" w:rsidRPr="003D40B3">
        <w:rPr>
          <w:rFonts w:ascii="Tahoma" w:hAnsi="Tahoma" w:cs="Tahoma"/>
        </w:rPr>
        <w:t xml:space="preserve"> </w:t>
      </w:r>
      <w:r w:rsidRPr="003D40B3">
        <w:rPr>
          <w:rFonts w:ascii="Tahoma" w:hAnsi="Tahoma" w:cs="Tahoma"/>
        </w:rPr>
        <w:t>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4F848E40" w14:textId="77777777" w:rsidR="003D7BF0" w:rsidRPr="001E2495" w:rsidRDefault="003D7BF0" w:rsidP="003D7BF0">
      <w:pPr>
        <w:keepNext/>
        <w:keepLines/>
        <w:ind w:right="-2"/>
        <w:jc w:val="both"/>
        <w:rPr>
          <w:rFonts w:ascii="Tahoma" w:hAnsi="Tahoma" w:cs="Tahoma"/>
        </w:rPr>
      </w:pPr>
    </w:p>
    <w:p w14:paraId="2B52019F" w14:textId="77777777" w:rsidR="003D7BF0" w:rsidRPr="001E2495" w:rsidRDefault="003D7BF0" w:rsidP="003D7BF0">
      <w:pPr>
        <w:keepNext/>
        <w:keepLines/>
        <w:jc w:val="both"/>
        <w:rPr>
          <w:rFonts w:ascii="Tahoma" w:hAnsi="Tahoma" w:cs="Tahoma"/>
          <w:b/>
          <w:u w:val="single"/>
        </w:rPr>
      </w:pPr>
      <w:r w:rsidRPr="001E2495">
        <w:rPr>
          <w:rFonts w:ascii="Tahoma" w:hAnsi="Tahoma" w:cs="Tahoma"/>
          <w:b/>
        </w:rPr>
        <w:t>Zgoraj navedeni pogoji veljajo tudi za posamezne člane skupine ponudnikov v okviru skupne ponudbe</w:t>
      </w:r>
      <w:r>
        <w:rPr>
          <w:rFonts w:ascii="Tahoma" w:hAnsi="Tahoma" w:cs="Tahoma"/>
          <w:b/>
        </w:rPr>
        <w:t>,</w:t>
      </w:r>
      <w:r w:rsidRPr="001E2495">
        <w:rPr>
          <w:rFonts w:ascii="Tahoma" w:hAnsi="Tahoma" w:cs="Tahoma"/>
          <w:b/>
        </w:rPr>
        <w:t xml:space="preserve"> za vse v ponudbi navedene podizvajalce</w:t>
      </w:r>
      <w:r>
        <w:rPr>
          <w:rFonts w:ascii="Tahoma" w:hAnsi="Tahoma" w:cs="Tahoma"/>
          <w:b/>
        </w:rPr>
        <w:t xml:space="preserve"> in za subjekte, katerih zmogljivosti uporablja ponudnik</w:t>
      </w:r>
      <w:r w:rsidRPr="001E2495">
        <w:rPr>
          <w:rFonts w:ascii="Tahoma" w:hAnsi="Tahoma" w:cs="Tahoma"/>
          <w:b/>
        </w:rPr>
        <w:t>.</w:t>
      </w:r>
      <w:r w:rsidRPr="001E2495">
        <w:rPr>
          <w:rFonts w:ascii="Tahoma" w:hAnsi="Tahoma" w:cs="Tahoma"/>
          <w:b/>
          <w:u w:val="single"/>
        </w:rPr>
        <w:t xml:space="preserve"> </w:t>
      </w:r>
    </w:p>
    <w:p w14:paraId="0414F879" w14:textId="77777777" w:rsidR="003D7BF0" w:rsidRDefault="003D7BF0" w:rsidP="003D7BF0">
      <w:pPr>
        <w:pStyle w:val="Odstavekseznama"/>
        <w:keepNext/>
        <w:keepLines/>
        <w:ind w:left="0"/>
        <w:jc w:val="both"/>
        <w:rPr>
          <w:rFonts w:ascii="Tahoma" w:hAnsi="Tahoma" w:cs="Tahoma"/>
        </w:rPr>
      </w:pPr>
    </w:p>
    <w:p w14:paraId="338CE6EA" w14:textId="77777777" w:rsidR="003D7BF0" w:rsidRPr="00112425" w:rsidRDefault="003D7BF0" w:rsidP="003D7BF0">
      <w:pPr>
        <w:keepNext/>
        <w:keepLines/>
        <w:jc w:val="both"/>
        <w:rPr>
          <w:rFonts w:ascii="Tahoma" w:hAnsi="Tahoma" w:cs="Tahoma"/>
          <w:b/>
        </w:rPr>
      </w:pPr>
      <w:r w:rsidRPr="00112425">
        <w:rPr>
          <w:rFonts w:ascii="Tahoma" w:hAnsi="Tahoma" w:cs="Tahoma"/>
          <w:b/>
        </w:rPr>
        <w:t>DOKAZILA:</w:t>
      </w:r>
    </w:p>
    <w:p w14:paraId="3F83783F" w14:textId="77777777" w:rsidR="003D7BF0" w:rsidRPr="00112425" w:rsidRDefault="003D7BF0" w:rsidP="003D7BF0">
      <w:pPr>
        <w:keepNext/>
        <w:keepLines/>
        <w:spacing w:after="120"/>
        <w:jc w:val="both"/>
        <w:rPr>
          <w:rFonts w:ascii="Tahoma" w:hAnsi="Tahoma" w:cs="Tahoma"/>
        </w:rPr>
      </w:pPr>
      <w:r w:rsidRPr="00112425">
        <w:rPr>
          <w:rFonts w:ascii="Tahoma" w:hAnsi="Tahoma" w:cs="Tahoma"/>
        </w:rPr>
        <w:t>Gospodarski subjekt izkaže izpolnjevanje teh pogojev s podpisom in s predložitvijo naslednjih prilog:</w:t>
      </w:r>
    </w:p>
    <w:p w14:paraId="31A8EF8A" w14:textId="77777777" w:rsidR="003D7BF0" w:rsidRPr="00112425" w:rsidRDefault="003D7BF0" w:rsidP="00E4185C">
      <w:pPr>
        <w:keepNext/>
        <w:keepLines/>
        <w:numPr>
          <w:ilvl w:val="0"/>
          <w:numId w:val="24"/>
        </w:numPr>
        <w:ind w:left="714" w:hanging="357"/>
        <w:jc w:val="both"/>
        <w:rPr>
          <w:rFonts w:ascii="Tahoma" w:hAnsi="Tahoma" w:cs="Tahoma"/>
        </w:rPr>
      </w:pPr>
      <w:r w:rsidRPr="00112425">
        <w:rPr>
          <w:rFonts w:ascii="Tahoma" w:hAnsi="Tahoma" w:cs="Tahoma"/>
        </w:rPr>
        <w:t xml:space="preserve">Priloga </w:t>
      </w:r>
      <w:r>
        <w:rPr>
          <w:rFonts w:ascii="Tahoma" w:hAnsi="Tahoma" w:cs="Tahoma"/>
        </w:rPr>
        <w:t>»</w:t>
      </w:r>
      <w:r w:rsidRPr="00112425">
        <w:rPr>
          <w:rFonts w:ascii="Tahoma" w:hAnsi="Tahoma" w:cs="Tahoma"/>
        </w:rPr>
        <w:t>IZJAVA</w:t>
      </w:r>
      <w:r>
        <w:rPr>
          <w:rFonts w:ascii="Tahoma" w:hAnsi="Tahoma" w:cs="Tahoma"/>
        </w:rPr>
        <w:t xml:space="preserve"> – GOSPOD</w:t>
      </w:r>
      <w:r w:rsidR="00177C96">
        <w:rPr>
          <w:rFonts w:ascii="Tahoma" w:hAnsi="Tahoma" w:cs="Tahoma"/>
        </w:rPr>
        <w:t>A</w:t>
      </w:r>
      <w:r>
        <w:rPr>
          <w:rFonts w:ascii="Tahoma" w:hAnsi="Tahoma" w:cs="Tahoma"/>
        </w:rPr>
        <w:t>RSKI SUBJEKT«,</w:t>
      </w:r>
      <w:r w:rsidRPr="00112425">
        <w:rPr>
          <w:rFonts w:ascii="Tahoma" w:hAnsi="Tahoma" w:cs="Tahoma"/>
        </w:rPr>
        <w:t xml:space="preserve"> </w:t>
      </w:r>
    </w:p>
    <w:p w14:paraId="38FA5521" w14:textId="77777777" w:rsidR="003D7BF0" w:rsidRPr="00112425" w:rsidRDefault="003D7BF0" w:rsidP="00E4185C">
      <w:pPr>
        <w:keepNext/>
        <w:keepLines/>
        <w:numPr>
          <w:ilvl w:val="0"/>
          <w:numId w:val="24"/>
        </w:numPr>
        <w:ind w:left="714" w:hanging="357"/>
        <w:jc w:val="both"/>
        <w:rPr>
          <w:rFonts w:ascii="Tahoma" w:hAnsi="Tahoma" w:cs="Tahoma"/>
        </w:rPr>
      </w:pPr>
      <w:r w:rsidRPr="00112425">
        <w:rPr>
          <w:rFonts w:ascii="Tahoma" w:hAnsi="Tahoma" w:cs="Tahoma"/>
        </w:rPr>
        <w:t xml:space="preserve">Priloga </w:t>
      </w:r>
      <w:r>
        <w:rPr>
          <w:rFonts w:ascii="Tahoma" w:hAnsi="Tahoma" w:cs="Tahoma"/>
        </w:rPr>
        <w:t>»</w:t>
      </w:r>
      <w:r w:rsidRPr="00112425">
        <w:rPr>
          <w:rFonts w:ascii="Tahoma" w:hAnsi="Tahoma" w:cs="Tahoma"/>
        </w:rPr>
        <w:t xml:space="preserve">IZJAVA </w:t>
      </w:r>
      <w:r>
        <w:rPr>
          <w:rFonts w:ascii="Tahoma" w:hAnsi="Tahoma" w:cs="Tahoma"/>
        </w:rPr>
        <w:t>–</w:t>
      </w:r>
      <w:r w:rsidRPr="00112425">
        <w:rPr>
          <w:rFonts w:ascii="Tahoma" w:hAnsi="Tahoma" w:cs="Tahoma"/>
        </w:rPr>
        <w:t xml:space="preserve"> OSEBE</w:t>
      </w:r>
      <w:r>
        <w:rPr>
          <w:rFonts w:ascii="Tahoma" w:hAnsi="Tahoma" w:cs="Tahoma"/>
        </w:rPr>
        <w:t>«</w:t>
      </w:r>
      <w:r w:rsidRPr="00112425">
        <w:rPr>
          <w:rFonts w:ascii="Tahoma" w:hAnsi="Tahoma" w:cs="Tahoma"/>
        </w:rPr>
        <w:t>.</w:t>
      </w:r>
    </w:p>
    <w:p w14:paraId="76A09E37" w14:textId="77777777" w:rsidR="00F248BD" w:rsidRPr="00076910" w:rsidRDefault="00F248BD" w:rsidP="00B11E1B">
      <w:pPr>
        <w:pStyle w:val="Odstavekseznama"/>
        <w:keepNext/>
        <w:widowControl w:val="0"/>
        <w:ind w:left="0"/>
        <w:jc w:val="both"/>
        <w:rPr>
          <w:rFonts w:ascii="Tahoma" w:hAnsi="Tahoma" w:cs="Tahoma"/>
        </w:rPr>
      </w:pPr>
    </w:p>
    <w:p w14:paraId="0AE28BE9" w14:textId="77777777" w:rsidR="002F13E1" w:rsidRPr="00076910" w:rsidRDefault="002F13E1" w:rsidP="00B11E1B">
      <w:pPr>
        <w:pStyle w:val="Odstavekseznama"/>
        <w:keepNext/>
        <w:widowControl w:val="0"/>
        <w:ind w:left="0"/>
        <w:jc w:val="both"/>
        <w:rPr>
          <w:rFonts w:ascii="Tahoma" w:hAnsi="Tahoma" w:cs="Tahoma"/>
        </w:rPr>
      </w:pPr>
    </w:p>
    <w:p w14:paraId="301E1AB9" w14:textId="77777777" w:rsidR="00440BF3" w:rsidRPr="00076910" w:rsidRDefault="00440BF3" w:rsidP="00B11E1B">
      <w:pPr>
        <w:keepNext/>
        <w:widowControl w:val="0"/>
        <w:numPr>
          <w:ilvl w:val="1"/>
          <w:numId w:val="2"/>
        </w:numPr>
        <w:jc w:val="both"/>
        <w:rPr>
          <w:rFonts w:ascii="Tahoma" w:hAnsi="Tahoma" w:cs="Tahoma"/>
          <w:b/>
          <w:caps/>
          <w:sz w:val="22"/>
          <w:szCs w:val="22"/>
        </w:rPr>
      </w:pPr>
      <w:r w:rsidRPr="00076910">
        <w:rPr>
          <w:rFonts w:ascii="Tahoma" w:hAnsi="Tahoma" w:cs="Tahoma"/>
          <w:b/>
          <w:caps/>
          <w:sz w:val="22"/>
          <w:szCs w:val="22"/>
        </w:rPr>
        <w:t>Pogoji za sodelovanje</w:t>
      </w:r>
    </w:p>
    <w:p w14:paraId="0DF40413" w14:textId="77777777" w:rsidR="00440BF3" w:rsidRPr="00076910" w:rsidRDefault="00440BF3" w:rsidP="00B11E1B">
      <w:pPr>
        <w:keepNext/>
        <w:widowControl w:val="0"/>
        <w:ind w:left="720"/>
        <w:jc w:val="both"/>
        <w:rPr>
          <w:rFonts w:ascii="Tahoma" w:hAnsi="Tahoma" w:cs="Tahoma"/>
          <w:b/>
        </w:rPr>
      </w:pPr>
    </w:p>
    <w:p w14:paraId="654D10B6" w14:textId="77777777" w:rsidR="00F04689" w:rsidRPr="00076910" w:rsidRDefault="00702B79" w:rsidP="00B11E1B">
      <w:pPr>
        <w:keepNext/>
        <w:widowControl w:val="0"/>
        <w:numPr>
          <w:ilvl w:val="2"/>
          <w:numId w:val="2"/>
        </w:numPr>
        <w:jc w:val="both"/>
        <w:rPr>
          <w:rFonts w:ascii="Tahoma" w:hAnsi="Tahoma" w:cs="Tahoma"/>
          <w:b/>
          <w:caps/>
          <w:sz w:val="22"/>
          <w:szCs w:val="22"/>
        </w:rPr>
      </w:pPr>
      <w:r w:rsidRPr="00076910">
        <w:rPr>
          <w:rFonts w:ascii="Tahoma" w:hAnsi="Tahoma" w:cs="Tahoma"/>
          <w:b/>
          <w:caps/>
          <w:sz w:val="22"/>
          <w:szCs w:val="22"/>
        </w:rPr>
        <w:t xml:space="preserve">Ustreznost </w:t>
      </w:r>
      <w:r w:rsidR="00395842" w:rsidRPr="00076910">
        <w:rPr>
          <w:rFonts w:ascii="Tahoma" w:hAnsi="Tahoma" w:cs="Tahoma"/>
          <w:b/>
          <w:caps/>
          <w:sz w:val="22"/>
          <w:szCs w:val="22"/>
        </w:rPr>
        <w:t>za opravljanje poklicne dejavnosti</w:t>
      </w:r>
    </w:p>
    <w:p w14:paraId="5886FEB7" w14:textId="77777777" w:rsidR="00E11ADF" w:rsidRPr="00076910" w:rsidRDefault="00E11ADF" w:rsidP="00B11E1B">
      <w:pPr>
        <w:keepNext/>
        <w:widowControl w:val="0"/>
        <w:jc w:val="both"/>
        <w:rPr>
          <w:rFonts w:ascii="Tahoma" w:hAnsi="Tahoma" w:cs="Tahoma"/>
        </w:rPr>
      </w:pPr>
    </w:p>
    <w:p w14:paraId="4DE6A233" w14:textId="77777777" w:rsidR="00BA0A8B" w:rsidRPr="00076910" w:rsidRDefault="00BA0A8B" w:rsidP="00B11E1B">
      <w:pPr>
        <w:keepNext/>
        <w:widowControl w:val="0"/>
        <w:jc w:val="both"/>
        <w:rPr>
          <w:rFonts w:ascii="Tahoma" w:hAnsi="Tahoma" w:cs="Tahoma"/>
        </w:rPr>
      </w:pPr>
      <w:r w:rsidRPr="00076910">
        <w:rPr>
          <w:rFonts w:ascii="Tahoma" w:hAnsi="Tahoma" w:cs="Tahoma"/>
        </w:rPr>
        <w:t>Gospodarski subjekt mora biti vpisan v enega od poklicnih ali poslovnih registrov, ki se vodijo v državi članici, v kateri ima gospodarski subjekt sedež. Seznam poklicnih ali poslovnih registrov v državah članicah Evropske unije določa Priloga XI Direktive 2014/24/EU. Ponudnik in v primeru ponudbe s podizvajalci tudi podizvajalci morajo imeti v ustrezni register vpisano dejavnost, ki jo prevzemajo pri predmetnem javnem naročilu.</w:t>
      </w:r>
    </w:p>
    <w:p w14:paraId="23E951B3" w14:textId="77777777" w:rsidR="00702B79" w:rsidRPr="00076910" w:rsidRDefault="00702B79" w:rsidP="00B11E1B">
      <w:pPr>
        <w:keepNext/>
        <w:widowControl w:val="0"/>
        <w:jc w:val="both"/>
        <w:rPr>
          <w:rFonts w:ascii="Tahoma" w:hAnsi="Tahoma" w:cs="Tahoma"/>
        </w:rPr>
      </w:pPr>
    </w:p>
    <w:p w14:paraId="48F00B54" w14:textId="77777777" w:rsidR="00702B79" w:rsidRPr="00076910" w:rsidRDefault="00702B79" w:rsidP="00B11E1B">
      <w:pPr>
        <w:keepNext/>
        <w:widowControl w:val="0"/>
        <w:jc w:val="both"/>
        <w:rPr>
          <w:rFonts w:ascii="Tahoma" w:hAnsi="Tahoma" w:cs="Tahoma"/>
          <w:sz w:val="22"/>
          <w:szCs w:val="22"/>
        </w:rPr>
      </w:pPr>
      <w:r w:rsidRPr="00076910">
        <w:rPr>
          <w:rFonts w:ascii="Tahoma" w:hAnsi="Tahoma" w:cs="Tahoma"/>
        </w:rPr>
        <w:t xml:space="preserve">Če morajo imeti gospodarski subjekti določeno dovoljenje ali biti člani določene organizacije, da lahko v svoji matični državi opravljajo določeno storitev, lahko naročnik v postopku za oddajo javnega naročila </w:t>
      </w:r>
      <w:r w:rsidRPr="00076910">
        <w:rPr>
          <w:rFonts w:ascii="Tahoma" w:hAnsi="Tahoma" w:cs="Tahoma"/>
        </w:rPr>
        <w:lastRenderedPageBreak/>
        <w:t>storitev od njih zahteva, da predložijo dokazilo o tem dovoljenju ali članstvu</w:t>
      </w:r>
      <w:r w:rsidRPr="00076910">
        <w:rPr>
          <w:rFonts w:ascii="Tahoma" w:hAnsi="Tahoma" w:cs="Tahoma"/>
          <w:sz w:val="22"/>
          <w:szCs w:val="22"/>
        </w:rPr>
        <w:t>.</w:t>
      </w:r>
    </w:p>
    <w:p w14:paraId="3BEF8469" w14:textId="77777777" w:rsidR="00476FB1" w:rsidRPr="00076910" w:rsidRDefault="00702B79" w:rsidP="00B11E1B">
      <w:pPr>
        <w:keepNext/>
        <w:widowControl w:val="0"/>
        <w:jc w:val="both"/>
        <w:rPr>
          <w:rFonts w:ascii="Tahoma" w:hAnsi="Tahoma" w:cs="Tahoma"/>
        </w:rPr>
      </w:pPr>
      <w:r w:rsidRPr="00076910" w:rsidDel="00702B79">
        <w:rPr>
          <w:rFonts w:ascii="Tahoma" w:hAnsi="Tahoma" w:cs="Tahoma"/>
        </w:rPr>
        <w:t xml:space="preserve"> </w:t>
      </w:r>
    </w:p>
    <w:p w14:paraId="6EB78363" w14:textId="77777777" w:rsidR="00F33C9F" w:rsidRPr="00076910" w:rsidRDefault="0029398B" w:rsidP="00B11E1B">
      <w:pPr>
        <w:pStyle w:val="Telobesedila2"/>
        <w:keepNext/>
        <w:widowControl w:val="0"/>
        <w:rPr>
          <w:rFonts w:ascii="Tahoma" w:hAnsi="Tahoma" w:cs="Tahoma"/>
          <w:b w:val="0"/>
          <w:smallCaps/>
          <w:lang w:val="sl-SI"/>
        </w:rPr>
      </w:pPr>
      <w:r w:rsidRPr="00076910">
        <w:rPr>
          <w:rFonts w:ascii="Tahoma" w:hAnsi="Tahoma" w:cs="Tahoma"/>
          <w:b w:val="0"/>
          <w:smallCaps/>
          <w:lang w:val="sl-SI"/>
        </w:rPr>
        <w:t xml:space="preserve">Dokazilo: </w:t>
      </w:r>
      <w:r w:rsidR="00DC1DA5" w:rsidRPr="00076910">
        <w:rPr>
          <w:rFonts w:ascii="Tahoma" w:eastAsia="Calibri" w:hAnsi="Tahoma" w:cs="Tahoma"/>
          <w:b w:val="0"/>
          <w:lang w:val="sl-SI"/>
        </w:rPr>
        <w:t xml:space="preserve">IZJAVA – GOSPODARSKI </w:t>
      </w:r>
      <w:r w:rsidR="00256A5D" w:rsidRPr="00076910">
        <w:rPr>
          <w:rFonts w:ascii="Tahoma" w:eastAsia="Calibri" w:hAnsi="Tahoma" w:cs="Tahoma"/>
          <w:b w:val="0"/>
          <w:lang w:val="sl-SI"/>
        </w:rPr>
        <w:t>SUBJEKT</w:t>
      </w:r>
    </w:p>
    <w:p w14:paraId="1138659A" w14:textId="77777777" w:rsidR="00055CBC" w:rsidRPr="00076910" w:rsidRDefault="00055CBC" w:rsidP="00B11E1B">
      <w:pPr>
        <w:pStyle w:val="Odstavekseznama"/>
        <w:keepNext/>
        <w:widowControl w:val="0"/>
        <w:ind w:left="0"/>
        <w:jc w:val="both"/>
        <w:rPr>
          <w:rFonts w:ascii="Tahoma" w:hAnsi="Tahoma" w:cs="Tahoma"/>
        </w:rPr>
      </w:pPr>
    </w:p>
    <w:p w14:paraId="3B9E8981" w14:textId="77777777" w:rsidR="00F90138" w:rsidRPr="00B21363" w:rsidRDefault="001B6EA3" w:rsidP="00B11E1B">
      <w:pPr>
        <w:keepNext/>
        <w:widowControl w:val="0"/>
        <w:jc w:val="both"/>
        <w:rPr>
          <w:rFonts w:ascii="Tahoma" w:hAnsi="Tahoma" w:cs="Tahoma"/>
          <w:b/>
          <w:sz w:val="22"/>
          <w:szCs w:val="22"/>
        </w:rPr>
      </w:pPr>
      <w:r w:rsidRPr="00764395">
        <w:rPr>
          <w:rFonts w:ascii="Tahoma" w:hAnsi="Tahoma" w:cs="Tahoma"/>
          <w:b/>
          <w:sz w:val="22"/>
          <w:szCs w:val="22"/>
        </w:rPr>
        <w:t>3.2.</w:t>
      </w:r>
      <w:r w:rsidR="0024735F" w:rsidRPr="00764395">
        <w:rPr>
          <w:rFonts w:ascii="Tahoma" w:hAnsi="Tahoma" w:cs="Tahoma"/>
          <w:b/>
          <w:sz w:val="22"/>
          <w:szCs w:val="22"/>
        </w:rPr>
        <w:t>3</w:t>
      </w:r>
      <w:r w:rsidRPr="00764395">
        <w:rPr>
          <w:rFonts w:ascii="Tahoma" w:hAnsi="Tahoma" w:cs="Tahoma"/>
          <w:b/>
          <w:sz w:val="22"/>
          <w:szCs w:val="22"/>
        </w:rPr>
        <w:t xml:space="preserve">. </w:t>
      </w:r>
      <w:r w:rsidR="004E6491" w:rsidRPr="00764395">
        <w:rPr>
          <w:rFonts w:ascii="Tahoma" w:hAnsi="Tahoma" w:cs="Tahoma"/>
          <w:b/>
          <w:sz w:val="22"/>
          <w:szCs w:val="22"/>
        </w:rPr>
        <w:t>TEHNIČNA SPOSOBNOST</w:t>
      </w:r>
    </w:p>
    <w:p w14:paraId="4C0DFB6B" w14:textId="77777777" w:rsidR="0004328F" w:rsidRPr="00B21363" w:rsidRDefault="0004328F" w:rsidP="00B11E1B">
      <w:pPr>
        <w:keepNext/>
        <w:widowControl w:val="0"/>
        <w:jc w:val="both"/>
        <w:rPr>
          <w:rFonts w:ascii="Tahoma" w:hAnsi="Tahoma" w:cs="Tahoma"/>
          <w:b/>
        </w:rPr>
      </w:pPr>
    </w:p>
    <w:p w14:paraId="4F7324BE" w14:textId="77777777" w:rsidR="000D6628" w:rsidRPr="006E2BD4" w:rsidRDefault="00C71ABD" w:rsidP="00AE1B52">
      <w:pPr>
        <w:keepNext/>
        <w:widowControl w:val="0"/>
        <w:jc w:val="both"/>
        <w:rPr>
          <w:rFonts w:ascii="Tahoma" w:hAnsi="Tahoma" w:cs="Tahoma"/>
          <w:b/>
        </w:rPr>
      </w:pPr>
      <w:r w:rsidRPr="006E2BD4">
        <w:rPr>
          <w:rFonts w:ascii="Tahoma" w:hAnsi="Tahoma" w:cs="Tahoma"/>
          <w:b/>
        </w:rPr>
        <w:t>3.2.3.1</w:t>
      </w:r>
      <w:r w:rsidR="006E2BD4" w:rsidRPr="006E2BD4">
        <w:rPr>
          <w:rFonts w:ascii="Tahoma" w:hAnsi="Tahoma" w:cs="Tahoma"/>
          <w:b/>
        </w:rPr>
        <w:t xml:space="preserve"> Tehnična specifikacija</w:t>
      </w:r>
    </w:p>
    <w:p w14:paraId="0F5563F2" w14:textId="77777777" w:rsidR="00C71ABD" w:rsidRDefault="00C71ABD" w:rsidP="00AE1B52">
      <w:pPr>
        <w:keepNext/>
        <w:widowControl w:val="0"/>
        <w:jc w:val="both"/>
        <w:rPr>
          <w:rFonts w:ascii="Tahoma" w:hAnsi="Tahoma" w:cs="Tahoma"/>
        </w:rPr>
      </w:pPr>
    </w:p>
    <w:p w14:paraId="59E7E300" w14:textId="77777777" w:rsidR="006E2BD4" w:rsidRPr="00250557" w:rsidRDefault="006E2BD4" w:rsidP="006E2BD4">
      <w:pPr>
        <w:keepNext/>
        <w:keepLines/>
        <w:widowControl w:val="0"/>
        <w:rPr>
          <w:rFonts w:ascii="Tahoma" w:hAnsi="Tahoma" w:cs="Tahoma"/>
        </w:rPr>
      </w:pPr>
      <w:r w:rsidRPr="00250557">
        <w:rPr>
          <w:rFonts w:ascii="Tahoma" w:hAnsi="Tahoma" w:cs="Tahoma"/>
        </w:rPr>
        <w:t>Evidenčne ploščice morajo ustrezati vsem štirim osnovnim kriterijem ter skicam v nadaljevanju:</w:t>
      </w:r>
    </w:p>
    <w:p w14:paraId="2FFC57A9" w14:textId="77777777" w:rsidR="006E2BD4" w:rsidRPr="00250557" w:rsidRDefault="006E2BD4" w:rsidP="006E2BD4">
      <w:pPr>
        <w:keepNext/>
        <w:keepLines/>
        <w:widowControl w:val="0"/>
        <w:rPr>
          <w:rFonts w:ascii="Tahoma" w:hAnsi="Tahoma" w:cs="Tahoma"/>
        </w:rPr>
      </w:pPr>
    </w:p>
    <w:p w14:paraId="7EBBAE01" w14:textId="77777777" w:rsidR="006E2BD4" w:rsidRPr="00250557" w:rsidRDefault="006E2BD4" w:rsidP="006E2BD4">
      <w:pPr>
        <w:keepNext/>
        <w:keepLines/>
        <w:widowControl w:val="0"/>
        <w:rPr>
          <w:rFonts w:ascii="Tahoma" w:hAnsi="Tahoma" w:cs="Tahoma"/>
        </w:rPr>
      </w:pPr>
      <w:r w:rsidRPr="00250557">
        <w:rPr>
          <w:rFonts w:ascii="Tahoma" w:hAnsi="Tahoma" w:cs="Tahoma"/>
        </w:rPr>
        <w:t>1. Ploščice morajo biti izdelane iz negorljive keramike oz. šamota ter neob</w:t>
      </w:r>
      <w:r>
        <w:rPr>
          <w:rFonts w:ascii="Tahoma" w:hAnsi="Tahoma" w:cs="Tahoma"/>
        </w:rPr>
        <w:t>čutljive na visoke temperature (</w:t>
      </w:r>
      <w:r w:rsidRPr="00250557">
        <w:rPr>
          <w:rFonts w:ascii="Tahoma" w:hAnsi="Tahoma" w:cs="Tahoma"/>
        </w:rPr>
        <w:t>do 1250</w:t>
      </w:r>
      <w:r>
        <w:rPr>
          <w:rFonts w:ascii="Tahoma" w:hAnsi="Tahoma" w:cs="Tahoma"/>
        </w:rPr>
        <w:t xml:space="preserve"> </w:t>
      </w:r>
      <w:r w:rsidRPr="00250557">
        <w:rPr>
          <w:rFonts w:ascii="Tahoma" w:hAnsi="Tahoma" w:cs="Tahoma"/>
        </w:rPr>
        <w:t>ºC) in na kemične reakcije v procesu kremacije.</w:t>
      </w:r>
    </w:p>
    <w:p w14:paraId="010F64BD" w14:textId="77777777" w:rsidR="006E2BD4" w:rsidRPr="00250557" w:rsidRDefault="006E2BD4" w:rsidP="006E2BD4">
      <w:pPr>
        <w:keepNext/>
        <w:keepLines/>
        <w:widowControl w:val="0"/>
        <w:rPr>
          <w:rFonts w:ascii="Tahoma" w:hAnsi="Tahoma" w:cs="Tahoma"/>
        </w:rPr>
      </w:pPr>
    </w:p>
    <w:p w14:paraId="46984A40" w14:textId="77777777" w:rsidR="006E2BD4" w:rsidRPr="00250557" w:rsidRDefault="006E2BD4" w:rsidP="006E2BD4">
      <w:pPr>
        <w:keepNext/>
        <w:keepLines/>
        <w:widowControl w:val="0"/>
        <w:rPr>
          <w:rFonts w:ascii="Tahoma" w:hAnsi="Tahoma" w:cs="Tahoma"/>
        </w:rPr>
      </w:pPr>
      <w:r w:rsidRPr="00250557">
        <w:rPr>
          <w:rFonts w:ascii="Tahoma" w:hAnsi="Tahoma" w:cs="Tahoma"/>
        </w:rPr>
        <w:t>2. Ploščice morajo biti mehansko trdne (odporne proti poškodbam pri upepelitvi in mletju). Po upepelitvi in obdelavi-mletju v mlinu mora biti ploščica brez mehanskih poškodb (zlomljena, zdrobljena, odkrušena,…).</w:t>
      </w:r>
    </w:p>
    <w:p w14:paraId="5B655DCE" w14:textId="77777777" w:rsidR="006E2BD4" w:rsidRPr="00250557" w:rsidRDefault="006E2BD4" w:rsidP="006E2BD4">
      <w:pPr>
        <w:keepNext/>
        <w:keepLines/>
        <w:widowControl w:val="0"/>
        <w:rPr>
          <w:rFonts w:ascii="Tahoma" w:hAnsi="Tahoma" w:cs="Tahoma"/>
        </w:rPr>
      </w:pPr>
    </w:p>
    <w:p w14:paraId="5ACC83FF" w14:textId="77777777" w:rsidR="006E2BD4" w:rsidRPr="00250557" w:rsidRDefault="006E2BD4" w:rsidP="006E2BD4">
      <w:pPr>
        <w:keepNext/>
        <w:keepLines/>
        <w:widowControl w:val="0"/>
        <w:rPr>
          <w:rFonts w:ascii="Tahoma" w:hAnsi="Tahoma" w:cs="Tahoma"/>
        </w:rPr>
      </w:pPr>
      <w:r w:rsidRPr="00250557">
        <w:rPr>
          <w:rFonts w:ascii="Tahoma" w:hAnsi="Tahoma" w:cs="Tahoma"/>
        </w:rPr>
        <w:t xml:space="preserve">3. Na eni strani ploščice mora biti jasno razpoznavno tekoča evidenčna številka (6 mestna). Številke se vdelajo v ploščico s šablono tako, da so </w:t>
      </w:r>
      <w:r w:rsidRPr="00250557">
        <w:rPr>
          <w:rFonts w:ascii="Tahoma" w:hAnsi="Tahoma" w:cs="Tahoma"/>
          <w:u w:val="single"/>
        </w:rPr>
        <w:t>ugreznjene</w:t>
      </w:r>
      <w:r w:rsidRPr="00250557">
        <w:rPr>
          <w:rFonts w:ascii="Tahoma" w:hAnsi="Tahoma" w:cs="Tahoma"/>
        </w:rPr>
        <w:t>. Velikost številk mora biti 10 mm. Na drugi strani ploščice mora biti odtisnjen (ugreznjen) napis: ŽALE UPEPELJEVALNICA LJUBLJANA.</w:t>
      </w:r>
    </w:p>
    <w:p w14:paraId="72F0B782" w14:textId="77777777" w:rsidR="006E2BD4" w:rsidRPr="00250557" w:rsidRDefault="006E2BD4" w:rsidP="006E2BD4">
      <w:pPr>
        <w:keepNext/>
        <w:keepLines/>
        <w:widowControl w:val="0"/>
        <w:rPr>
          <w:rFonts w:ascii="Tahoma" w:hAnsi="Tahoma" w:cs="Tahoma"/>
        </w:rPr>
      </w:pPr>
    </w:p>
    <w:p w14:paraId="17BCE952" w14:textId="77777777" w:rsidR="006E2BD4" w:rsidRPr="00250557" w:rsidRDefault="006E2BD4" w:rsidP="006E2BD4">
      <w:pPr>
        <w:keepNext/>
        <w:keepLines/>
        <w:widowControl w:val="0"/>
        <w:rPr>
          <w:rFonts w:ascii="Tahoma" w:hAnsi="Tahoma" w:cs="Tahoma"/>
        </w:rPr>
      </w:pPr>
      <w:r w:rsidRPr="00250557">
        <w:rPr>
          <w:rFonts w:ascii="Tahoma" w:hAnsi="Tahoma" w:cs="Tahoma"/>
        </w:rPr>
        <w:t>4. Ploščice morajo biti predpisane velikosti in oblike (oblika nizkega valja) z zaobljenimi (posnetimi) robovi. Debelina ploščice mora biti od 13,0-15,0 mm, premer pa od 56,0-60,0 mm.</w:t>
      </w:r>
    </w:p>
    <w:p w14:paraId="454FA244" w14:textId="77777777" w:rsidR="006E2BD4" w:rsidRPr="00250557" w:rsidRDefault="006E2BD4" w:rsidP="006E2BD4">
      <w:pPr>
        <w:keepNext/>
        <w:keepLines/>
        <w:widowControl w:val="0"/>
        <w:rPr>
          <w:rFonts w:ascii="Tahoma" w:hAnsi="Tahoma" w:cs="Tahoma"/>
        </w:rPr>
      </w:pPr>
    </w:p>
    <w:p w14:paraId="1B10DC61" w14:textId="77777777" w:rsidR="006E2BD4" w:rsidRPr="00250557" w:rsidRDefault="006E2BD4" w:rsidP="006E2BD4">
      <w:pPr>
        <w:keepNext/>
        <w:keepLines/>
        <w:widowControl w:val="0"/>
        <w:rPr>
          <w:rFonts w:ascii="Tahoma" w:hAnsi="Tahoma" w:cs="Tahoma"/>
        </w:rPr>
      </w:pPr>
      <w:r w:rsidRPr="00250557">
        <w:rPr>
          <w:rFonts w:ascii="Tahoma" w:hAnsi="Tahoma" w:cs="Tahoma"/>
        </w:rPr>
        <w:t xml:space="preserve">Naročnik ponudniku ne povrne nobenih stroške v zvezi izdelavo orodij, načrtov, testiranj, vzorcev. </w:t>
      </w:r>
    </w:p>
    <w:p w14:paraId="70E32843" w14:textId="77777777" w:rsidR="006E2BD4" w:rsidRPr="00250557" w:rsidRDefault="006E2BD4" w:rsidP="006E2BD4">
      <w:pPr>
        <w:keepNext/>
        <w:keepLines/>
        <w:widowControl w:val="0"/>
        <w:rPr>
          <w:rFonts w:ascii="Tahoma" w:hAnsi="Tahoma" w:cs="Tahoma"/>
        </w:rPr>
      </w:pPr>
    </w:p>
    <w:p w14:paraId="558C86ED" w14:textId="77777777" w:rsidR="006E2BD4" w:rsidRPr="00250557" w:rsidRDefault="006E2BD4" w:rsidP="006E2BD4">
      <w:pPr>
        <w:keepNext/>
        <w:keepLines/>
        <w:widowControl w:val="0"/>
        <w:rPr>
          <w:rFonts w:ascii="Tahoma" w:hAnsi="Tahoma" w:cs="Tahoma"/>
        </w:rPr>
      </w:pPr>
      <w:r w:rsidRPr="00250557">
        <w:rPr>
          <w:rFonts w:ascii="Tahoma" w:hAnsi="Tahoma" w:cs="Tahoma"/>
          <w:noProof/>
        </w:rPr>
        <w:drawing>
          <wp:inline distT="0" distB="0" distL="0" distR="0" wp14:anchorId="6BE69DC7" wp14:editId="093FCEB0">
            <wp:extent cx="5534025" cy="1724025"/>
            <wp:effectExtent l="0" t="0" r="9525" b="9525"/>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534025" cy="1724025"/>
                    </a:xfrm>
                    <a:prstGeom prst="rect">
                      <a:avLst/>
                    </a:prstGeom>
                    <a:noFill/>
                    <a:ln>
                      <a:noFill/>
                    </a:ln>
                  </pic:spPr>
                </pic:pic>
              </a:graphicData>
            </a:graphic>
          </wp:inline>
        </w:drawing>
      </w:r>
    </w:p>
    <w:p w14:paraId="0B212438" w14:textId="77777777" w:rsidR="006E2BD4" w:rsidRDefault="006E2BD4" w:rsidP="00AE1B52">
      <w:pPr>
        <w:keepNext/>
        <w:widowControl w:val="0"/>
        <w:jc w:val="both"/>
        <w:rPr>
          <w:rFonts w:ascii="Tahoma" w:hAnsi="Tahoma" w:cs="Tahoma"/>
        </w:rPr>
      </w:pPr>
    </w:p>
    <w:p w14:paraId="11771DF6" w14:textId="77777777" w:rsidR="00D612FE" w:rsidRPr="00694359" w:rsidRDefault="00D612FE" w:rsidP="00AE1B52">
      <w:pPr>
        <w:keepNext/>
        <w:widowControl w:val="0"/>
        <w:jc w:val="both"/>
        <w:rPr>
          <w:rFonts w:ascii="Tahoma" w:hAnsi="Tahoma" w:cs="Tahoma"/>
          <w:color w:val="FF0000"/>
        </w:rPr>
      </w:pPr>
      <w:r w:rsidRPr="00846E20">
        <w:rPr>
          <w:rFonts w:ascii="Tahoma" w:hAnsi="Tahoma" w:cs="Tahoma"/>
        </w:rPr>
        <w:t xml:space="preserve">Dokazilo: </w:t>
      </w:r>
      <w:r w:rsidR="00D515F8" w:rsidRPr="00846E20">
        <w:rPr>
          <w:rFonts w:ascii="Tahoma" w:hAnsi="Tahoma" w:cs="Tahoma"/>
        </w:rPr>
        <w:t>Izjava gospodarskega</w:t>
      </w:r>
      <w:r w:rsidR="00FA182D" w:rsidRPr="00846E20">
        <w:rPr>
          <w:rFonts w:ascii="Tahoma" w:hAnsi="Tahoma" w:cs="Tahoma"/>
        </w:rPr>
        <w:t xml:space="preserve"> subjekta</w:t>
      </w:r>
      <w:r w:rsidR="00694359" w:rsidRPr="00846E20">
        <w:rPr>
          <w:rFonts w:ascii="Tahoma" w:hAnsi="Tahoma" w:cs="Tahoma"/>
        </w:rPr>
        <w:t xml:space="preserve"> </w:t>
      </w:r>
      <w:r w:rsidR="00D515F8" w:rsidRPr="00846E20">
        <w:rPr>
          <w:rFonts w:ascii="Tahoma" w:hAnsi="Tahoma" w:cs="Tahoma"/>
        </w:rPr>
        <w:t>in</w:t>
      </w:r>
      <w:r w:rsidR="00694359" w:rsidRPr="00846E20">
        <w:rPr>
          <w:rFonts w:ascii="Tahoma" w:hAnsi="Tahoma" w:cs="Tahoma"/>
        </w:rPr>
        <w:t xml:space="preserve"> Tehnična specifikacija proizvajalca ploščič</w:t>
      </w:r>
      <w:r w:rsidR="00EF3A35">
        <w:rPr>
          <w:rFonts w:ascii="Tahoma" w:hAnsi="Tahoma" w:cs="Tahoma"/>
        </w:rPr>
        <w:t>.</w:t>
      </w:r>
    </w:p>
    <w:p w14:paraId="21C520E3" w14:textId="77777777" w:rsidR="009963F3" w:rsidRDefault="009963F3" w:rsidP="004C2041">
      <w:pPr>
        <w:widowControl w:val="0"/>
        <w:jc w:val="both"/>
        <w:rPr>
          <w:rFonts w:ascii="Tahoma" w:hAnsi="Tahoma" w:cs="Tahoma"/>
        </w:rPr>
      </w:pPr>
    </w:p>
    <w:p w14:paraId="228B78FC" w14:textId="77777777" w:rsidR="005B7DF6" w:rsidRPr="00FD28EF" w:rsidRDefault="005B7DF6" w:rsidP="005B7DF6">
      <w:pPr>
        <w:jc w:val="both"/>
        <w:rPr>
          <w:rFonts w:ascii="Tahoma" w:hAnsi="Tahoma" w:cs="Tahoma"/>
          <w:b/>
          <w:noProof/>
          <w:color w:val="FF0000"/>
        </w:rPr>
      </w:pPr>
      <w:r w:rsidRPr="00433A75">
        <w:rPr>
          <w:rFonts w:ascii="Tahoma" w:hAnsi="Tahoma" w:cs="Tahoma"/>
          <w:b/>
          <w:noProof/>
        </w:rPr>
        <w:t>3.2.3.2 Vzorci materiala</w:t>
      </w:r>
      <w:r w:rsidR="000E0319">
        <w:rPr>
          <w:rFonts w:ascii="Tahoma" w:hAnsi="Tahoma" w:cs="Tahoma"/>
          <w:b/>
          <w:noProof/>
        </w:rPr>
        <w:t xml:space="preserve"> </w:t>
      </w:r>
    </w:p>
    <w:p w14:paraId="5BAD3130" w14:textId="77777777" w:rsidR="005B7DF6" w:rsidRPr="00677D2B" w:rsidRDefault="005B7DF6" w:rsidP="005B7DF6">
      <w:pPr>
        <w:jc w:val="both"/>
        <w:rPr>
          <w:rFonts w:ascii="Tahoma" w:hAnsi="Tahoma" w:cs="Tahoma"/>
          <w:b/>
        </w:rPr>
      </w:pPr>
    </w:p>
    <w:p w14:paraId="1E44EFE2" w14:textId="237A652E" w:rsidR="005B7DF6" w:rsidRPr="00250557" w:rsidRDefault="005B7DF6" w:rsidP="005B7DF6">
      <w:pPr>
        <w:jc w:val="both"/>
        <w:rPr>
          <w:rFonts w:ascii="Tahoma" w:hAnsi="Tahoma" w:cs="Tahoma"/>
        </w:rPr>
      </w:pPr>
      <w:r w:rsidRPr="00240EA8">
        <w:rPr>
          <w:rFonts w:ascii="Tahoma" w:hAnsi="Tahoma" w:cs="Tahoma"/>
        </w:rPr>
        <w:t xml:space="preserve">Naročnik bo preveril tudi skladnost vzorcev materiala s tehničnimi karakteristikami, ki so navedene v točki </w:t>
      </w:r>
      <w:r w:rsidR="00D515F8" w:rsidRPr="00240EA8">
        <w:rPr>
          <w:rFonts w:ascii="Tahoma" w:hAnsi="Tahoma" w:cs="Tahoma"/>
        </w:rPr>
        <w:t>3.2.3.1</w:t>
      </w:r>
      <w:r w:rsidRPr="00240EA8">
        <w:rPr>
          <w:rFonts w:ascii="Tahoma" w:hAnsi="Tahoma" w:cs="Tahoma"/>
        </w:rPr>
        <w:t xml:space="preserve"> razpisne dokumentacije, zato je potrebno do roka oddaje ponudbe, </w:t>
      </w:r>
      <w:r w:rsidRPr="00240EA8">
        <w:rPr>
          <w:rFonts w:ascii="Tahoma" w:hAnsi="Tahoma" w:cs="Tahoma"/>
          <w:b/>
        </w:rPr>
        <w:t xml:space="preserve">do </w:t>
      </w:r>
      <w:r w:rsidR="00CF750B" w:rsidRPr="00240EA8">
        <w:rPr>
          <w:rFonts w:ascii="Tahoma" w:hAnsi="Tahoma" w:cs="Tahoma"/>
          <w:b/>
        </w:rPr>
        <w:t>srede, dne 2. 8. 2023</w:t>
      </w:r>
      <w:r w:rsidRPr="00240EA8">
        <w:rPr>
          <w:rFonts w:ascii="Tahoma" w:hAnsi="Tahoma" w:cs="Tahoma"/>
          <w:b/>
        </w:rPr>
        <w:t xml:space="preserve"> do 12. ure</w:t>
      </w:r>
      <w:r w:rsidRPr="00240EA8">
        <w:rPr>
          <w:rFonts w:ascii="Tahoma" w:hAnsi="Tahoma" w:cs="Tahoma"/>
        </w:rPr>
        <w:t xml:space="preserve"> dostaviti vzorce 10 kosov šamotnih evidenčnih ploščic</w:t>
      </w:r>
      <w:r w:rsidR="00D515F8" w:rsidRPr="00240EA8">
        <w:rPr>
          <w:rFonts w:ascii="Tahoma" w:hAnsi="Tahoma" w:cs="Tahoma"/>
        </w:rPr>
        <w:t>.</w:t>
      </w:r>
      <w:r w:rsidRPr="00A86E24">
        <w:rPr>
          <w:rFonts w:ascii="Tahoma" w:hAnsi="Tahoma" w:cs="Tahoma"/>
        </w:rPr>
        <w:t xml:space="preserve"> </w:t>
      </w:r>
    </w:p>
    <w:p w14:paraId="55B364BA" w14:textId="77777777" w:rsidR="00D515F8" w:rsidRDefault="00D515F8" w:rsidP="005B7DF6">
      <w:pPr>
        <w:jc w:val="both"/>
        <w:rPr>
          <w:rFonts w:ascii="Tahoma" w:hAnsi="Tahoma" w:cs="Tahoma"/>
          <w:color w:val="000000" w:themeColor="text1"/>
        </w:rPr>
      </w:pPr>
    </w:p>
    <w:p w14:paraId="5E2C132D" w14:textId="77777777" w:rsidR="00C53831" w:rsidRDefault="005B7DF6" w:rsidP="00C53831">
      <w:pPr>
        <w:keepNext/>
        <w:rPr>
          <w:rFonts w:ascii="Tahoma" w:hAnsi="Tahoma" w:cs="Tahoma"/>
          <w:b/>
        </w:rPr>
      </w:pPr>
      <w:r>
        <w:rPr>
          <w:rFonts w:ascii="Tahoma" w:hAnsi="Tahoma" w:cs="Tahoma"/>
          <w:color w:val="000000" w:themeColor="text1"/>
        </w:rPr>
        <w:t>Vzorce 10 kosov šamotnih evidenčnih ploščic se dostavi</w:t>
      </w:r>
      <w:r w:rsidRPr="00A714BA">
        <w:rPr>
          <w:rFonts w:ascii="Tahoma" w:hAnsi="Tahoma" w:cs="Tahoma"/>
          <w:color w:val="000000" w:themeColor="text1"/>
        </w:rPr>
        <w:t xml:space="preserve"> </w:t>
      </w:r>
      <w:r w:rsidR="003A0FC3">
        <w:rPr>
          <w:rFonts w:ascii="Tahoma" w:hAnsi="Tahoma" w:cs="Tahoma"/>
          <w:color w:val="000000" w:themeColor="text1"/>
        </w:rPr>
        <w:t xml:space="preserve">v vložišče </w:t>
      </w:r>
      <w:r>
        <w:rPr>
          <w:rFonts w:ascii="Tahoma" w:hAnsi="Tahoma" w:cs="Tahoma"/>
          <w:color w:val="000000" w:themeColor="text1"/>
        </w:rPr>
        <w:t>naročnik</w:t>
      </w:r>
      <w:r w:rsidR="003A0FC3">
        <w:rPr>
          <w:rFonts w:ascii="Tahoma" w:hAnsi="Tahoma" w:cs="Tahoma"/>
          <w:color w:val="000000" w:themeColor="text1"/>
        </w:rPr>
        <w:t>a</w:t>
      </w:r>
      <w:r>
        <w:rPr>
          <w:rFonts w:ascii="Tahoma" w:hAnsi="Tahoma" w:cs="Tahoma"/>
          <w:color w:val="000000" w:themeColor="text1"/>
        </w:rPr>
        <w:t xml:space="preserve"> na naslov: </w:t>
      </w:r>
      <w:r w:rsidR="00C53831">
        <w:rPr>
          <w:rFonts w:ascii="Tahoma" w:hAnsi="Tahoma" w:cs="Tahoma"/>
          <w:b/>
        </w:rPr>
        <w:t>Med hmeljniki 2</w:t>
      </w:r>
    </w:p>
    <w:p w14:paraId="5BE89CDB" w14:textId="77777777" w:rsidR="005B7DF6" w:rsidRDefault="00C53831" w:rsidP="00C53831">
      <w:pPr>
        <w:jc w:val="both"/>
        <w:rPr>
          <w:rFonts w:ascii="Tahoma" w:hAnsi="Tahoma" w:cs="Tahoma"/>
          <w:color w:val="000000" w:themeColor="text1"/>
        </w:rPr>
      </w:pPr>
      <w:r>
        <w:rPr>
          <w:rFonts w:ascii="Tahoma" w:hAnsi="Tahoma" w:cs="Tahoma"/>
          <w:b/>
        </w:rPr>
        <w:t>1000 Ljubljana</w:t>
      </w:r>
      <w:r w:rsidR="005B7DF6">
        <w:rPr>
          <w:rFonts w:ascii="Tahoma" w:hAnsi="Tahoma" w:cs="Tahoma"/>
          <w:color w:val="000000" w:themeColor="text1"/>
        </w:rPr>
        <w:t>, 1000 Ljubljana</w:t>
      </w:r>
      <w:r w:rsidR="00581DF3">
        <w:rPr>
          <w:rFonts w:ascii="Tahoma" w:hAnsi="Tahoma" w:cs="Tahoma"/>
          <w:color w:val="000000" w:themeColor="text1"/>
        </w:rPr>
        <w:t>.</w:t>
      </w:r>
    </w:p>
    <w:p w14:paraId="05D672E6" w14:textId="77777777" w:rsidR="005B7DF6" w:rsidRDefault="005B7DF6" w:rsidP="005B7DF6">
      <w:pPr>
        <w:jc w:val="both"/>
        <w:rPr>
          <w:rFonts w:ascii="Tahoma" w:hAnsi="Tahoma" w:cs="Tahoma"/>
          <w:color w:val="000000" w:themeColor="text1"/>
        </w:rPr>
      </w:pPr>
    </w:p>
    <w:p w14:paraId="0F02A644" w14:textId="77777777" w:rsidR="005B7DF6" w:rsidRPr="00A714BA" w:rsidRDefault="005B7DF6" w:rsidP="005B7DF6">
      <w:pPr>
        <w:jc w:val="both"/>
        <w:rPr>
          <w:rFonts w:ascii="Tahoma" w:hAnsi="Tahoma" w:cs="Tahoma"/>
          <w:color w:val="000000" w:themeColor="text1"/>
        </w:rPr>
      </w:pPr>
      <w:r>
        <w:rPr>
          <w:rFonts w:ascii="Tahoma" w:hAnsi="Tahoma" w:cs="Tahoma"/>
          <w:color w:val="000000" w:themeColor="text1"/>
        </w:rPr>
        <w:t>Naročnik, bo v fazi pregledovanja ponudb, vzorce ponudnika tudi testiral. V kolikor vzorci ponudnika ne bodo skladni z zahtevami naročnika, bo naročnik ponudbo izločil.</w:t>
      </w:r>
    </w:p>
    <w:p w14:paraId="73B147D5" w14:textId="77777777" w:rsidR="005B7DF6" w:rsidRPr="00076910" w:rsidRDefault="005B7DF6" w:rsidP="004C2041">
      <w:pPr>
        <w:widowControl w:val="0"/>
        <w:jc w:val="both"/>
        <w:rPr>
          <w:rFonts w:ascii="Tahoma" w:hAnsi="Tahoma" w:cs="Tahoma"/>
        </w:rPr>
      </w:pPr>
    </w:p>
    <w:p w14:paraId="731D9B01" w14:textId="77777777" w:rsidR="00E7001B" w:rsidRPr="00263FB7" w:rsidRDefault="00E7001B" w:rsidP="00E7001B">
      <w:pPr>
        <w:keepNext/>
        <w:keepLines/>
        <w:numPr>
          <w:ilvl w:val="1"/>
          <w:numId w:val="2"/>
        </w:numPr>
        <w:jc w:val="both"/>
        <w:rPr>
          <w:rFonts w:ascii="Tahoma" w:hAnsi="Tahoma" w:cs="Tahoma"/>
          <w:b/>
          <w:caps/>
        </w:rPr>
      </w:pPr>
      <w:r w:rsidRPr="00263FB7">
        <w:rPr>
          <w:rFonts w:ascii="Tahoma" w:hAnsi="Tahoma" w:cs="Tahoma"/>
          <w:b/>
          <w:caps/>
        </w:rPr>
        <w:lastRenderedPageBreak/>
        <w:t>OSTALE ZAHTEVE NAROČNIKA</w:t>
      </w:r>
    </w:p>
    <w:p w14:paraId="51D07378" w14:textId="77777777" w:rsidR="00E7001B" w:rsidRDefault="00E7001B" w:rsidP="00E7001B">
      <w:pPr>
        <w:keepNext/>
        <w:keepLines/>
        <w:tabs>
          <w:tab w:val="left" w:pos="8100"/>
        </w:tabs>
        <w:jc w:val="both"/>
        <w:rPr>
          <w:rFonts w:ascii="Tahoma" w:hAnsi="Tahoma" w:cs="Tahoma"/>
        </w:rPr>
      </w:pPr>
    </w:p>
    <w:p w14:paraId="44EA910B" w14:textId="77777777" w:rsidR="00E7001B" w:rsidRPr="00112425" w:rsidRDefault="00E7001B" w:rsidP="00E7001B">
      <w:pPr>
        <w:keepNext/>
        <w:keepLines/>
        <w:tabs>
          <w:tab w:val="left" w:pos="-1560"/>
        </w:tabs>
        <w:jc w:val="both"/>
        <w:rPr>
          <w:rFonts w:ascii="Tahoma" w:hAnsi="Tahoma" w:cs="Tahoma"/>
        </w:rPr>
      </w:pPr>
      <w:r w:rsidRPr="00112425">
        <w:rPr>
          <w:rFonts w:ascii="Tahoma" w:hAnsi="Tahoma" w:cs="Tahoma"/>
        </w:rPr>
        <w:t>Gospodarski subjekt ne sme biti uvrščen na seznam poslovnih subjektov, s katerimi na podlagi 35. člena Zakona o integriteti in preprečevanju korupcije (Ur. l. RS, št. 69/11-UPB</w:t>
      </w:r>
      <w:r>
        <w:rPr>
          <w:rFonts w:ascii="Tahoma" w:hAnsi="Tahoma" w:cs="Tahoma"/>
        </w:rPr>
        <w:t xml:space="preserve"> in 158/20</w:t>
      </w:r>
      <w:r w:rsidRPr="00112425">
        <w:rPr>
          <w:rFonts w:ascii="Tahoma" w:hAnsi="Tahoma" w:cs="Tahoma"/>
        </w:rPr>
        <w:t>, v nadaljevanju: ZIntPK), naročniki ne smejo sodelovati.</w:t>
      </w:r>
    </w:p>
    <w:p w14:paraId="75CB33A7" w14:textId="77777777" w:rsidR="00E7001B" w:rsidRPr="00112425" w:rsidRDefault="00E7001B" w:rsidP="00E7001B">
      <w:pPr>
        <w:keepNext/>
        <w:keepLines/>
        <w:jc w:val="both"/>
        <w:rPr>
          <w:rFonts w:ascii="Tahoma" w:hAnsi="Tahoma" w:cs="Tahoma"/>
        </w:rPr>
      </w:pPr>
    </w:p>
    <w:p w14:paraId="0F8973A6" w14:textId="77777777" w:rsidR="00E7001B" w:rsidRDefault="00E7001B" w:rsidP="00E7001B">
      <w:pPr>
        <w:keepNext/>
        <w:keepLines/>
        <w:tabs>
          <w:tab w:val="left" w:pos="284"/>
        </w:tabs>
        <w:jc w:val="both"/>
        <w:rPr>
          <w:rFonts w:ascii="Tahoma" w:hAnsi="Tahoma" w:cs="Tahoma"/>
        </w:rPr>
      </w:pPr>
      <w:r w:rsidRPr="00112425">
        <w:rPr>
          <w:rFonts w:ascii="Tahoma" w:hAnsi="Tahoma" w:cs="Tahoma"/>
        </w:rPr>
        <w:t>Gospodarski subjekt mora v skladu s šestim odstavkom 14. člena ZIntPK, zaradi zagotovitve transparentnosti posla in preprečitve korupcijskih tveganj, predložiti izpolnjeno izjavo s podatki o udeležbi fizičnih in pravnih oseb v lastništvu ponudnika, vključno z udeležbo tihih družbenikov, ter o gospodarskih subjektih, za katere se glede na določbe zakona, ki ureja gospodarske družbe, šteje, da so povezane družbe s ponudnikom. V kolikor ponudnik predloži lažno izjavo oziroma navede neresnične podatke o navedenih dejstvih, ima to za posledico ničnost pogodbe.</w:t>
      </w:r>
    </w:p>
    <w:p w14:paraId="27266306" w14:textId="77777777" w:rsidR="00E7001B" w:rsidRPr="00112425" w:rsidRDefault="00E7001B" w:rsidP="00E7001B">
      <w:pPr>
        <w:keepNext/>
        <w:keepLines/>
        <w:tabs>
          <w:tab w:val="left" w:pos="284"/>
        </w:tabs>
        <w:jc w:val="both"/>
        <w:rPr>
          <w:rFonts w:ascii="Tahoma" w:hAnsi="Tahoma" w:cs="Tahoma"/>
        </w:rPr>
      </w:pPr>
    </w:p>
    <w:p w14:paraId="06B1AE1B" w14:textId="77777777" w:rsidR="00E7001B" w:rsidRPr="00112425" w:rsidRDefault="00E7001B" w:rsidP="00E7001B">
      <w:pPr>
        <w:keepNext/>
        <w:keepLines/>
        <w:spacing w:after="120"/>
        <w:jc w:val="both"/>
        <w:rPr>
          <w:rFonts w:ascii="Tahoma" w:hAnsi="Tahoma" w:cs="Tahoma"/>
        </w:rPr>
      </w:pPr>
      <w:r w:rsidRPr="00112425">
        <w:rPr>
          <w:rFonts w:ascii="Tahoma" w:hAnsi="Tahoma" w:cs="Tahoma"/>
        </w:rPr>
        <w:t>Gospodarski subjekt izkaže izpolnjevanje teh pogojev s podpisom in s predložitvijo naslednjih prilog:</w:t>
      </w:r>
    </w:p>
    <w:p w14:paraId="6970FBE0" w14:textId="77777777" w:rsidR="00E7001B" w:rsidRPr="00112425" w:rsidRDefault="00E7001B" w:rsidP="00E4185C">
      <w:pPr>
        <w:keepNext/>
        <w:keepLines/>
        <w:numPr>
          <w:ilvl w:val="0"/>
          <w:numId w:val="24"/>
        </w:numPr>
        <w:ind w:left="714" w:hanging="357"/>
        <w:jc w:val="both"/>
        <w:rPr>
          <w:rFonts w:ascii="Tahoma" w:hAnsi="Tahoma" w:cs="Tahoma"/>
        </w:rPr>
      </w:pPr>
      <w:r w:rsidRPr="00112425">
        <w:rPr>
          <w:rFonts w:ascii="Tahoma" w:hAnsi="Tahoma" w:cs="Tahoma"/>
        </w:rPr>
        <w:t xml:space="preserve">Priloga </w:t>
      </w:r>
      <w:r>
        <w:rPr>
          <w:rFonts w:ascii="Tahoma" w:hAnsi="Tahoma" w:cs="Tahoma"/>
        </w:rPr>
        <w:t>»</w:t>
      </w:r>
      <w:r w:rsidRPr="00112425">
        <w:rPr>
          <w:rFonts w:ascii="Tahoma" w:hAnsi="Tahoma" w:cs="Tahoma"/>
        </w:rPr>
        <w:t>IZJAVA</w:t>
      </w:r>
      <w:r>
        <w:rPr>
          <w:rFonts w:ascii="Tahoma" w:hAnsi="Tahoma" w:cs="Tahoma"/>
        </w:rPr>
        <w:t xml:space="preserve"> – GOSPODARSKI SUBJEKT«.</w:t>
      </w:r>
    </w:p>
    <w:p w14:paraId="2E7BB7D0" w14:textId="77777777" w:rsidR="00DC1F9B" w:rsidRPr="00FB2CFB" w:rsidRDefault="00DC1F9B" w:rsidP="00E4185C">
      <w:pPr>
        <w:keepNext/>
        <w:keepLines/>
        <w:numPr>
          <w:ilvl w:val="0"/>
          <w:numId w:val="24"/>
        </w:numPr>
        <w:ind w:left="714" w:hanging="357"/>
        <w:jc w:val="both"/>
        <w:rPr>
          <w:rFonts w:ascii="Tahoma" w:hAnsi="Tahoma" w:cs="Tahoma"/>
        </w:rPr>
      </w:pPr>
      <w:r w:rsidRPr="00FB2CFB">
        <w:rPr>
          <w:rFonts w:ascii="Tahoma" w:hAnsi="Tahoma" w:cs="Tahoma"/>
        </w:rPr>
        <w:t>Priloga »Izjava o udeležbi fizičnih in pravnih oseb v lastništvu«.</w:t>
      </w:r>
    </w:p>
    <w:p w14:paraId="5B476E91" w14:textId="77777777" w:rsidR="00E7001B" w:rsidRDefault="00E7001B" w:rsidP="00B11E1B">
      <w:pPr>
        <w:keepNext/>
        <w:widowControl w:val="0"/>
        <w:jc w:val="both"/>
        <w:rPr>
          <w:rFonts w:ascii="Tahoma" w:hAnsi="Tahoma" w:cs="Tahoma"/>
          <w:b/>
        </w:rPr>
      </w:pPr>
    </w:p>
    <w:p w14:paraId="5E699FDE" w14:textId="77777777" w:rsidR="00E7001B" w:rsidRPr="00E7001B" w:rsidRDefault="00E7001B" w:rsidP="00B11E1B">
      <w:pPr>
        <w:keepNext/>
        <w:widowControl w:val="0"/>
        <w:jc w:val="both"/>
        <w:rPr>
          <w:rFonts w:ascii="Tahoma" w:hAnsi="Tahoma" w:cs="Tahoma"/>
          <w:b/>
        </w:rPr>
      </w:pPr>
    </w:p>
    <w:p w14:paraId="1526F6C5" w14:textId="77777777" w:rsidR="007C70A1" w:rsidRPr="00076910" w:rsidRDefault="00425A6F" w:rsidP="00B11E1B">
      <w:pPr>
        <w:keepNext/>
        <w:widowControl w:val="0"/>
        <w:numPr>
          <w:ilvl w:val="0"/>
          <w:numId w:val="2"/>
        </w:numPr>
        <w:jc w:val="both"/>
        <w:rPr>
          <w:rFonts w:ascii="Tahoma" w:hAnsi="Tahoma" w:cs="Tahoma"/>
          <w:b/>
          <w:sz w:val="22"/>
          <w:szCs w:val="22"/>
        </w:rPr>
      </w:pPr>
      <w:r w:rsidRPr="00076910">
        <w:rPr>
          <w:rFonts w:ascii="Tahoma" w:hAnsi="Tahoma" w:cs="Tahoma"/>
          <w:b/>
          <w:sz w:val="22"/>
          <w:szCs w:val="22"/>
        </w:rPr>
        <w:t>MERIL</w:t>
      </w:r>
      <w:r w:rsidR="00DB7571" w:rsidRPr="00076910">
        <w:rPr>
          <w:rFonts w:ascii="Tahoma" w:hAnsi="Tahoma" w:cs="Tahoma"/>
          <w:b/>
          <w:sz w:val="22"/>
          <w:szCs w:val="22"/>
        </w:rPr>
        <w:t>O</w:t>
      </w:r>
      <w:r w:rsidRPr="00076910">
        <w:rPr>
          <w:rFonts w:ascii="Tahoma" w:hAnsi="Tahoma" w:cs="Tahoma"/>
          <w:b/>
          <w:sz w:val="22"/>
          <w:szCs w:val="22"/>
        </w:rPr>
        <w:t xml:space="preserve"> ZA </w:t>
      </w:r>
      <w:r w:rsidR="008E4095" w:rsidRPr="00076910">
        <w:rPr>
          <w:rFonts w:ascii="Tahoma" w:hAnsi="Tahoma" w:cs="Tahoma"/>
          <w:b/>
          <w:sz w:val="22"/>
          <w:szCs w:val="22"/>
        </w:rPr>
        <w:t>IZBIR</w:t>
      </w:r>
      <w:r w:rsidRPr="00076910">
        <w:rPr>
          <w:rFonts w:ascii="Tahoma" w:hAnsi="Tahoma" w:cs="Tahoma"/>
          <w:b/>
          <w:sz w:val="22"/>
          <w:szCs w:val="22"/>
        </w:rPr>
        <w:t>O PONUDNIK</w:t>
      </w:r>
      <w:r w:rsidR="00DB7571" w:rsidRPr="00076910">
        <w:rPr>
          <w:rFonts w:ascii="Tahoma" w:hAnsi="Tahoma" w:cs="Tahoma"/>
          <w:b/>
          <w:sz w:val="22"/>
          <w:szCs w:val="22"/>
        </w:rPr>
        <w:t>A</w:t>
      </w:r>
    </w:p>
    <w:p w14:paraId="12D5A55B" w14:textId="77777777" w:rsidR="00AE768B" w:rsidRPr="00076910" w:rsidRDefault="00AE768B" w:rsidP="00B11E1B">
      <w:pPr>
        <w:keepNext/>
        <w:widowControl w:val="0"/>
        <w:jc w:val="both"/>
        <w:rPr>
          <w:rFonts w:ascii="Tahoma" w:hAnsi="Tahoma" w:cs="Tahoma"/>
        </w:rPr>
      </w:pPr>
    </w:p>
    <w:p w14:paraId="293559F8" w14:textId="77777777" w:rsidR="00594493" w:rsidRPr="00076910" w:rsidRDefault="00AE768B" w:rsidP="00B11E1B">
      <w:pPr>
        <w:keepNext/>
        <w:widowControl w:val="0"/>
        <w:jc w:val="both"/>
        <w:rPr>
          <w:rFonts w:ascii="Tahoma" w:hAnsi="Tahoma" w:cs="Tahoma"/>
        </w:rPr>
      </w:pPr>
      <w:r w:rsidRPr="00076910">
        <w:rPr>
          <w:rFonts w:ascii="Tahoma" w:hAnsi="Tahoma" w:cs="Tahoma"/>
        </w:rPr>
        <w:t>Merilo za izbor najugodnejšega ponudnika je najnižja</w:t>
      </w:r>
      <w:r w:rsidR="008A39F9">
        <w:rPr>
          <w:rFonts w:ascii="Tahoma" w:hAnsi="Tahoma" w:cs="Tahoma"/>
        </w:rPr>
        <w:t xml:space="preserve"> skupna </w:t>
      </w:r>
      <w:r w:rsidRPr="00076910">
        <w:rPr>
          <w:rFonts w:ascii="Tahoma" w:hAnsi="Tahoma" w:cs="Tahoma"/>
        </w:rPr>
        <w:t>ponudbena vrednost v EUR brez DDV</w:t>
      </w:r>
      <w:r w:rsidR="00C028C3">
        <w:rPr>
          <w:rFonts w:ascii="Tahoma" w:hAnsi="Tahoma" w:cs="Tahoma"/>
        </w:rPr>
        <w:t>.</w:t>
      </w:r>
    </w:p>
    <w:p w14:paraId="7EC944A0" w14:textId="77777777" w:rsidR="00D57C4F" w:rsidRPr="00076910" w:rsidRDefault="00D57C4F" w:rsidP="00B11E1B">
      <w:pPr>
        <w:pStyle w:val="Telobesedila3"/>
        <w:keepNext/>
        <w:widowControl w:val="0"/>
        <w:tabs>
          <w:tab w:val="clear" w:pos="142"/>
        </w:tabs>
        <w:rPr>
          <w:rFonts w:ascii="Tahoma" w:hAnsi="Tahoma" w:cs="Tahoma"/>
          <w:lang w:val="sl-SI"/>
        </w:rPr>
      </w:pPr>
    </w:p>
    <w:p w14:paraId="0A5A9D8C" w14:textId="77777777" w:rsidR="00552BCC" w:rsidRPr="00076910" w:rsidRDefault="00552BCC" w:rsidP="00B11E1B">
      <w:pPr>
        <w:keepNext/>
        <w:widowControl w:val="0"/>
        <w:numPr>
          <w:ilvl w:val="0"/>
          <w:numId w:val="2"/>
        </w:numPr>
        <w:jc w:val="both"/>
        <w:rPr>
          <w:rFonts w:ascii="Tahoma" w:hAnsi="Tahoma" w:cs="Tahoma"/>
          <w:b/>
          <w:sz w:val="22"/>
          <w:szCs w:val="22"/>
        </w:rPr>
      </w:pPr>
      <w:r w:rsidRPr="00076910">
        <w:rPr>
          <w:rFonts w:ascii="Tahoma" w:hAnsi="Tahoma" w:cs="Tahoma"/>
          <w:b/>
          <w:sz w:val="22"/>
          <w:szCs w:val="22"/>
        </w:rPr>
        <w:t>NAVODILA PONUDNIKOM ZA PREDLOŽITEV PONUDB</w:t>
      </w:r>
    </w:p>
    <w:p w14:paraId="515ABB3B" w14:textId="77777777" w:rsidR="001367E8" w:rsidRPr="00076910" w:rsidRDefault="001367E8" w:rsidP="00B11E1B">
      <w:pPr>
        <w:keepNext/>
        <w:widowControl w:val="0"/>
        <w:jc w:val="both"/>
        <w:rPr>
          <w:rFonts w:ascii="Tahoma" w:hAnsi="Tahoma" w:cs="Tahoma"/>
          <w:b/>
          <w:sz w:val="22"/>
          <w:szCs w:val="22"/>
        </w:rPr>
      </w:pPr>
    </w:p>
    <w:p w14:paraId="20CDA931" w14:textId="77777777" w:rsidR="001367E8" w:rsidRPr="00A73B7E" w:rsidRDefault="001367E8" w:rsidP="00C952CA">
      <w:pPr>
        <w:widowControl w:val="0"/>
        <w:tabs>
          <w:tab w:val="left" w:pos="142"/>
        </w:tabs>
        <w:jc w:val="both"/>
        <w:rPr>
          <w:color w:val="0000FF"/>
          <w:u w:val="single"/>
        </w:rPr>
      </w:pPr>
      <w:r w:rsidRPr="00A73B7E">
        <w:rPr>
          <w:rFonts w:ascii="Tahoma" w:hAnsi="Tahoma" w:cs="Tahoma"/>
        </w:rPr>
        <w:t xml:space="preserve">Ponudniki morajo ponudbe predložiti v informacijski sistem e-JN na spletnem naslovu </w:t>
      </w:r>
      <w:hyperlink r:id="rId11" w:history="1">
        <w:r w:rsidR="001C73CC" w:rsidRPr="00076910">
          <w:rPr>
            <w:rStyle w:val="Hiperpovezava"/>
            <w:rFonts w:ascii="Tahoma" w:hAnsi="Tahoma" w:cs="Tahoma"/>
          </w:rPr>
          <w:t>https://ejn.gov.si/</w:t>
        </w:r>
      </w:hyperlink>
      <w:r w:rsidRPr="00A73B7E">
        <w:rPr>
          <w:rFonts w:ascii="Tahoma" w:hAnsi="Tahoma" w:cs="Tahoma"/>
        </w:rPr>
        <w:t xml:space="preserve">, v skladu s točko 3 dokumenta Navodila za uporabo informacijskega sistema za uporabo funkcionalnosti elektronske oddaje ponudb e-JN: PONUDNIKI (v nadaljevanju: Navodila za uporabo e-JN), ki je objavljen na spletnem naslovu </w:t>
      </w:r>
      <w:hyperlink r:id="rId12" w:history="1">
        <w:r w:rsidRPr="00076910">
          <w:rPr>
            <w:rFonts w:ascii="Tahoma" w:hAnsi="Tahoma" w:cs="Tahoma"/>
            <w:color w:val="0000FF"/>
            <w:u w:val="single"/>
          </w:rPr>
          <w:t>https://ejn.gov.si/ponudba/pages/aktualno/vec_informacij_ponudniki.xhtml</w:t>
        </w:r>
      </w:hyperlink>
      <w:r w:rsidRPr="00076910">
        <w:rPr>
          <w:color w:val="0000FF"/>
          <w:u w:val="single"/>
        </w:rPr>
        <w:t>.</w:t>
      </w:r>
    </w:p>
    <w:p w14:paraId="0CE07FB7" w14:textId="77777777" w:rsidR="00805C06" w:rsidRPr="00076910" w:rsidRDefault="00805C06" w:rsidP="00B11E1B">
      <w:pPr>
        <w:keepNext/>
        <w:widowControl w:val="0"/>
        <w:tabs>
          <w:tab w:val="left" w:pos="142"/>
        </w:tabs>
        <w:jc w:val="both"/>
        <w:rPr>
          <w:rFonts w:ascii="Tahoma" w:hAnsi="Tahoma" w:cs="Tahoma"/>
        </w:rPr>
      </w:pPr>
    </w:p>
    <w:p w14:paraId="1B904AD4" w14:textId="77777777" w:rsidR="001367E8" w:rsidRDefault="001367E8" w:rsidP="00B11E1B">
      <w:pPr>
        <w:keepNext/>
        <w:widowControl w:val="0"/>
        <w:tabs>
          <w:tab w:val="left" w:pos="142"/>
        </w:tabs>
        <w:jc w:val="both"/>
        <w:rPr>
          <w:rFonts w:ascii="Tahoma" w:hAnsi="Tahoma" w:cs="Tahoma"/>
        </w:rPr>
      </w:pPr>
      <w:r w:rsidRPr="00076910">
        <w:rPr>
          <w:rFonts w:ascii="Tahoma" w:hAnsi="Tahoma" w:cs="Tahoma"/>
        </w:rPr>
        <w:t>Ponudnik s</w:t>
      </w:r>
      <w:r w:rsidRPr="00F36C61">
        <w:rPr>
          <w:rFonts w:ascii="Tahoma" w:hAnsi="Tahoma" w:cs="Tahoma"/>
        </w:rPr>
        <w:t xml:space="preserve">e mora pred oddajo ponudbe registrirati na spletnem naslovu </w:t>
      </w:r>
      <w:hyperlink r:id="rId13" w:history="1">
        <w:r w:rsidR="001C73CC" w:rsidRPr="00076910">
          <w:rPr>
            <w:rStyle w:val="Hiperpovezava"/>
            <w:rFonts w:ascii="Tahoma" w:hAnsi="Tahoma" w:cs="Tahoma"/>
          </w:rPr>
          <w:t>https://ejn.gov.si/</w:t>
        </w:r>
      </w:hyperlink>
      <w:r w:rsidRPr="00076910">
        <w:rPr>
          <w:rFonts w:ascii="Tahoma" w:hAnsi="Tahoma" w:cs="Tahoma"/>
        </w:rPr>
        <w:t>, v skladu z Navodili za uporabo e-JN. Če je ponudnik že registriran v informacijski sistem e-JN, se v aplikacijo prijavi na istem naslovu.</w:t>
      </w:r>
    </w:p>
    <w:p w14:paraId="0993551A" w14:textId="77777777" w:rsidR="00DB5332" w:rsidRDefault="00DB5332" w:rsidP="00B11E1B">
      <w:pPr>
        <w:keepNext/>
        <w:widowControl w:val="0"/>
        <w:tabs>
          <w:tab w:val="left" w:pos="142"/>
        </w:tabs>
        <w:jc w:val="both"/>
        <w:rPr>
          <w:rFonts w:ascii="Tahoma" w:hAnsi="Tahoma" w:cs="Tahoma"/>
        </w:rPr>
      </w:pPr>
    </w:p>
    <w:p w14:paraId="74346EC1" w14:textId="77777777" w:rsidR="00DB5332" w:rsidRPr="00CE2724" w:rsidRDefault="00DB5332" w:rsidP="00DB5332">
      <w:pPr>
        <w:pStyle w:val="Telobesedila3"/>
        <w:keepNext/>
        <w:keepLines/>
        <w:rPr>
          <w:rFonts w:ascii="Tahoma" w:hAnsi="Tahoma" w:cs="Tahoma"/>
        </w:rPr>
      </w:pPr>
      <w:r w:rsidRPr="00CE2724">
        <w:rPr>
          <w:rFonts w:ascii="Tahoma" w:hAnsi="Tahoma" w:cs="Tahoma"/>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Pr>
          <w:rFonts w:ascii="Tahoma" w:hAnsi="Tahoma" w:cs="Tahoma"/>
          <w:lang w:val="sl-SI"/>
        </w:rPr>
        <w:t xml:space="preserve"> (</w:t>
      </w:r>
      <w:r w:rsidRPr="004569E9">
        <w:rPr>
          <w:rFonts w:ascii="Tahoma" w:hAnsi="Tahoma" w:cs="Tahoma"/>
          <w:lang w:val="sl-SI"/>
        </w:rPr>
        <w:t>Ur</w:t>
      </w:r>
      <w:r>
        <w:rPr>
          <w:rFonts w:ascii="Tahoma" w:hAnsi="Tahoma" w:cs="Tahoma"/>
          <w:lang w:val="sl-SI"/>
        </w:rPr>
        <w:t xml:space="preserve">. l. </w:t>
      </w:r>
      <w:r w:rsidRPr="004569E9">
        <w:rPr>
          <w:rFonts w:ascii="Tahoma" w:hAnsi="Tahoma" w:cs="Tahoma"/>
          <w:lang w:val="sl-SI"/>
        </w:rPr>
        <w:t>RS, št. 97/07 – uradno prečiščeno besedilo, 64/16 – odl. US in 20/18 – OROZ631</w:t>
      </w:r>
      <w:r>
        <w:rPr>
          <w:rFonts w:ascii="Tahoma" w:hAnsi="Tahoma" w:cs="Tahoma"/>
          <w:lang w:val="sl-SI"/>
        </w:rPr>
        <w:t>)</w:t>
      </w:r>
      <w:r w:rsidRPr="00CE2724">
        <w:rPr>
          <w:rFonts w:ascii="Tahoma" w:hAnsi="Tahoma" w:cs="Tahoma"/>
        </w:rPr>
        <w:t>). Z oddajo ponudbe je le-ta zavezujoča za čas, naveden v ponudbi, razen če jo uporabnik ponudnika umakne ali spremeni pred potekom roka za oddajo ponudb.</w:t>
      </w:r>
    </w:p>
    <w:p w14:paraId="1A89D7AE" w14:textId="77777777" w:rsidR="00DB5332" w:rsidRPr="00076910" w:rsidRDefault="00DB5332" w:rsidP="00B11E1B">
      <w:pPr>
        <w:keepNext/>
        <w:widowControl w:val="0"/>
        <w:tabs>
          <w:tab w:val="left" w:pos="142"/>
        </w:tabs>
        <w:jc w:val="both"/>
        <w:rPr>
          <w:rFonts w:ascii="Tahoma" w:hAnsi="Tahoma" w:cs="Tahoma"/>
        </w:rPr>
      </w:pPr>
    </w:p>
    <w:p w14:paraId="3523E18A" w14:textId="77777777" w:rsidR="009963F3" w:rsidRPr="00A73B7E" w:rsidRDefault="009963F3" w:rsidP="00B11E1B">
      <w:pPr>
        <w:keepNext/>
        <w:widowControl w:val="0"/>
        <w:jc w:val="both"/>
        <w:rPr>
          <w:rFonts w:ascii="Tahoma" w:hAnsi="Tahoma" w:cs="Tahoma"/>
          <w:b/>
        </w:rPr>
      </w:pPr>
    </w:p>
    <w:p w14:paraId="3C902EDE" w14:textId="77777777" w:rsidR="00E967C1" w:rsidRPr="00A73B7E" w:rsidRDefault="00E967C1" w:rsidP="00B11E1B">
      <w:pPr>
        <w:keepNext/>
        <w:widowControl w:val="0"/>
        <w:numPr>
          <w:ilvl w:val="1"/>
          <w:numId w:val="2"/>
        </w:numPr>
        <w:spacing w:after="120" w:line="276" w:lineRule="auto"/>
        <w:jc w:val="both"/>
        <w:rPr>
          <w:rFonts w:ascii="Tahoma" w:hAnsi="Tahoma" w:cs="Tahoma"/>
          <w:b/>
        </w:rPr>
      </w:pPr>
      <w:r w:rsidRPr="00A73B7E">
        <w:rPr>
          <w:rFonts w:ascii="Tahoma" w:hAnsi="Tahoma" w:cs="Tahoma"/>
          <w:b/>
        </w:rPr>
        <w:t>Vsebina ponudbene dokumentacije</w:t>
      </w:r>
    </w:p>
    <w:p w14:paraId="0262DC49" w14:textId="77777777" w:rsidR="00E967C1" w:rsidRPr="00A73B7E" w:rsidRDefault="00E967C1" w:rsidP="00B11E1B">
      <w:pPr>
        <w:keepNext/>
        <w:widowControl w:val="0"/>
        <w:jc w:val="both"/>
        <w:rPr>
          <w:rFonts w:ascii="Tahoma" w:hAnsi="Tahoma" w:cs="Tahoma"/>
        </w:rPr>
      </w:pPr>
    </w:p>
    <w:p w14:paraId="25A983A2" w14:textId="77777777" w:rsidR="00E967C1" w:rsidRPr="00076910" w:rsidRDefault="00E967C1" w:rsidP="00B11E1B">
      <w:pPr>
        <w:keepNext/>
        <w:widowControl w:val="0"/>
        <w:jc w:val="both"/>
        <w:rPr>
          <w:rFonts w:ascii="Tahoma" w:hAnsi="Tahoma" w:cs="Tahoma"/>
        </w:rPr>
      </w:pPr>
      <w:r w:rsidRPr="00076910">
        <w:rPr>
          <w:rFonts w:ascii="Tahoma" w:hAnsi="Tahoma" w:cs="Tahoma"/>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732BB0A6" w14:textId="77777777" w:rsidR="00E967C1" w:rsidRPr="006D03C9" w:rsidRDefault="00E967C1" w:rsidP="00B11E1B">
      <w:pPr>
        <w:keepNext/>
        <w:widowControl w:val="0"/>
        <w:jc w:val="both"/>
        <w:rPr>
          <w:rFonts w:ascii="Tahoma" w:hAnsi="Tahoma" w:cs="Tahoma"/>
        </w:rPr>
      </w:pPr>
    </w:p>
    <w:p w14:paraId="6E24B621" w14:textId="77777777" w:rsidR="00E967C1" w:rsidRPr="003D7BF0" w:rsidRDefault="00E967C1" w:rsidP="00B11E1B">
      <w:pPr>
        <w:keepNext/>
        <w:widowControl w:val="0"/>
        <w:jc w:val="both"/>
        <w:rPr>
          <w:rFonts w:ascii="Tahoma" w:hAnsi="Tahoma" w:cs="Tahoma"/>
        </w:rPr>
      </w:pPr>
      <w:r w:rsidRPr="00CD023B">
        <w:rPr>
          <w:rFonts w:ascii="Tahoma" w:hAnsi="Tahoma" w:cs="Tahoma"/>
        </w:rPr>
        <w:t xml:space="preserve">Ponudbena dokumentacija, ki jo naročnik zahteva z javnim razpisom in </w:t>
      </w:r>
      <w:r w:rsidR="00805C06" w:rsidRPr="00CD023B">
        <w:rPr>
          <w:rFonts w:ascii="Tahoma" w:hAnsi="Tahoma" w:cs="Tahoma"/>
        </w:rPr>
        <w:t>jo</w:t>
      </w:r>
      <w:r w:rsidR="00805C06" w:rsidRPr="006B13B6">
        <w:rPr>
          <w:rFonts w:ascii="Tahoma" w:hAnsi="Tahoma" w:cs="Tahoma"/>
        </w:rPr>
        <w:t xml:space="preserve"> </w:t>
      </w:r>
      <w:r w:rsidRPr="006B13B6">
        <w:rPr>
          <w:rFonts w:ascii="Tahoma" w:hAnsi="Tahoma" w:cs="Tahoma"/>
        </w:rPr>
        <w:t xml:space="preserve">mora ponudnik naložiti v </w:t>
      </w:r>
      <w:r w:rsidRPr="006B13B6">
        <w:rPr>
          <w:rFonts w:ascii="Tahoma" w:hAnsi="Tahoma" w:cs="Tahoma"/>
        </w:rPr>
        <w:lastRenderedPageBreak/>
        <w:t>informacijski sistem e-JN</w:t>
      </w:r>
      <w:r w:rsidR="00296A66" w:rsidRPr="003D7BF0">
        <w:rPr>
          <w:rFonts w:ascii="Tahoma" w:hAnsi="Tahoma" w:cs="Tahoma"/>
        </w:rPr>
        <w:t>,</w:t>
      </w:r>
      <w:r w:rsidRPr="003D7BF0">
        <w:rPr>
          <w:rFonts w:ascii="Tahoma" w:hAnsi="Tahoma" w:cs="Tahoma"/>
        </w:rPr>
        <w:t xml:space="preserve"> je navedena v nadaljevanju:</w:t>
      </w:r>
    </w:p>
    <w:p w14:paraId="116C0A80" w14:textId="77777777" w:rsidR="00E967C1" w:rsidRPr="00E7001B" w:rsidRDefault="00E967C1" w:rsidP="00B11E1B">
      <w:pPr>
        <w:keepNext/>
        <w:widowControl w:val="0"/>
        <w:jc w:val="both"/>
        <w:rPr>
          <w:rFonts w:ascii="Tahoma" w:eastAsia="Calibri" w:hAnsi="Tahoma" w:cs="Tahoma"/>
          <w:lang w:eastAsia="en-US"/>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DB4DB7" w:rsidRPr="00076910" w14:paraId="184BE088" w14:textId="77777777" w:rsidTr="00D57C4F">
        <w:trPr>
          <w:trHeight w:val="301"/>
        </w:trPr>
        <w:tc>
          <w:tcPr>
            <w:tcW w:w="9424" w:type="dxa"/>
            <w:tcBorders>
              <w:top w:val="single" w:sz="4" w:space="0" w:color="auto"/>
              <w:bottom w:val="single" w:sz="4" w:space="0" w:color="auto"/>
            </w:tcBorders>
          </w:tcPr>
          <w:p w14:paraId="78DB8360" w14:textId="77777777" w:rsidR="00DB4DB7" w:rsidRPr="005965D2" w:rsidRDefault="00DB4DB7" w:rsidP="00B11E1B">
            <w:pPr>
              <w:keepNext/>
              <w:widowControl w:val="0"/>
              <w:jc w:val="both"/>
              <w:rPr>
                <w:rFonts w:ascii="Tahoma" w:hAnsi="Tahoma" w:cs="Tahoma"/>
                <w:bCs/>
                <w:iCs/>
              </w:rPr>
            </w:pPr>
            <w:r w:rsidRPr="00785E21">
              <w:rPr>
                <w:rFonts w:ascii="Tahoma" w:hAnsi="Tahoma" w:cs="Tahoma"/>
                <w:bCs/>
                <w:iCs/>
              </w:rPr>
              <w:t>POVZETE</w:t>
            </w:r>
            <w:r w:rsidR="00941167" w:rsidRPr="00785E21">
              <w:rPr>
                <w:rFonts w:ascii="Tahoma" w:hAnsi="Tahoma" w:cs="Tahoma"/>
                <w:bCs/>
                <w:iCs/>
              </w:rPr>
              <w:t>K</w:t>
            </w:r>
            <w:r w:rsidRPr="005965D2">
              <w:rPr>
                <w:rFonts w:ascii="Tahoma" w:hAnsi="Tahoma" w:cs="Tahoma"/>
                <w:bCs/>
                <w:iCs/>
              </w:rPr>
              <w:t xml:space="preserve"> PREDRAČUNA - PONUDBA</w:t>
            </w:r>
          </w:p>
        </w:tc>
      </w:tr>
    </w:tbl>
    <w:p w14:paraId="31F16F30" w14:textId="77777777" w:rsidR="00DB4DB7" w:rsidRPr="00076910" w:rsidRDefault="00DB4DB7" w:rsidP="00B11E1B">
      <w:pPr>
        <w:keepNext/>
        <w:widowControl w:val="0"/>
        <w:jc w:val="both"/>
        <w:rPr>
          <w:rFonts w:ascii="Tahoma" w:eastAsia="Calibri" w:hAnsi="Tahoma" w:cs="Tahoma"/>
          <w:lang w:eastAsia="en-US"/>
        </w:rPr>
      </w:pPr>
    </w:p>
    <w:p w14:paraId="16435D9B" w14:textId="77777777" w:rsidR="004A26D4" w:rsidRDefault="004A26D4" w:rsidP="004A26D4">
      <w:pPr>
        <w:keepNext/>
        <w:keepLines/>
        <w:jc w:val="both"/>
        <w:rPr>
          <w:rFonts w:ascii="Tahoma" w:eastAsia="Calibri" w:hAnsi="Tahoma" w:cs="Tahoma"/>
          <w:lang w:eastAsia="en-US"/>
        </w:rPr>
      </w:pPr>
      <w:r w:rsidRPr="005B7A45">
        <w:rPr>
          <w:rFonts w:ascii="Tahoma" w:eastAsia="Calibri" w:hAnsi="Tahoma" w:cs="Tahoma"/>
          <w:lang w:eastAsia="en-US"/>
        </w:rPr>
        <w:t>Ponudnik v sistem e-JN v razdelek »Skupna ponudbena vrednost« v zato namenjen prostor vpiše skupni ponudbeni znesek brez davka v EUR in znesek davka v EUR. Znesek skupaj z davkom v EUR se izračuna samodejno. V del »Predračun« pa naloži izpolnjeno in podpisano Prilogo »POVZETEK PREDRAČUNA</w:t>
      </w:r>
      <w:r>
        <w:rPr>
          <w:rFonts w:ascii="Tahoma" w:eastAsia="Calibri" w:hAnsi="Tahoma" w:cs="Tahoma"/>
          <w:lang w:eastAsia="en-US"/>
        </w:rPr>
        <w:t xml:space="preserve"> </w:t>
      </w:r>
      <w:r>
        <w:rPr>
          <w:rFonts w:ascii="Tahoma" w:hAnsi="Tahoma" w:cs="Tahoma"/>
          <w:b/>
        </w:rPr>
        <w:t xml:space="preserve">– </w:t>
      </w:r>
      <w:r w:rsidRPr="00263FB7">
        <w:rPr>
          <w:rFonts w:ascii="Tahoma" w:hAnsi="Tahoma" w:cs="Tahoma"/>
        </w:rPr>
        <w:t>PONUDBA</w:t>
      </w:r>
      <w:r w:rsidRPr="005B7A45">
        <w:rPr>
          <w:rFonts w:ascii="Tahoma" w:eastAsia="Calibri" w:hAnsi="Tahoma" w:cs="Tahoma"/>
          <w:lang w:eastAsia="en-US"/>
        </w:rPr>
        <w:t>« v pdf. obliki/formatu. »Skupna ponudbena vrednost«, ki bo vpisana v istoimenski razdelek in dokument (Priloga »POVZETEK PREDRAČUNA</w:t>
      </w:r>
      <w:r>
        <w:rPr>
          <w:rFonts w:ascii="Tahoma" w:eastAsia="Calibri" w:hAnsi="Tahoma" w:cs="Tahoma"/>
          <w:lang w:eastAsia="en-US"/>
        </w:rPr>
        <w:t xml:space="preserve"> </w:t>
      </w:r>
      <w:r>
        <w:rPr>
          <w:rFonts w:ascii="Tahoma" w:hAnsi="Tahoma" w:cs="Tahoma"/>
          <w:b/>
        </w:rPr>
        <w:t xml:space="preserve">– </w:t>
      </w:r>
      <w:r w:rsidRPr="00263FB7">
        <w:rPr>
          <w:rFonts w:ascii="Tahoma" w:hAnsi="Tahoma" w:cs="Tahoma"/>
        </w:rPr>
        <w:t>PONUDBA</w:t>
      </w:r>
      <w:r>
        <w:rPr>
          <w:rFonts w:ascii="Tahoma" w:hAnsi="Tahoma" w:cs="Tahoma"/>
        </w:rPr>
        <w:t>«</w:t>
      </w:r>
      <w:r w:rsidRPr="00263FB7">
        <w:rPr>
          <w:rFonts w:ascii="Tahoma" w:eastAsia="Calibri" w:hAnsi="Tahoma" w:cs="Tahoma"/>
          <w:lang w:eastAsia="en-US"/>
        </w:rPr>
        <w:t>)</w:t>
      </w:r>
      <w:r w:rsidRPr="005B7A45">
        <w:rPr>
          <w:rFonts w:ascii="Tahoma" w:eastAsia="Calibri" w:hAnsi="Tahoma" w:cs="Tahoma"/>
          <w:lang w:eastAsia="en-US"/>
        </w:rPr>
        <w:t xml:space="preserve">, ki bo naložen kot predračun v del </w:t>
      </w:r>
      <w:r w:rsidRPr="00FA314B">
        <w:rPr>
          <w:rFonts w:ascii="Tahoma" w:eastAsia="Calibri" w:hAnsi="Tahoma" w:cs="Tahoma"/>
          <w:lang w:eastAsia="en-US"/>
        </w:rPr>
        <w:t>»Predračun«, bosta razvidna in dostopna na javnem odpiranju ponudb.</w:t>
      </w:r>
      <w:r w:rsidRPr="005B7A45">
        <w:rPr>
          <w:rFonts w:ascii="Tahoma" w:eastAsia="Calibri" w:hAnsi="Tahoma" w:cs="Tahoma"/>
          <w:lang w:eastAsia="en-US"/>
        </w:rPr>
        <w:t xml:space="preserve"> </w:t>
      </w:r>
    </w:p>
    <w:p w14:paraId="316ABCA1" w14:textId="77777777" w:rsidR="004A26D4" w:rsidRDefault="004A26D4" w:rsidP="004A26D4">
      <w:pPr>
        <w:keepNext/>
        <w:keepLines/>
        <w:jc w:val="both"/>
        <w:rPr>
          <w:rFonts w:ascii="Tahoma" w:eastAsia="Calibri" w:hAnsi="Tahoma" w:cs="Tahoma"/>
          <w:lang w:eastAsia="en-US"/>
        </w:rPr>
      </w:pPr>
    </w:p>
    <w:p w14:paraId="66D3449A" w14:textId="77777777" w:rsidR="004A26D4" w:rsidRPr="005B7A45" w:rsidRDefault="004A26D4" w:rsidP="004A26D4">
      <w:pPr>
        <w:keepNext/>
        <w:keepLines/>
        <w:jc w:val="both"/>
        <w:rPr>
          <w:rFonts w:ascii="Tahoma" w:eastAsia="Calibri" w:hAnsi="Tahoma" w:cs="Tahoma"/>
          <w:lang w:eastAsia="en-US"/>
        </w:rPr>
      </w:pPr>
    </w:p>
    <w:p w14:paraId="51FBB929" w14:textId="77777777" w:rsidR="00E967C1" w:rsidRPr="00076910" w:rsidRDefault="00E967C1" w:rsidP="00B11E1B">
      <w:pPr>
        <w:keepNext/>
        <w:widowControl w:val="0"/>
        <w:jc w:val="both"/>
        <w:rPr>
          <w:rFonts w:ascii="Tahoma" w:hAnsi="Tahoma" w:cs="Tahoma"/>
          <w:strike/>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E967C1" w:rsidRPr="00076910" w14:paraId="02A00695" w14:textId="77777777" w:rsidTr="00D57C4F">
        <w:trPr>
          <w:trHeight w:val="372"/>
        </w:trPr>
        <w:tc>
          <w:tcPr>
            <w:tcW w:w="9424" w:type="dxa"/>
            <w:tcBorders>
              <w:top w:val="single" w:sz="4" w:space="0" w:color="auto"/>
              <w:bottom w:val="single" w:sz="4" w:space="0" w:color="auto"/>
            </w:tcBorders>
          </w:tcPr>
          <w:p w14:paraId="40FB4558" w14:textId="77777777" w:rsidR="00E967C1" w:rsidRPr="00076910" w:rsidRDefault="00E967C1" w:rsidP="00B11E1B">
            <w:pPr>
              <w:keepNext/>
              <w:widowControl w:val="0"/>
              <w:jc w:val="both"/>
              <w:rPr>
                <w:rFonts w:ascii="Tahoma" w:hAnsi="Tahoma" w:cs="Tahoma"/>
                <w:bCs/>
                <w:iCs/>
              </w:rPr>
            </w:pPr>
            <w:r w:rsidRPr="00076910">
              <w:rPr>
                <w:rFonts w:ascii="Tahoma" w:hAnsi="Tahoma" w:cs="Tahoma"/>
                <w:bCs/>
                <w:iCs/>
              </w:rPr>
              <w:t xml:space="preserve">IZJAVA </w:t>
            </w:r>
            <w:r w:rsidR="00DB4DB7" w:rsidRPr="00076910">
              <w:rPr>
                <w:rFonts w:ascii="Tahoma" w:hAnsi="Tahoma" w:cs="Tahoma"/>
                <w:bCs/>
                <w:iCs/>
              </w:rPr>
              <w:t>–</w:t>
            </w:r>
            <w:r w:rsidRPr="00076910">
              <w:rPr>
                <w:rFonts w:ascii="Tahoma" w:hAnsi="Tahoma" w:cs="Tahoma"/>
                <w:bCs/>
                <w:iCs/>
              </w:rPr>
              <w:t xml:space="preserve"> </w:t>
            </w:r>
            <w:r w:rsidR="00DB4DB7" w:rsidRPr="00076910">
              <w:rPr>
                <w:rFonts w:ascii="Tahoma" w:hAnsi="Tahoma" w:cs="Tahoma"/>
                <w:bCs/>
                <w:iCs/>
              </w:rPr>
              <w:t xml:space="preserve">GOSPODARSKI SUBJEKT </w:t>
            </w:r>
          </w:p>
        </w:tc>
      </w:tr>
    </w:tbl>
    <w:p w14:paraId="50292BCA" w14:textId="77777777" w:rsidR="00E967C1" w:rsidRPr="00076910" w:rsidRDefault="00E967C1" w:rsidP="00B11E1B">
      <w:pPr>
        <w:keepNext/>
        <w:widowControl w:val="0"/>
        <w:jc w:val="both"/>
        <w:rPr>
          <w:rFonts w:ascii="Tahoma" w:hAnsi="Tahoma" w:cs="Tahoma"/>
        </w:rPr>
      </w:pPr>
    </w:p>
    <w:p w14:paraId="5681BDEC" w14:textId="77777777" w:rsidR="004A26D4" w:rsidRPr="00CB057A" w:rsidRDefault="004A26D4" w:rsidP="004A26D4">
      <w:pPr>
        <w:keepNext/>
        <w:keepLines/>
        <w:jc w:val="both"/>
        <w:rPr>
          <w:rFonts w:ascii="Tahoma" w:hAnsi="Tahoma" w:cs="Tahoma"/>
        </w:rPr>
      </w:pPr>
      <w:r w:rsidRPr="00CB057A">
        <w:rPr>
          <w:rFonts w:ascii="Tahoma" w:hAnsi="Tahoma" w:cs="Tahoma"/>
        </w:rPr>
        <w:t>Ponudnik obrazec iz razpisne dokumentacije izpolni</w:t>
      </w:r>
      <w:r w:rsidRPr="00CB057A">
        <w:rPr>
          <w:rFonts w:ascii="Tahoma" w:eastAsia="Calibri" w:hAnsi="Tahoma" w:cs="Tahoma"/>
          <w:lang w:eastAsia="en-US"/>
        </w:rPr>
        <w:t xml:space="preserve">, ter ga </w:t>
      </w:r>
      <w:r w:rsidRPr="00CB057A">
        <w:rPr>
          <w:rFonts w:ascii="Tahoma" w:hAnsi="Tahoma" w:cs="Tahoma"/>
        </w:rPr>
        <w:t>v .pdf formatu</w:t>
      </w:r>
      <w:r w:rsidRPr="00CB057A">
        <w:rPr>
          <w:rFonts w:ascii="Tahoma" w:eastAsia="Calibri" w:hAnsi="Tahoma" w:cs="Tahoma"/>
          <w:lang w:eastAsia="en-US"/>
        </w:rPr>
        <w:t xml:space="preserve"> naloži na </w:t>
      </w:r>
      <w:r w:rsidRPr="00CB057A">
        <w:rPr>
          <w:rFonts w:ascii="Tahoma" w:hAnsi="Tahoma" w:cs="Tahoma"/>
        </w:rPr>
        <w:t>informacijski sistem e-JN</w:t>
      </w:r>
      <w:r w:rsidRPr="00CB057A">
        <w:rPr>
          <w:rFonts w:ascii="Tahoma" w:hAnsi="Tahoma" w:cs="Tahoma"/>
          <w:b/>
        </w:rPr>
        <w:t xml:space="preserve"> v razdelek </w:t>
      </w:r>
      <w:r w:rsidRPr="005B7A45">
        <w:rPr>
          <w:rFonts w:ascii="Tahoma" w:hAnsi="Tahoma" w:cs="Tahoma"/>
          <w:b/>
        </w:rPr>
        <w:t>»DOKUMENTI«, del »IZJAVA – ponudnik«</w:t>
      </w:r>
      <w:r w:rsidRPr="00CB057A">
        <w:rPr>
          <w:rFonts w:ascii="Tahoma" w:hAnsi="Tahoma" w:cs="Tahoma"/>
        </w:rPr>
        <w:t>.</w:t>
      </w:r>
    </w:p>
    <w:p w14:paraId="4A5FF9E6" w14:textId="77777777" w:rsidR="004A26D4" w:rsidRPr="00CB057A" w:rsidRDefault="004A26D4" w:rsidP="004A26D4">
      <w:pPr>
        <w:keepNext/>
        <w:keepLines/>
        <w:jc w:val="both"/>
        <w:rPr>
          <w:rFonts w:ascii="Tahoma" w:hAnsi="Tahoma" w:cs="Tahoma"/>
        </w:rPr>
      </w:pPr>
    </w:p>
    <w:p w14:paraId="5F02CD5C" w14:textId="77777777" w:rsidR="004A26D4" w:rsidRPr="00CB057A" w:rsidRDefault="004A26D4" w:rsidP="004A26D4">
      <w:pPr>
        <w:keepNext/>
        <w:keepLines/>
        <w:jc w:val="both"/>
        <w:rPr>
          <w:rFonts w:ascii="Tahoma" w:hAnsi="Tahoma" w:cs="Tahoma"/>
        </w:rPr>
      </w:pPr>
      <w:r w:rsidRPr="00CB057A">
        <w:rPr>
          <w:rFonts w:ascii="Tahoma" w:hAnsi="Tahoma" w:cs="Tahoma"/>
        </w:rPr>
        <w:t xml:space="preserve">V primeru skupne ponudbe, uporabe zmogljivosti drugih subjektov in/ali podizvajalcev mora ponudnik v informacijskem sistemu e-JN v </w:t>
      </w:r>
      <w:r w:rsidRPr="00CB057A">
        <w:rPr>
          <w:rFonts w:ascii="Tahoma" w:hAnsi="Tahoma" w:cs="Tahoma"/>
          <w:b/>
        </w:rPr>
        <w:t xml:space="preserve">razdelek </w:t>
      </w:r>
      <w:r w:rsidRPr="005B7A45">
        <w:rPr>
          <w:rFonts w:ascii="Tahoma" w:hAnsi="Tahoma" w:cs="Tahoma"/>
          <w:b/>
        </w:rPr>
        <w:t>»SODELUJOČI«, del »IZJAVA – ostali sodelujoči«</w:t>
      </w:r>
      <w:r w:rsidRPr="00CB057A">
        <w:rPr>
          <w:rFonts w:ascii="Tahoma" w:hAnsi="Tahoma" w:cs="Tahoma"/>
        </w:rPr>
        <w:t xml:space="preserve"> naložiti izpolnjen obrazec IZJAVA - GOSPODARSKI SUBJEKT za vsakega od ostalih sodelujočih. Izjavo je potrebno izpolniti, podpisati, žigosati in priložiti v .pdf formatu.</w:t>
      </w:r>
    </w:p>
    <w:p w14:paraId="098D3657" w14:textId="77777777" w:rsidR="00E967C1" w:rsidRPr="00076910" w:rsidRDefault="00E967C1" w:rsidP="00B11E1B">
      <w:pPr>
        <w:keepNext/>
        <w:widowControl w:val="0"/>
        <w:jc w:val="both"/>
        <w:rPr>
          <w:rFonts w:ascii="Tahoma" w:hAnsi="Tahoma" w:cs="Tahoma"/>
        </w:rPr>
      </w:pPr>
    </w:p>
    <w:p w14:paraId="096A5B03" w14:textId="77777777" w:rsidR="00E967C1" w:rsidRPr="00A244E1" w:rsidRDefault="00E967C1" w:rsidP="00412F3A">
      <w:pPr>
        <w:keepNext/>
        <w:widowControl w:val="0"/>
        <w:numPr>
          <w:ilvl w:val="0"/>
          <w:numId w:val="18"/>
        </w:numPr>
        <w:spacing w:after="200" w:line="276" w:lineRule="auto"/>
        <w:jc w:val="both"/>
        <w:rPr>
          <w:rFonts w:ascii="Tahoma" w:hAnsi="Tahoma" w:cs="Tahoma"/>
          <w:b/>
        </w:rPr>
      </w:pPr>
      <w:r w:rsidRPr="00A244E1">
        <w:rPr>
          <w:rFonts w:ascii="Tahoma" w:hAnsi="Tahoma" w:cs="Tahoma"/>
          <w:b/>
        </w:rPr>
        <w:t>Ostala ponudbena dokumentacija</w:t>
      </w:r>
      <w:r w:rsidR="006E7A07" w:rsidRPr="00A244E1">
        <w:rPr>
          <w:rFonts w:ascii="Tahoma" w:hAnsi="Tahoma" w:cs="Tahoma"/>
          <w:b/>
        </w:rPr>
        <w:t xml:space="preserve"> </w:t>
      </w:r>
    </w:p>
    <w:p w14:paraId="5032266E" w14:textId="77777777" w:rsidR="004A26D4" w:rsidRPr="00A244E1" w:rsidRDefault="004A26D4" w:rsidP="00A73B7E">
      <w:pPr>
        <w:keepNext/>
        <w:keepLines/>
        <w:jc w:val="both"/>
        <w:rPr>
          <w:rFonts w:ascii="Tahoma" w:hAnsi="Tahoma" w:cs="Tahoma"/>
        </w:rPr>
      </w:pPr>
      <w:r w:rsidRPr="00A244E1">
        <w:rPr>
          <w:rFonts w:ascii="Tahoma" w:hAnsi="Tahoma" w:cs="Tahoma"/>
        </w:rPr>
        <w:t>Ponudnik v informacijskem sistemu e-JN v razdelek »DOKUMENTI«, del »Ostale priloge« naloži ostalo ponudbeno dokumentacijo, ki je zahtevana s to razpisno dokumentacijo, vključno s celotnim predračunom.</w:t>
      </w:r>
    </w:p>
    <w:p w14:paraId="2EF92779" w14:textId="77777777" w:rsidR="00C952CA" w:rsidRPr="00A244E1" w:rsidRDefault="00C952CA" w:rsidP="00C22D1F">
      <w:pPr>
        <w:keepLines/>
        <w:widowControl w:val="0"/>
        <w:jc w:val="both"/>
        <w:rPr>
          <w:rFonts w:ascii="Tahoma" w:hAnsi="Tahoma" w:cs="Tahoma"/>
        </w:rPr>
      </w:pPr>
    </w:p>
    <w:p w14:paraId="276C1ACF" w14:textId="77777777" w:rsidR="00E967C1" w:rsidRPr="00A244E1" w:rsidRDefault="00E967C1" w:rsidP="00C22D1F">
      <w:pPr>
        <w:keepLines/>
        <w:widowControl w:val="0"/>
        <w:jc w:val="both"/>
        <w:rPr>
          <w:rFonts w:ascii="Tahoma" w:hAnsi="Tahoma" w:cs="Tahoma"/>
        </w:rPr>
      </w:pPr>
      <w:r w:rsidRPr="00A244E1">
        <w:rPr>
          <w:rFonts w:ascii="Tahoma" w:hAnsi="Tahoma" w:cs="Tahoma"/>
        </w:rPr>
        <w:t xml:space="preserve">Spodaj zahtevana ponudbena dokumentacija mora biti </w:t>
      </w:r>
      <w:r w:rsidRPr="00A244E1">
        <w:rPr>
          <w:rFonts w:ascii="Tahoma" w:hAnsi="Tahoma" w:cs="Tahoma"/>
          <w:b/>
          <w:u w:val="single"/>
        </w:rPr>
        <w:t>priložena v .pdf formatu</w:t>
      </w:r>
      <w:r w:rsidRPr="00A244E1">
        <w:rPr>
          <w:rFonts w:ascii="Tahoma" w:hAnsi="Tahoma" w:cs="Tahoma"/>
        </w:rPr>
        <w:t xml:space="preserve"> (sken </w:t>
      </w:r>
      <w:r w:rsidR="005C6409" w:rsidRPr="00A244E1">
        <w:rPr>
          <w:rFonts w:ascii="Tahoma" w:hAnsi="Tahoma" w:cs="Tahoma"/>
        </w:rPr>
        <w:t>dokumentacije</w:t>
      </w:r>
      <w:r w:rsidRPr="00A244E1">
        <w:rPr>
          <w:rFonts w:ascii="Tahoma" w:hAnsi="Tahoma" w:cs="Tahoma"/>
        </w:rPr>
        <w:t xml:space="preserve"> z izpolnjenimi, podpisanimi in žigosanimi ponudbenimi listinami). Ponudnik lahko fizični podpis nadomesti z elektronskim podpisom, v kolikor e-JN to dopušča in ni drugače določeno z razpisno dokumentacijo (v tem primeru žigosanje ni potrebno). </w:t>
      </w:r>
    </w:p>
    <w:p w14:paraId="794D4678" w14:textId="77777777" w:rsidR="00C952CA" w:rsidRPr="00A244E1" w:rsidRDefault="00C952CA" w:rsidP="00C22D1F">
      <w:pPr>
        <w:keepLines/>
        <w:widowControl w:val="0"/>
        <w:jc w:val="both"/>
        <w:rPr>
          <w:rFonts w:ascii="Tahoma" w:hAnsi="Tahoma" w:cs="Tahoma"/>
        </w:rPr>
      </w:pPr>
    </w:p>
    <w:p w14:paraId="2495708B" w14:textId="77777777" w:rsidR="000A4F25" w:rsidRPr="00A244E1" w:rsidRDefault="000A4F25" w:rsidP="00C22D1F">
      <w:pPr>
        <w:keepLines/>
        <w:widowControl w:val="0"/>
        <w:jc w:val="both"/>
        <w:rPr>
          <w:rFonts w:ascii="Tahoma" w:hAnsi="Tahoma" w:cs="Tahoma"/>
        </w:rPr>
      </w:pPr>
      <w:r w:rsidRPr="00A244E1">
        <w:rPr>
          <w:rFonts w:ascii="Tahoma" w:hAnsi="Tahoma" w:cs="Tahoma"/>
        </w:rPr>
        <w:t>Druge priloge:</w:t>
      </w:r>
    </w:p>
    <w:p w14:paraId="140B3D38" w14:textId="77777777" w:rsidR="000A4F25" w:rsidRPr="00A244E1" w:rsidRDefault="000A4F25" w:rsidP="00E4185C">
      <w:pPr>
        <w:keepLines/>
        <w:widowControl w:val="0"/>
        <w:numPr>
          <w:ilvl w:val="0"/>
          <w:numId w:val="21"/>
        </w:numPr>
        <w:jc w:val="both"/>
        <w:rPr>
          <w:rFonts w:ascii="Tahoma" w:hAnsi="Tahoma" w:cs="Tahoma"/>
        </w:rPr>
      </w:pPr>
      <w:r w:rsidRPr="00A244E1">
        <w:rPr>
          <w:rFonts w:ascii="Tahoma" w:hAnsi="Tahoma" w:cs="Tahoma"/>
        </w:rPr>
        <w:t>Akt o skupni izvedbi naročila</w:t>
      </w:r>
    </w:p>
    <w:p w14:paraId="0E385414" w14:textId="77777777" w:rsidR="000A4F25" w:rsidRPr="00A244E1" w:rsidRDefault="000A4F25" w:rsidP="00E4185C">
      <w:pPr>
        <w:keepLines/>
        <w:widowControl w:val="0"/>
        <w:numPr>
          <w:ilvl w:val="0"/>
          <w:numId w:val="21"/>
        </w:numPr>
        <w:jc w:val="both"/>
        <w:rPr>
          <w:rFonts w:ascii="Tahoma" w:hAnsi="Tahoma" w:cs="Tahoma"/>
        </w:rPr>
      </w:pPr>
      <w:r w:rsidRPr="00A244E1">
        <w:rPr>
          <w:rFonts w:ascii="Tahoma" w:hAnsi="Tahoma" w:cs="Tahoma"/>
        </w:rPr>
        <w:t>Izjava – Osebe</w:t>
      </w:r>
    </w:p>
    <w:p w14:paraId="21FE48BA" w14:textId="77777777" w:rsidR="00DC1F9B" w:rsidRPr="00A244E1" w:rsidRDefault="00DC1F9B" w:rsidP="00E4185C">
      <w:pPr>
        <w:keepLines/>
        <w:widowControl w:val="0"/>
        <w:numPr>
          <w:ilvl w:val="0"/>
          <w:numId w:val="21"/>
        </w:numPr>
        <w:jc w:val="both"/>
        <w:rPr>
          <w:rFonts w:ascii="Tahoma" w:hAnsi="Tahoma" w:cs="Tahoma"/>
        </w:rPr>
      </w:pPr>
      <w:r w:rsidRPr="00A244E1">
        <w:rPr>
          <w:rFonts w:ascii="Tahoma" w:hAnsi="Tahoma" w:cs="Tahoma"/>
        </w:rPr>
        <w:t>Izjava o udeležbi fizičn</w:t>
      </w:r>
      <w:r w:rsidR="00012E0E" w:rsidRPr="00A244E1">
        <w:rPr>
          <w:rFonts w:ascii="Tahoma" w:hAnsi="Tahoma" w:cs="Tahoma"/>
        </w:rPr>
        <w:t>ih in pravnih oseb v lastništvu</w:t>
      </w:r>
    </w:p>
    <w:p w14:paraId="3338C9A8" w14:textId="77777777" w:rsidR="00032A1C" w:rsidRPr="00A244E1" w:rsidRDefault="00032A1C" w:rsidP="00E4185C">
      <w:pPr>
        <w:keepLines/>
        <w:widowControl w:val="0"/>
        <w:numPr>
          <w:ilvl w:val="0"/>
          <w:numId w:val="21"/>
        </w:numPr>
        <w:jc w:val="both"/>
        <w:rPr>
          <w:rFonts w:ascii="Tahoma" w:hAnsi="Tahoma" w:cs="Tahoma"/>
        </w:rPr>
      </w:pPr>
      <w:r w:rsidRPr="00A244E1">
        <w:rPr>
          <w:rFonts w:ascii="Tahoma" w:hAnsi="Tahoma" w:cs="Tahoma"/>
        </w:rPr>
        <w:t>Tehnična specifikacija proizvajalca</w:t>
      </w:r>
    </w:p>
    <w:p w14:paraId="249D13D1" w14:textId="77777777" w:rsidR="00DC1F9B" w:rsidRPr="00A244E1" w:rsidRDefault="00DC1F9B" w:rsidP="00E4185C">
      <w:pPr>
        <w:keepLines/>
        <w:widowControl w:val="0"/>
        <w:numPr>
          <w:ilvl w:val="0"/>
          <w:numId w:val="21"/>
        </w:numPr>
        <w:jc w:val="both"/>
        <w:rPr>
          <w:rFonts w:ascii="Tahoma" w:hAnsi="Tahoma" w:cs="Tahoma"/>
        </w:rPr>
      </w:pPr>
      <w:r w:rsidRPr="00A244E1">
        <w:rPr>
          <w:rFonts w:ascii="Tahoma" w:hAnsi="Tahoma" w:cs="Tahoma"/>
        </w:rPr>
        <w:t>Podizvajalci – Pooblastilo, sogl</w:t>
      </w:r>
      <w:r w:rsidR="00804A83" w:rsidRPr="00A244E1">
        <w:rPr>
          <w:rFonts w:ascii="Tahoma" w:hAnsi="Tahoma" w:cs="Tahoma"/>
        </w:rPr>
        <w:t>asje, pravni akt o sodelovanju</w:t>
      </w:r>
    </w:p>
    <w:p w14:paraId="390DEDFA" w14:textId="77777777" w:rsidR="00D8288D" w:rsidRDefault="00D8288D" w:rsidP="00D8288D">
      <w:pPr>
        <w:keepLines/>
        <w:widowControl w:val="0"/>
        <w:jc w:val="both"/>
        <w:rPr>
          <w:rFonts w:ascii="Tahoma" w:hAnsi="Tahoma" w:cs="Tahoma"/>
        </w:rPr>
      </w:pPr>
    </w:p>
    <w:p w14:paraId="666F5A5F" w14:textId="77777777" w:rsidR="00D06B64" w:rsidRDefault="00D06B64">
      <w:pPr>
        <w:rPr>
          <w:rFonts w:ascii="Tahoma" w:hAnsi="Tahoma" w:cs="Tahoma"/>
        </w:rPr>
      </w:pPr>
      <w:r>
        <w:rPr>
          <w:rFonts w:ascii="Tahoma" w:hAnsi="Tahoma" w:cs="Tahoma"/>
        </w:rPr>
        <w:br w:type="page"/>
      </w:r>
    </w:p>
    <w:p w14:paraId="58EAE473" w14:textId="77777777" w:rsidR="00CF506E" w:rsidRPr="004A26D4" w:rsidRDefault="00CF506E" w:rsidP="0027264A">
      <w:pPr>
        <w:keepLines/>
        <w:widowControl w:val="0"/>
        <w:jc w:val="both"/>
        <w:rPr>
          <w:rFonts w:ascii="Tahoma" w:hAnsi="Tahoma" w:cs="Tahoma"/>
        </w:rPr>
      </w:pPr>
      <w:r w:rsidRPr="00F136E5">
        <w:rPr>
          <w:rFonts w:ascii="Tahoma" w:hAnsi="Tahoma" w:cs="Tahoma"/>
          <w:b/>
          <w:sz w:val="22"/>
          <w:szCs w:val="24"/>
        </w:rPr>
        <w:lastRenderedPageBreak/>
        <w:t>6.2 VZOREC POGODBE</w:t>
      </w:r>
      <w:r w:rsidRPr="004A26D4">
        <w:rPr>
          <w:rFonts w:ascii="Tahoma" w:hAnsi="Tahoma" w:cs="Tahoma"/>
          <w:b/>
          <w:sz w:val="22"/>
          <w:szCs w:val="24"/>
        </w:rPr>
        <w:t xml:space="preserve"> </w:t>
      </w:r>
    </w:p>
    <w:p w14:paraId="464AE5DF" w14:textId="77777777" w:rsidR="00AB4DE0" w:rsidRDefault="00AB4DE0" w:rsidP="0027264A">
      <w:pPr>
        <w:keepLines/>
        <w:widowControl w:val="0"/>
        <w:tabs>
          <w:tab w:val="left" w:pos="4962"/>
        </w:tabs>
        <w:rPr>
          <w:rFonts w:ascii="Tahoma" w:hAnsi="Tahoma" w:cs="Tahoma"/>
          <w:b/>
        </w:rPr>
      </w:pPr>
    </w:p>
    <w:p w14:paraId="42616A89" w14:textId="77777777" w:rsidR="00D235DD" w:rsidRPr="00C8579C" w:rsidRDefault="00D235DD" w:rsidP="0027264A">
      <w:pPr>
        <w:keepLines/>
        <w:widowControl w:val="0"/>
        <w:tabs>
          <w:tab w:val="left" w:pos="4962"/>
        </w:tabs>
        <w:rPr>
          <w:rFonts w:ascii="Tahoma" w:hAnsi="Tahoma" w:cs="Tahoma"/>
        </w:rPr>
      </w:pPr>
      <w:r w:rsidRPr="00C8579C">
        <w:rPr>
          <w:rFonts w:ascii="Tahoma" w:hAnsi="Tahoma" w:cs="Tahoma"/>
          <w:b/>
        </w:rPr>
        <w:t xml:space="preserve">Št. okvirnega sporazuma naročnika: </w:t>
      </w:r>
      <w:r w:rsidRPr="00C8579C">
        <w:rPr>
          <w:rFonts w:ascii="Tahoma" w:hAnsi="Tahoma" w:cs="Tahoma"/>
        </w:rPr>
        <w:t>………………………</w:t>
      </w:r>
    </w:p>
    <w:p w14:paraId="2E40F166" w14:textId="77777777" w:rsidR="00D235DD" w:rsidRPr="00C8579C" w:rsidRDefault="00D235DD" w:rsidP="0027264A">
      <w:pPr>
        <w:keepLines/>
        <w:widowControl w:val="0"/>
        <w:tabs>
          <w:tab w:val="left" w:pos="4962"/>
        </w:tabs>
        <w:rPr>
          <w:rFonts w:ascii="Tahoma" w:hAnsi="Tahoma" w:cs="Tahoma"/>
          <w:b/>
        </w:rPr>
      </w:pPr>
    </w:p>
    <w:p w14:paraId="0C79918D" w14:textId="77777777" w:rsidR="00D235DD" w:rsidRPr="00C8579C" w:rsidRDefault="00D235DD" w:rsidP="0027264A">
      <w:pPr>
        <w:keepLines/>
        <w:widowControl w:val="0"/>
        <w:tabs>
          <w:tab w:val="left" w:pos="4962"/>
        </w:tabs>
        <w:rPr>
          <w:rFonts w:ascii="Tahoma" w:hAnsi="Tahoma" w:cs="Tahoma"/>
          <w:b/>
        </w:rPr>
      </w:pPr>
      <w:r w:rsidRPr="00C8579C">
        <w:rPr>
          <w:rFonts w:ascii="Tahoma" w:hAnsi="Tahoma" w:cs="Tahoma"/>
          <w:b/>
        </w:rPr>
        <w:t>Št. okvirnega sporazuma izvajalca:</w:t>
      </w:r>
      <w:r w:rsidRPr="00C8579C">
        <w:rPr>
          <w:rFonts w:ascii="Tahoma" w:hAnsi="Tahoma" w:cs="Tahoma"/>
        </w:rPr>
        <w:t xml:space="preserve"> ........................</w:t>
      </w:r>
    </w:p>
    <w:p w14:paraId="2ED18A3E" w14:textId="77777777" w:rsidR="00D235DD" w:rsidRPr="00C8579C" w:rsidRDefault="00D235DD" w:rsidP="0027264A">
      <w:pPr>
        <w:keepLines/>
        <w:widowControl w:val="0"/>
        <w:rPr>
          <w:rFonts w:ascii="Tahoma" w:hAnsi="Tahoma" w:cs="Tahoma"/>
          <w:b/>
        </w:rPr>
      </w:pPr>
    </w:p>
    <w:p w14:paraId="37B132F5" w14:textId="77777777" w:rsidR="00D235DD" w:rsidRPr="00C8579C" w:rsidRDefault="00D235DD" w:rsidP="0027264A">
      <w:pPr>
        <w:keepLines/>
        <w:widowControl w:val="0"/>
        <w:rPr>
          <w:rFonts w:ascii="Tahoma" w:hAnsi="Tahoma" w:cs="Tahoma"/>
          <w:b/>
        </w:rPr>
      </w:pPr>
    </w:p>
    <w:p w14:paraId="23FCB0F4" w14:textId="77777777" w:rsidR="00D235DD" w:rsidRDefault="00D235DD" w:rsidP="0027264A">
      <w:pPr>
        <w:keepLines/>
        <w:widowControl w:val="0"/>
        <w:jc w:val="center"/>
        <w:rPr>
          <w:rFonts w:ascii="Tahoma" w:hAnsi="Tahoma" w:cs="Tahoma"/>
          <w:b/>
          <w:sz w:val="24"/>
          <w:szCs w:val="24"/>
        </w:rPr>
      </w:pPr>
      <w:r w:rsidRPr="00C8579C">
        <w:rPr>
          <w:rFonts w:ascii="Tahoma" w:hAnsi="Tahoma" w:cs="Tahoma"/>
          <w:b/>
          <w:sz w:val="24"/>
          <w:szCs w:val="24"/>
        </w:rPr>
        <w:t>OKVIRNI SPORAZUM</w:t>
      </w:r>
      <w:r w:rsidR="00643862">
        <w:rPr>
          <w:rFonts w:ascii="Tahoma" w:hAnsi="Tahoma" w:cs="Tahoma"/>
          <w:b/>
          <w:sz w:val="24"/>
          <w:szCs w:val="24"/>
        </w:rPr>
        <w:t xml:space="preserve"> </w:t>
      </w:r>
    </w:p>
    <w:p w14:paraId="301D5337" w14:textId="77777777" w:rsidR="00DF3C90" w:rsidRDefault="00DF3C90" w:rsidP="0027264A">
      <w:pPr>
        <w:keepLines/>
        <w:widowControl w:val="0"/>
        <w:jc w:val="center"/>
        <w:rPr>
          <w:rFonts w:ascii="Tahoma" w:hAnsi="Tahoma" w:cs="Tahoma"/>
          <w:b/>
          <w:sz w:val="24"/>
          <w:szCs w:val="24"/>
        </w:rPr>
      </w:pPr>
    </w:p>
    <w:p w14:paraId="700E1EE6" w14:textId="77777777" w:rsidR="00DF3C90" w:rsidRPr="00DF3C90" w:rsidRDefault="00DF3C90" w:rsidP="0027264A">
      <w:pPr>
        <w:keepLines/>
        <w:widowControl w:val="0"/>
        <w:jc w:val="center"/>
        <w:rPr>
          <w:rFonts w:ascii="Tahoma" w:hAnsi="Tahoma" w:cs="Tahoma"/>
          <w:b/>
          <w:sz w:val="22"/>
          <w:szCs w:val="22"/>
        </w:rPr>
      </w:pPr>
      <w:r w:rsidRPr="00DF3C90">
        <w:rPr>
          <w:rFonts w:ascii="Tahoma" w:hAnsi="Tahoma" w:cs="Tahoma"/>
          <w:b/>
          <w:sz w:val="22"/>
          <w:szCs w:val="22"/>
        </w:rPr>
        <w:t>ŠAMOTNE EVIDENČNE PLOŠČICE</w:t>
      </w:r>
    </w:p>
    <w:p w14:paraId="68C4470D" w14:textId="77777777" w:rsidR="00D235DD" w:rsidRPr="00DF3C90" w:rsidRDefault="00D235DD" w:rsidP="0027264A">
      <w:pPr>
        <w:keepLines/>
        <w:widowControl w:val="0"/>
        <w:jc w:val="center"/>
        <w:rPr>
          <w:rFonts w:ascii="Tahoma" w:hAnsi="Tahoma" w:cs="Tahoma"/>
          <w:b/>
          <w:sz w:val="22"/>
          <w:szCs w:val="22"/>
        </w:rPr>
      </w:pPr>
    </w:p>
    <w:p w14:paraId="4CE6B455" w14:textId="77777777" w:rsidR="00D235DD" w:rsidRPr="00C8579C" w:rsidRDefault="00D235DD" w:rsidP="00DF3C90">
      <w:pPr>
        <w:keepLines/>
        <w:widowControl w:val="0"/>
        <w:jc w:val="center"/>
        <w:rPr>
          <w:rFonts w:ascii="Tahoma" w:hAnsi="Tahoma" w:cs="Tahoma"/>
        </w:rPr>
      </w:pPr>
      <w:r w:rsidRPr="00C8579C">
        <w:rPr>
          <w:rFonts w:ascii="Tahoma" w:hAnsi="Tahoma" w:cs="Tahoma"/>
        </w:rPr>
        <w:t>ki ga skleneta</w:t>
      </w:r>
    </w:p>
    <w:p w14:paraId="49A10F53" w14:textId="77777777" w:rsidR="00D235DD" w:rsidRPr="00C8579C" w:rsidRDefault="00D235DD" w:rsidP="0027264A">
      <w:pPr>
        <w:keepLines/>
        <w:widowControl w:val="0"/>
        <w:tabs>
          <w:tab w:val="left" w:pos="1702"/>
        </w:tabs>
        <w:ind w:left="1701" w:hanging="1701"/>
        <w:rPr>
          <w:rFonts w:ascii="Tahoma" w:hAnsi="Tahoma" w:cs="Tahoma"/>
        </w:rPr>
      </w:pPr>
    </w:p>
    <w:tbl>
      <w:tblPr>
        <w:tblW w:w="0" w:type="auto"/>
        <w:tblInd w:w="108" w:type="dxa"/>
        <w:tblLayout w:type="fixed"/>
        <w:tblLook w:val="04A0" w:firstRow="1" w:lastRow="0" w:firstColumn="1" w:lastColumn="0" w:noHBand="0" w:noVBand="1"/>
      </w:tblPr>
      <w:tblGrid>
        <w:gridCol w:w="1701"/>
        <w:gridCol w:w="7230"/>
      </w:tblGrid>
      <w:tr w:rsidR="00D235DD" w:rsidRPr="00C8579C" w14:paraId="13686165" w14:textId="77777777" w:rsidTr="005B0135">
        <w:tc>
          <w:tcPr>
            <w:tcW w:w="1701" w:type="dxa"/>
            <w:shd w:val="clear" w:color="auto" w:fill="auto"/>
          </w:tcPr>
          <w:p w14:paraId="42D5B2F3" w14:textId="77777777" w:rsidR="00D235DD" w:rsidRPr="00C8579C" w:rsidRDefault="00D235DD" w:rsidP="0027264A">
            <w:pPr>
              <w:keepLines/>
              <w:widowControl w:val="0"/>
              <w:tabs>
                <w:tab w:val="left" w:pos="1702"/>
              </w:tabs>
              <w:ind w:left="-108"/>
              <w:jc w:val="both"/>
              <w:rPr>
                <w:rFonts w:ascii="Tahoma" w:hAnsi="Tahoma" w:cs="Tahoma"/>
                <w:b/>
              </w:rPr>
            </w:pPr>
            <w:r w:rsidRPr="00C8579C">
              <w:rPr>
                <w:rFonts w:ascii="Tahoma" w:hAnsi="Tahoma" w:cs="Tahoma"/>
                <w:b/>
              </w:rPr>
              <w:t>NAROČNIK:</w:t>
            </w:r>
          </w:p>
        </w:tc>
        <w:tc>
          <w:tcPr>
            <w:tcW w:w="7230" w:type="dxa"/>
            <w:shd w:val="clear" w:color="auto" w:fill="auto"/>
          </w:tcPr>
          <w:p w14:paraId="1B3EFF47" w14:textId="77777777" w:rsidR="00D235DD" w:rsidRDefault="00D235DD" w:rsidP="0027264A">
            <w:pPr>
              <w:keepLines/>
              <w:widowControl w:val="0"/>
              <w:tabs>
                <w:tab w:val="left" w:pos="1702"/>
              </w:tabs>
              <w:ind w:left="-108"/>
              <w:jc w:val="both"/>
              <w:rPr>
                <w:rFonts w:ascii="Tahoma" w:hAnsi="Tahoma" w:cs="Tahoma"/>
              </w:rPr>
            </w:pPr>
            <w:r w:rsidRPr="00696074">
              <w:rPr>
                <w:rFonts w:ascii="Tahoma" w:hAnsi="Tahoma" w:cs="Tahoma"/>
                <w:b/>
              </w:rPr>
              <w:t>Ž</w:t>
            </w:r>
            <w:r>
              <w:rPr>
                <w:rFonts w:ascii="Tahoma" w:hAnsi="Tahoma" w:cs="Tahoma"/>
                <w:b/>
              </w:rPr>
              <w:t>ale</w:t>
            </w:r>
            <w:r w:rsidRPr="00696074">
              <w:rPr>
                <w:rFonts w:ascii="Tahoma" w:hAnsi="Tahoma" w:cs="Tahoma"/>
                <w:b/>
              </w:rPr>
              <w:t xml:space="preserve"> Javno podjetje, d.o.o.,</w:t>
            </w:r>
            <w:r w:rsidRPr="00696074">
              <w:rPr>
                <w:rFonts w:ascii="Tahoma" w:hAnsi="Tahoma" w:cs="Tahoma"/>
              </w:rPr>
              <w:t xml:space="preserve"> Med hmeljniki 2, 1000 Ljubljana,</w:t>
            </w:r>
          </w:p>
          <w:p w14:paraId="5AD408F4" w14:textId="77777777" w:rsidR="00D235DD" w:rsidRPr="00696074" w:rsidRDefault="00D235DD" w:rsidP="0027264A">
            <w:pPr>
              <w:keepLines/>
              <w:widowControl w:val="0"/>
              <w:tabs>
                <w:tab w:val="left" w:pos="1702"/>
              </w:tabs>
              <w:ind w:left="-108"/>
              <w:jc w:val="both"/>
              <w:rPr>
                <w:rFonts w:ascii="Tahoma" w:hAnsi="Tahoma" w:cs="Tahoma"/>
              </w:rPr>
            </w:pPr>
            <w:r w:rsidRPr="00696074">
              <w:rPr>
                <w:rFonts w:ascii="Tahoma" w:hAnsi="Tahoma" w:cs="Tahoma"/>
              </w:rPr>
              <w:t xml:space="preserve">ki ga zastopa </w:t>
            </w:r>
            <w:r w:rsidRPr="009938AD">
              <w:rPr>
                <w:rFonts w:ascii="Tahoma" w:hAnsi="Tahoma" w:cs="Tahoma"/>
                <w:b/>
              </w:rPr>
              <w:t xml:space="preserve">direktor </w:t>
            </w:r>
            <w:r w:rsidRPr="00696074">
              <w:rPr>
                <w:rFonts w:ascii="Tahoma" w:hAnsi="Tahoma" w:cs="Tahoma"/>
                <w:b/>
              </w:rPr>
              <w:t>mag</w:t>
            </w:r>
            <w:r w:rsidRPr="00696074">
              <w:rPr>
                <w:rFonts w:ascii="Tahoma" w:hAnsi="Tahoma" w:cs="Tahoma"/>
              </w:rPr>
              <w:t xml:space="preserve">. </w:t>
            </w:r>
            <w:r w:rsidRPr="00696074">
              <w:rPr>
                <w:rFonts w:ascii="Tahoma" w:hAnsi="Tahoma" w:cs="Tahoma"/>
                <w:b/>
              </w:rPr>
              <w:t>Robert Martinčič</w:t>
            </w:r>
          </w:p>
        </w:tc>
      </w:tr>
      <w:tr w:rsidR="00D235DD" w:rsidRPr="00C8579C" w14:paraId="075A485B" w14:textId="77777777" w:rsidTr="005B0135">
        <w:tc>
          <w:tcPr>
            <w:tcW w:w="1701" w:type="dxa"/>
            <w:shd w:val="clear" w:color="auto" w:fill="auto"/>
          </w:tcPr>
          <w:p w14:paraId="266D109F" w14:textId="77777777" w:rsidR="00D235DD" w:rsidRPr="00C8579C" w:rsidRDefault="00D235DD" w:rsidP="0027264A">
            <w:pPr>
              <w:keepLines/>
              <w:widowControl w:val="0"/>
              <w:tabs>
                <w:tab w:val="left" w:pos="1702"/>
              </w:tabs>
              <w:jc w:val="both"/>
              <w:rPr>
                <w:rFonts w:ascii="Tahoma" w:hAnsi="Tahoma" w:cs="Tahoma"/>
              </w:rPr>
            </w:pPr>
          </w:p>
        </w:tc>
        <w:tc>
          <w:tcPr>
            <w:tcW w:w="7230" w:type="dxa"/>
            <w:shd w:val="clear" w:color="auto" w:fill="auto"/>
          </w:tcPr>
          <w:p w14:paraId="41236EB1" w14:textId="77777777" w:rsidR="00D235DD" w:rsidRPr="00C8579C" w:rsidRDefault="00D235DD" w:rsidP="0027264A">
            <w:pPr>
              <w:keepLines/>
              <w:widowControl w:val="0"/>
              <w:tabs>
                <w:tab w:val="left" w:pos="1702"/>
              </w:tabs>
              <w:ind w:left="-108"/>
              <w:jc w:val="both"/>
              <w:rPr>
                <w:rFonts w:ascii="Tahoma" w:hAnsi="Tahoma" w:cs="Tahoma"/>
              </w:rPr>
            </w:pPr>
          </w:p>
        </w:tc>
      </w:tr>
      <w:tr w:rsidR="00D235DD" w:rsidRPr="00C8579C" w14:paraId="5F0F64FE" w14:textId="77777777" w:rsidTr="005B0135">
        <w:tc>
          <w:tcPr>
            <w:tcW w:w="1701" w:type="dxa"/>
            <w:shd w:val="clear" w:color="auto" w:fill="auto"/>
          </w:tcPr>
          <w:p w14:paraId="2D968C8C" w14:textId="77777777" w:rsidR="00D235DD" w:rsidRPr="00C8579C" w:rsidRDefault="00D235DD" w:rsidP="0027264A">
            <w:pPr>
              <w:keepLines/>
              <w:widowControl w:val="0"/>
              <w:tabs>
                <w:tab w:val="left" w:pos="1702"/>
              </w:tabs>
              <w:jc w:val="both"/>
              <w:rPr>
                <w:rFonts w:ascii="Tahoma" w:hAnsi="Tahoma" w:cs="Tahoma"/>
              </w:rPr>
            </w:pPr>
          </w:p>
        </w:tc>
        <w:tc>
          <w:tcPr>
            <w:tcW w:w="7230" w:type="dxa"/>
            <w:shd w:val="clear" w:color="auto" w:fill="auto"/>
          </w:tcPr>
          <w:p w14:paraId="039AA743" w14:textId="77777777" w:rsidR="00D235DD" w:rsidRPr="00C8579C" w:rsidRDefault="00D235DD" w:rsidP="0027264A">
            <w:pPr>
              <w:keepLines/>
              <w:widowControl w:val="0"/>
              <w:tabs>
                <w:tab w:val="left" w:pos="1702"/>
              </w:tabs>
              <w:ind w:left="-108"/>
              <w:jc w:val="both"/>
              <w:rPr>
                <w:rFonts w:ascii="Tahoma" w:hAnsi="Tahoma" w:cs="Tahoma"/>
              </w:rPr>
            </w:pPr>
            <w:r w:rsidRPr="00C8579C">
              <w:rPr>
                <w:rFonts w:ascii="Tahoma" w:hAnsi="Tahoma" w:cs="Tahoma"/>
              </w:rPr>
              <w:t>identifikacijska številka za DDV: SI</w:t>
            </w:r>
            <w:r>
              <w:rPr>
                <w:rFonts w:ascii="Tahoma" w:hAnsi="Tahoma" w:cs="Tahoma"/>
              </w:rPr>
              <w:t>39470628</w:t>
            </w:r>
          </w:p>
        </w:tc>
      </w:tr>
      <w:tr w:rsidR="00D235DD" w:rsidRPr="00C8579C" w14:paraId="436C957E" w14:textId="77777777" w:rsidTr="005B0135">
        <w:tc>
          <w:tcPr>
            <w:tcW w:w="1701" w:type="dxa"/>
            <w:shd w:val="clear" w:color="auto" w:fill="auto"/>
          </w:tcPr>
          <w:p w14:paraId="6CA25231" w14:textId="77777777" w:rsidR="00D235DD" w:rsidRPr="00C8579C" w:rsidRDefault="00D235DD" w:rsidP="0027264A">
            <w:pPr>
              <w:keepLines/>
              <w:widowControl w:val="0"/>
              <w:tabs>
                <w:tab w:val="left" w:pos="1702"/>
              </w:tabs>
              <w:jc w:val="both"/>
              <w:rPr>
                <w:rFonts w:ascii="Tahoma" w:hAnsi="Tahoma" w:cs="Tahoma"/>
              </w:rPr>
            </w:pPr>
          </w:p>
        </w:tc>
        <w:tc>
          <w:tcPr>
            <w:tcW w:w="7230" w:type="dxa"/>
            <w:shd w:val="clear" w:color="auto" w:fill="auto"/>
          </w:tcPr>
          <w:p w14:paraId="2A380D8D" w14:textId="77777777" w:rsidR="00D235DD" w:rsidRPr="00C8579C" w:rsidRDefault="00D235DD" w:rsidP="0027264A">
            <w:pPr>
              <w:keepLines/>
              <w:widowControl w:val="0"/>
              <w:tabs>
                <w:tab w:val="left" w:pos="1702"/>
              </w:tabs>
              <w:ind w:left="-108"/>
              <w:jc w:val="both"/>
              <w:rPr>
                <w:rFonts w:ascii="Tahoma" w:hAnsi="Tahoma" w:cs="Tahoma"/>
              </w:rPr>
            </w:pPr>
            <w:r w:rsidRPr="00C8579C">
              <w:rPr>
                <w:rFonts w:ascii="Tahoma" w:hAnsi="Tahoma" w:cs="Tahoma"/>
              </w:rPr>
              <w:t xml:space="preserve">matična številka:                    </w:t>
            </w:r>
            <w:r>
              <w:rPr>
                <w:rFonts w:ascii="Tahoma" w:hAnsi="Tahoma" w:cs="Tahoma"/>
              </w:rPr>
              <w:t xml:space="preserve"> </w:t>
            </w:r>
            <w:r w:rsidRPr="00C8579C">
              <w:rPr>
                <w:rFonts w:ascii="Tahoma" w:hAnsi="Tahoma" w:cs="Tahoma"/>
              </w:rPr>
              <w:t xml:space="preserve"> </w:t>
            </w:r>
            <w:r>
              <w:rPr>
                <w:rFonts w:ascii="Tahoma" w:hAnsi="Tahoma" w:cs="Tahoma"/>
              </w:rPr>
              <w:t>5015669000</w:t>
            </w:r>
          </w:p>
        </w:tc>
      </w:tr>
      <w:tr w:rsidR="00D235DD" w:rsidRPr="00C8579C" w14:paraId="7B896D2E" w14:textId="77777777" w:rsidTr="005B0135">
        <w:tc>
          <w:tcPr>
            <w:tcW w:w="1701" w:type="dxa"/>
            <w:shd w:val="clear" w:color="auto" w:fill="auto"/>
          </w:tcPr>
          <w:p w14:paraId="37AFD040" w14:textId="77777777" w:rsidR="00D235DD" w:rsidRPr="00C8579C" w:rsidRDefault="00D235DD" w:rsidP="0027264A">
            <w:pPr>
              <w:keepLines/>
              <w:widowControl w:val="0"/>
              <w:tabs>
                <w:tab w:val="left" w:pos="1702"/>
              </w:tabs>
              <w:jc w:val="both"/>
              <w:rPr>
                <w:rFonts w:ascii="Tahoma" w:hAnsi="Tahoma" w:cs="Tahoma"/>
              </w:rPr>
            </w:pPr>
          </w:p>
        </w:tc>
        <w:tc>
          <w:tcPr>
            <w:tcW w:w="7230" w:type="dxa"/>
            <w:shd w:val="clear" w:color="auto" w:fill="auto"/>
          </w:tcPr>
          <w:p w14:paraId="6ED4FA0B" w14:textId="77777777" w:rsidR="00D235DD" w:rsidRPr="00C8579C" w:rsidRDefault="00D235DD" w:rsidP="0027264A">
            <w:pPr>
              <w:keepLines/>
              <w:widowControl w:val="0"/>
              <w:tabs>
                <w:tab w:val="left" w:pos="1702"/>
              </w:tabs>
              <w:ind w:left="-108"/>
              <w:jc w:val="both"/>
              <w:rPr>
                <w:rFonts w:ascii="Tahoma" w:hAnsi="Tahoma" w:cs="Tahoma"/>
              </w:rPr>
            </w:pPr>
          </w:p>
        </w:tc>
      </w:tr>
      <w:tr w:rsidR="00D235DD" w:rsidRPr="00C8579C" w14:paraId="36FE3EA9" w14:textId="77777777" w:rsidTr="005B0135">
        <w:tc>
          <w:tcPr>
            <w:tcW w:w="1701" w:type="dxa"/>
            <w:shd w:val="clear" w:color="auto" w:fill="auto"/>
          </w:tcPr>
          <w:p w14:paraId="622E8135" w14:textId="77777777" w:rsidR="00D235DD" w:rsidRPr="00C8579C" w:rsidRDefault="00D235DD" w:rsidP="0027264A">
            <w:pPr>
              <w:keepLines/>
              <w:widowControl w:val="0"/>
              <w:tabs>
                <w:tab w:val="left" w:pos="1702"/>
              </w:tabs>
              <w:jc w:val="both"/>
              <w:rPr>
                <w:rFonts w:ascii="Tahoma" w:hAnsi="Tahoma" w:cs="Tahoma"/>
              </w:rPr>
            </w:pPr>
          </w:p>
        </w:tc>
        <w:tc>
          <w:tcPr>
            <w:tcW w:w="7230" w:type="dxa"/>
            <w:shd w:val="clear" w:color="auto" w:fill="auto"/>
          </w:tcPr>
          <w:p w14:paraId="2D1FC611" w14:textId="77777777" w:rsidR="00D235DD" w:rsidRPr="00C8579C" w:rsidRDefault="00D235DD" w:rsidP="0027264A">
            <w:pPr>
              <w:keepLines/>
              <w:widowControl w:val="0"/>
              <w:tabs>
                <w:tab w:val="left" w:pos="1702"/>
              </w:tabs>
              <w:ind w:left="-108"/>
              <w:jc w:val="both"/>
              <w:rPr>
                <w:rFonts w:ascii="Tahoma" w:hAnsi="Tahoma" w:cs="Tahoma"/>
              </w:rPr>
            </w:pPr>
            <w:r w:rsidRPr="00C8579C">
              <w:rPr>
                <w:rFonts w:ascii="Tahoma" w:hAnsi="Tahoma" w:cs="Tahoma"/>
              </w:rPr>
              <w:t>(v nadaljevanju: naročnik)</w:t>
            </w:r>
          </w:p>
        </w:tc>
      </w:tr>
    </w:tbl>
    <w:p w14:paraId="52B6B3FB" w14:textId="77777777" w:rsidR="00D235DD" w:rsidRPr="00C8579C" w:rsidRDefault="00D235DD" w:rsidP="0027264A">
      <w:pPr>
        <w:keepLines/>
        <w:widowControl w:val="0"/>
        <w:tabs>
          <w:tab w:val="left" w:pos="1843"/>
        </w:tabs>
        <w:ind w:left="1701" w:hanging="1701"/>
        <w:jc w:val="both"/>
        <w:rPr>
          <w:rFonts w:ascii="Tahoma" w:hAnsi="Tahoma" w:cs="Tahoma"/>
        </w:rPr>
      </w:pPr>
    </w:p>
    <w:p w14:paraId="4623952D" w14:textId="77777777" w:rsidR="00D235DD" w:rsidRPr="00C8579C" w:rsidRDefault="00D235DD" w:rsidP="0027264A">
      <w:pPr>
        <w:keepLines/>
        <w:widowControl w:val="0"/>
        <w:tabs>
          <w:tab w:val="left" w:pos="1702"/>
        </w:tabs>
        <w:rPr>
          <w:rFonts w:ascii="Tahoma" w:hAnsi="Tahoma" w:cs="Tahoma"/>
        </w:rPr>
      </w:pPr>
      <w:r w:rsidRPr="00C8579C">
        <w:rPr>
          <w:rFonts w:ascii="Tahoma" w:hAnsi="Tahoma" w:cs="Tahoma"/>
        </w:rPr>
        <w:t xml:space="preserve">ter </w:t>
      </w:r>
    </w:p>
    <w:p w14:paraId="5E1EB5E3" w14:textId="77777777" w:rsidR="00D235DD" w:rsidRPr="00C8579C" w:rsidRDefault="00D235DD" w:rsidP="0027264A">
      <w:pPr>
        <w:keepLines/>
        <w:widowControl w:val="0"/>
        <w:tabs>
          <w:tab w:val="left" w:pos="1702"/>
        </w:tabs>
        <w:rPr>
          <w:rFonts w:ascii="Tahoma" w:hAnsi="Tahoma" w:cs="Tahoma"/>
          <w:b/>
        </w:rPr>
      </w:pPr>
    </w:p>
    <w:tbl>
      <w:tblPr>
        <w:tblW w:w="0" w:type="auto"/>
        <w:tblInd w:w="108" w:type="dxa"/>
        <w:tblLayout w:type="fixed"/>
        <w:tblLook w:val="04A0" w:firstRow="1" w:lastRow="0" w:firstColumn="1" w:lastColumn="0" w:noHBand="0" w:noVBand="1"/>
      </w:tblPr>
      <w:tblGrid>
        <w:gridCol w:w="1701"/>
        <w:gridCol w:w="7088"/>
      </w:tblGrid>
      <w:tr w:rsidR="00D235DD" w:rsidRPr="00C8579C" w14:paraId="6E46CAA6" w14:textId="77777777" w:rsidTr="005B0135">
        <w:tc>
          <w:tcPr>
            <w:tcW w:w="1701" w:type="dxa"/>
            <w:shd w:val="clear" w:color="auto" w:fill="auto"/>
          </w:tcPr>
          <w:p w14:paraId="5B34BDCC" w14:textId="77777777" w:rsidR="00D235DD" w:rsidRPr="00C8579C" w:rsidRDefault="00D235DD" w:rsidP="0027264A">
            <w:pPr>
              <w:keepLines/>
              <w:widowControl w:val="0"/>
              <w:tabs>
                <w:tab w:val="left" w:pos="1702"/>
              </w:tabs>
              <w:ind w:left="-108"/>
              <w:jc w:val="both"/>
              <w:rPr>
                <w:rFonts w:ascii="Tahoma" w:hAnsi="Tahoma" w:cs="Tahoma"/>
                <w:b/>
              </w:rPr>
            </w:pPr>
            <w:r w:rsidRPr="00C8579C">
              <w:rPr>
                <w:rFonts w:ascii="Tahoma" w:hAnsi="Tahoma" w:cs="Tahoma"/>
                <w:b/>
              </w:rPr>
              <w:t>IZVAJALEC:</w:t>
            </w:r>
          </w:p>
        </w:tc>
        <w:tc>
          <w:tcPr>
            <w:tcW w:w="7088" w:type="dxa"/>
            <w:shd w:val="clear" w:color="auto" w:fill="auto"/>
          </w:tcPr>
          <w:p w14:paraId="11623060" w14:textId="77777777" w:rsidR="00D235DD" w:rsidRPr="00C8579C" w:rsidRDefault="00D235DD" w:rsidP="0027264A">
            <w:pPr>
              <w:keepLines/>
              <w:widowControl w:val="0"/>
              <w:tabs>
                <w:tab w:val="left" w:pos="1702"/>
              </w:tabs>
              <w:ind w:left="-108" w:right="-142"/>
              <w:jc w:val="both"/>
              <w:rPr>
                <w:rFonts w:ascii="Tahoma" w:hAnsi="Tahoma" w:cs="Tahoma"/>
              </w:rPr>
            </w:pPr>
            <w:r>
              <w:rPr>
                <w:rFonts w:ascii="Tahoma" w:hAnsi="Tahoma" w:cs="Tahoma"/>
              </w:rPr>
              <w:t>________________________,</w:t>
            </w:r>
          </w:p>
          <w:p w14:paraId="7EE6909D" w14:textId="77777777" w:rsidR="00D235DD" w:rsidRPr="00C8579C" w:rsidRDefault="00D235DD" w:rsidP="0027264A">
            <w:pPr>
              <w:keepLines/>
              <w:widowControl w:val="0"/>
              <w:tabs>
                <w:tab w:val="left" w:pos="1702"/>
              </w:tabs>
              <w:ind w:left="-108" w:right="-142"/>
              <w:jc w:val="both"/>
              <w:rPr>
                <w:rFonts w:ascii="Tahoma" w:hAnsi="Tahoma" w:cs="Tahoma"/>
              </w:rPr>
            </w:pPr>
            <w:r w:rsidRPr="00C8579C">
              <w:rPr>
                <w:rFonts w:ascii="Tahoma" w:hAnsi="Tahoma" w:cs="Tahoma"/>
              </w:rPr>
              <w:t xml:space="preserve">ki </w:t>
            </w:r>
            <w:r>
              <w:rPr>
                <w:rFonts w:ascii="Tahoma" w:hAnsi="Tahoma" w:cs="Tahoma"/>
              </w:rPr>
              <w:t xml:space="preserve">ga zastopa </w:t>
            </w:r>
            <w:r w:rsidRPr="00A8072F">
              <w:rPr>
                <w:rFonts w:ascii="Tahoma" w:hAnsi="Tahoma" w:cs="Tahoma"/>
                <w:b/>
              </w:rPr>
              <w:t xml:space="preserve">direktor </w:t>
            </w:r>
            <w:r>
              <w:rPr>
                <w:rFonts w:ascii="Tahoma" w:hAnsi="Tahoma" w:cs="Tahoma"/>
                <w:b/>
              </w:rPr>
              <w:t>_______________</w:t>
            </w:r>
          </w:p>
        </w:tc>
      </w:tr>
      <w:tr w:rsidR="00D235DD" w:rsidRPr="00C8579C" w14:paraId="5D32BF7D" w14:textId="77777777" w:rsidTr="005B0135">
        <w:tc>
          <w:tcPr>
            <w:tcW w:w="1701" w:type="dxa"/>
            <w:shd w:val="clear" w:color="auto" w:fill="auto"/>
          </w:tcPr>
          <w:p w14:paraId="2CD926A3" w14:textId="77777777" w:rsidR="00D235DD" w:rsidRPr="00C8579C" w:rsidRDefault="00D235DD" w:rsidP="0027264A">
            <w:pPr>
              <w:keepLines/>
              <w:widowControl w:val="0"/>
              <w:tabs>
                <w:tab w:val="left" w:pos="1702"/>
              </w:tabs>
              <w:jc w:val="both"/>
              <w:rPr>
                <w:rFonts w:ascii="Tahoma" w:hAnsi="Tahoma" w:cs="Tahoma"/>
              </w:rPr>
            </w:pPr>
          </w:p>
        </w:tc>
        <w:tc>
          <w:tcPr>
            <w:tcW w:w="7088" w:type="dxa"/>
            <w:shd w:val="clear" w:color="auto" w:fill="auto"/>
          </w:tcPr>
          <w:p w14:paraId="21ABF716" w14:textId="77777777" w:rsidR="00D235DD" w:rsidRPr="00C8579C" w:rsidRDefault="00D235DD" w:rsidP="0027264A">
            <w:pPr>
              <w:keepLines/>
              <w:widowControl w:val="0"/>
              <w:tabs>
                <w:tab w:val="left" w:pos="1702"/>
              </w:tabs>
              <w:ind w:left="-108" w:right="-142"/>
              <w:jc w:val="both"/>
              <w:rPr>
                <w:rFonts w:ascii="Tahoma" w:hAnsi="Tahoma" w:cs="Tahoma"/>
              </w:rPr>
            </w:pPr>
          </w:p>
        </w:tc>
      </w:tr>
      <w:tr w:rsidR="00D235DD" w:rsidRPr="00C8579C" w14:paraId="77B99D87" w14:textId="77777777" w:rsidTr="005B0135">
        <w:tc>
          <w:tcPr>
            <w:tcW w:w="1701" w:type="dxa"/>
            <w:shd w:val="clear" w:color="auto" w:fill="auto"/>
          </w:tcPr>
          <w:p w14:paraId="7EE8F699" w14:textId="77777777" w:rsidR="00D235DD" w:rsidRPr="00C8579C" w:rsidRDefault="00D235DD" w:rsidP="0027264A">
            <w:pPr>
              <w:keepLines/>
              <w:widowControl w:val="0"/>
              <w:tabs>
                <w:tab w:val="left" w:pos="1702"/>
              </w:tabs>
              <w:jc w:val="both"/>
              <w:rPr>
                <w:rFonts w:ascii="Tahoma" w:hAnsi="Tahoma" w:cs="Tahoma"/>
              </w:rPr>
            </w:pPr>
          </w:p>
        </w:tc>
        <w:tc>
          <w:tcPr>
            <w:tcW w:w="7088" w:type="dxa"/>
            <w:shd w:val="clear" w:color="auto" w:fill="auto"/>
          </w:tcPr>
          <w:p w14:paraId="4A4943C4" w14:textId="77777777" w:rsidR="00D235DD" w:rsidRPr="00C8579C" w:rsidRDefault="00D235DD" w:rsidP="0027264A">
            <w:pPr>
              <w:keepLines/>
              <w:widowControl w:val="0"/>
              <w:tabs>
                <w:tab w:val="left" w:pos="1702"/>
              </w:tabs>
              <w:ind w:left="-108" w:right="-142"/>
              <w:jc w:val="both"/>
              <w:rPr>
                <w:rFonts w:ascii="Tahoma" w:hAnsi="Tahoma" w:cs="Tahoma"/>
              </w:rPr>
            </w:pPr>
            <w:r w:rsidRPr="00C8579C">
              <w:rPr>
                <w:rFonts w:ascii="Tahoma" w:hAnsi="Tahoma" w:cs="Tahoma"/>
              </w:rPr>
              <w:t>identi</w:t>
            </w:r>
            <w:r>
              <w:rPr>
                <w:rFonts w:ascii="Tahoma" w:hAnsi="Tahoma" w:cs="Tahoma"/>
              </w:rPr>
              <w:t xml:space="preserve">fikacijska številka za DDV: </w:t>
            </w:r>
          </w:p>
        </w:tc>
      </w:tr>
      <w:tr w:rsidR="00D235DD" w:rsidRPr="00C8579C" w14:paraId="3414C80E" w14:textId="77777777" w:rsidTr="005B0135">
        <w:tc>
          <w:tcPr>
            <w:tcW w:w="1701" w:type="dxa"/>
            <w:shd w:val="clear" w:color="auto" w:fill="auto"/>
          </w:tcPr>
          <w:p w14:paraId="26DD3064" w14:textId="77777777" w:rsidR="00D235DD" w:rsidRPr="00C8579C" w:rsidRDefault="00D235DD" w:rsidP="0027264A">
            <w:pPr>
              <w:keepLines/>
              <w:widowControl w:val="0"/>
              <w:tabs>
                <w:tab w:val="left" w:pos="1702"/>
              </w:tabs>
              <w:jc w:val="both"/>
              <w:rPr>
                <w:rFonts w:ascii="Tahoma" w:hAnsi="Tahoma" w:cs="Tahoma"/>
              </w:rPr>
            </w:pPr>
          </w:p>
        </w:tc>
        <w:tc>
          <w:tcPr>
            <w:tcW w:w="7088" w:type="dxa"/>
            <w:shd w:val="clear" w:color="auto" w:fill="auto"/>
          </w:tcPr>
          <w:p w14:paraId="0E9638FC" w14:textId="77777777" w:rsidR="00D235DD" w:rsidRPr="00C8579C" w:rsidRDefault="00D235DD" w:rsidP="0027264A">
            <w:pPr>
              <w:keepLines/>
              <w:widowControl w:val="0"/>
              <w:tabs>
                <w:tab w:val="left" w:pos="1702"/>
              </w:tabs>
              <w:ind w:left="-108" w:right="-142"/>
              <w:jc w:val="both"/>
              <w:rPr>
                <w:rFonts w:ascii="Tahoma" w:hAnsi="Tahoma" w:cs="Tahoma"/>
              </w:rPr>
            </w:pPr>
            <w:r w:rsidRPr="00C8579C">
              <w:rPr>
                <w:rFonts w:ascii="Tahoma" w:hAnsi="Tahoma" w:cs="Tahoma"/>
              </w:rPr>
              <w:t xml:space="preserve">matična številka:                      </w:t>
            </w:r>
          </w:p>
        </w:tc>
      </w:tr>
      <w:tr w:rsidR="00D235DD" w:rsidRPr="00C8579C" w14:paraId="538AD3DC" w14:textId="77777777" w:rsidTr="005B0135">
        <w:tc>
          <w:tcPr>
            <w:tcW w:w="1701" w:type="dxa"/>
            <w:shd w:val="clear" w:color="auto" w:fill="auto"/>
          </w:tcPr>
          <w:p w14:paraId="1C4B96E2" w14:textId="77777777" w:rsidR="00D235DD" w:rsidRPr="00C8579C" w:rsidRDefault="00D235DD" w:rsidP="0027264A">
            <w:pPr>
              <w:keepLines/>
              <w:widowControl w:val="0"/>
              <w:tabs>
                <w:tab w:val="left" w:pos="1702"/>
              </w:tabs>
              <w:jc w:val="both"/>
              <w:rPr>
                <w:rFonts w:ascii="Tahoma" w:hAnsi="Tahoma" w:cs="Tahoma"/>
              </w:rPr>
            </w:pPr>
          </w:p>
        </w:tc>
        <w:tc>
          <w:tcPr>
            <w:tcW w:w="7088" w:type="dxa"/>
            <w:shd w:val="clear" w:color="auto" w:fill="auto"/>
          </w:tcPr>
          <w:p w14:paraId="1AE80EC1" w14:textId="77777777" w:rsidR="00D235DD" w:rsidRPr="00C8579C" w:rsidRDefault="00D235DD" w:rsidP="0027264A">
            <w:pPr>
              <w:keepLines/>
              <w:widowControl w:val="0"/>
              <w:tabs>
                <w:tab w:val="left" w:pos="1702"/>
              </w:tabs>
              <w:ind w:left="-108" w:right="-142"/>
              <w:jc w:val="both"/>
              <w:rPr>
                <w:rFonts w:ascii="Tahoma" w:hAnsi="Tahoma" w:cs="Tahoma"/>
              </w:rPr>
            </w:pPr>
          </w:p>
        </w:tc>
      </w:tr>
      <w:tr w:rsidR="00D235DD" w:rsidRPr="00C8579C" w14:paraId="49A45177" w14:textId="77777777" w:rsidTr="005B0135">
        <w:tc>
          <w:tcPr>
            <w:tcW w:w="1701" w:type="dxa"/>
            <w:shd w:val="clear" w:color="auto" w:fill="auto"/>
          </w:tcPr>
          <w:p w14:paraId="0FEE7F48" w14:textId="77777777" w:rsidR="00D235DD" w:rsidRPr="00C8579C" w:rsidRDefault="00D235DD" w:rsidP="0027264A">
            <w:pPr>
              <w:keepLines/>
              <w:widowControl w:val="0"/>
              <w:tabs>
                <w:tab w:val="left" w:pos="1702"/>
              </w:tabs>
              <w:jc w:val="both"/>
              <w:rPr>
                <w:rFonts w:ascii="Tahoma" w:hAnsi="Tahoma" w:cs="Tahoma"/>
              </w:rPr>
            </w:pPr>
          </w:p>
        </w:tc>
        <w:tc>
          <w:tcPr>
            <w:tcW w:w="7088" w:type="dxa"/>
            <w:shd w:val="clear" w:color="auto" w:fill="auto"/>
          </w:tcPr>
          <w:p w14:paraId="4B95B743" w14:textId="77777777" w:rsidR="00D235DD" w:rsidRPr="00C8579C" w:rsidRDefault="00D235DD" w:rsidP="0027264A">
            <w:pPr>
              <w:keepLines/>
              <w:widowControl w:val="0"/>
              <w:tabs>
                <w:tab w:val="left" w:pos="1702"/>
              </w:tabs>
              <w:ind w:left="-108" w:right="-142"/>
              <w:jc w:val="both"/>
              <w:rPr>
                <w:rFonts w:ascii="Tahoma" w:hAnsi="Tahoma" w:cs="Tahoma"/>
              </w:rPr>
            </w:pPr>
            <w:r w:rsidRPr="00C8579C">
              <w:rPr>
                <w:rFonts w:ascii="Tahoma" w:hAnsi="Tahoma" w:cs="Tahoma"/>
              </w:rPr>
              <w:t>(v nadaljevanju: izvajalec).</w:t>
            </w:r>
          </w:p>
        </w:tc>
      </w:tr>
    </w:tbl>
    <w:p w14:paraId="3FD6310D" w14:textId="77777777" w:rsidR="00D235DD" w:rsidRDefault="00D235DD" w:rsidP="0027264A">
      <w:pPr>
        <w:keepLines/>
        <w:widowControl w:val="0"/>
        <w:tabs>
          <w:tab w:val="left" w:pos="709"/>
          <w:tab w:val="left" w:pos="1702"/>
        </w:tabs>
        <w:rPr>
          <w:rFonts w:ascii="Tahoma" w:hAnsi="Tahoma" w:cs="Tahoma"/>
        </w:rPr>
      </w:pPr>
    </w:p>
    <w:p w14:paraId="17248C01" w14:textId="77777777" w:rsidR="00D235DD" w:rsidRPr="00C8579C" w:rsidRDefault="00D235DD" w:rsidP="0027264A">
      <w:pPr>
        <w:keepLines/>
        <w:widowControl w:val="0"/>
        <w:tabs>
          <w:tab w:val="left" w:pos="709"/>
          <w:tab w:val="left" w:pos="1702"/>
        </w:tabs>
        <w:rPr>
          <w:rFonts w:ascii="Tahoma" w:hAnsi="Tahoma" w:cs="Tahoma"/>
        </w:rPr>
      </w:pPr>
    </w:p>
    <w:p w14:paraId="701BB264" w14:textId="77777777" w:rsidR="00D235DD" w:rsidRPr="00C8579C" w:rsidRDefault="00D235DD" w:rsidP="0027264A">
      <w:pPr>
        <w:keepLines/>
        <w:widowControl w:val="0"/>
        <w:tabs>
          <w:tab w:val="left" w:pos="851"/>
          <w:tab w:val="left" w:pos="1702"/>
        </w:tabs>
        <w:jc w:val="both"/>
        <w:rPr>
          <w:rFonts w:ascii="Tahoma" w:hAnsi="Tahoma" w:cs="Tahoma"/>
          <w:b/>
        </w:rPr>
      </w:pPr>
      <w:r w:rsidRPr="00C8579C">
        <w:rPr>
          <w:rFonts w:ascii="Tahoma" w:hAnsi="Tahoma" w:cs="Tahoma"/>
          <w:b/>
        </w:rPr>
        <w:t>I.</w:t>
      </w:r>
      <w:r w:rsidRPr="00C8579C">
        <w:rPr>
          <w:rFonts w:ascii="Tahoma" w:hAnsi="Tahoma" w:cs="Tahoma"/>
          <w:b/>
        </w:rPr>
        <w:tab/>
        <w:t>UVODNA DOLOČBA</w:t>
      </w:r>
    </w:p>
    <w:p w14:paraId="719790B9" w14:textId="77777777" w:rsidR="00D235DD" w:rsidRPr="00C8579C" w:rsidRDefault="00D235DD" w:rsidP="0027264A">
      <w:pPr>
        <w:keepLines/>
        <w:widowControl w:val="0"/>
        <w:tabs>
          <w:tab w:val="left" w:pos="709"/>
          <w:tab w:val="left" w:pos="1702"/>
        </w:tabs>
        <w:jc w:val="both"/>
        <w:rPr>
          <w:rFonts w:ascii="Tahoma" w:hAnsi="Tahoma" w:cs="Tahoma"/>
          <w:b/>
        </w:rPr>
      </w:pPr>
    </w:p>
    <w:p w14:paraId="5E9806B6" w14:textId="77777777" w:rsidR="00D235DD" w:rsidRPr="00C8579C" w:rsidRDefault="00D235DD" w:rsidP="0027264A">
      <w:pPr>
        <w:keepLines/>
        <w:widowControl w:val="0"/>
        <w:numPr>
          <w:ilvl w:val="1"/>
          <w:numId w:val="44"/>
        </w:numPr>
        <w:tabs>
          <w:tab w:val="clear" w:pos="1440"/>
        </w:tabs>
        <w:ind w:left="426" w:hanging="426"/>
        <w:jc w:val="center"/>
        <w:rPr>
          <w:rFonts w:ascii="Tahoma" w:hAnsi="Tahoma" w:cs="Tahoma"/>
        </w:rPr>
      </w:pPr>
      <w:r w:rsidRPr="00C8579C">
        <w:rPr>
          <w:rFonts w:ascii="Tahoma" w:hAnsi="Tahoma" w:cs="Tahoma"/>
        </w:rPr>
        <w:t>člen</w:t>
      </w:r>
    </w:p>
    <w:p w14:paraId="0946578D" w14:textId="77777777" w:rsidR="00D235DD" w:rsidRPr="00C8579C" w:rsidRDefault="00D235DD" w:rsidP="0027264A">
      <w:pPr>
        <w:keepLines/>
        <w:widowControl w:val="0"/>
        <w:tabs>
          <w:tab w:val="left" w:pos="1702"/>
        </w:tabs>
        <w:jc w:val="center"/>
        <w:rPr>
          <w:rFonts w:ascii="Tahoma" w:hAnsi="Tahoma" w:cs="Tahoma"/>
        </w:rPr>
      </w:pPr>
    </w:p>
    <w:p w14:paraId="6A99711F" w14:textId="77777777" w:rsidR="00D235DD" w:rsidRDefault="00D235DD" w:rsidP="0027264A">
      <w:pPr>
        <w:keepLines/>
        <w:widowControl w:val="0"/>
        <w:tabs>
          <w:tab w:val="left" w:pos="567"/>
          <w:tab w:val="left" w:pos="851"/>
          <w:tab w:val="left" w:pos="993"/>
        </w:tabs>
        <w:jc w:val="both"/>
        <w:rPr>
          <w:rFonts w:ascii="Tahoma" w:hAnsi="Tahoma" w:cs="Tahoma"/>
        </w:rPr>
      </w:pPr>
      <w:r w:rsidRPr="00C8579C">
        <w:rPr>
          <w:rFonts w:ascii="Tahoma" w:hAnsi="Tahoma" w:cs="Tahoma"/>
        </w:rPr>
        <w:t xml:space="preserve">Stranki tega okvirnega sporazuma ugotavljata, da je JAVNI HOLDING Ljubljana, d.o.o., Verovškova ulica 70, 1000 Ljubljana, na podlagi pooblastila naročnika, izvedel postopek za oddajo javnega naročila št. </w:t>
      </w:r>
      <w:r>
        <w:rPr>
          <w:rFonts w:ascii="Tahoma" w:hAnsi="Tahoma" w:cs="Tahoma"/>
        </w:rPr>
        <w:t>ŽALE-22/23</w:t>
      </w:r>
      <w:r w:rsidRPr="00C8579C">
        <w:rPr>
          <w:rFonts w:ascii="Tahoma" w:hAnsi="Tahoma" w:cs="Tahoma"/>
        </w:rPr>
        <w:t xml:space="preserve"> po postopku</w:t>
      </w:r>
      <w:r>
        <w:rPr>
          <w:rFonts w:ascii="Tahoma" w:hAnsi="Tahoma" w:cs="Tahoma"/>
        </w:rPr>
        <w:t xml:space="preserve"> naročila male vrednosti</w:t>
      </w:r>
      <w:r w:rsidRPr="00C8579C">
        <w:rPr>
          <w:rFonts w:ascii="Tahoma" w:hAnsi="Tahoma" w:cs="Tahoma"/>
        </w:rPr>
        <w:t xml:space="preserve">, v skladu s </w:t>
      </w:r>
      <w:r>
        <w:rPr>
          <w:rFonts w:ascii="Tahoma" w:hAnsi="Tahoma" w:cs="Tahoma"/>
        </w:rPr>
        <w:t>47</w:t>
      </w:r>
      <w:r w:rsidRPr="00C8579C">
        <w:rPr>
          <w:rFonts w:ascii="Tahoma" w:hAnsi="Tahoma" w:cs="Tahoma"/>
        </w:rPr>
        <w:t xml:space="preserve">. členom Zakona o javnem naročanju </w:t>
      </w:r>
      <w:r>
        <w:rPr>
          <w:rFonts w:ascii="Tahoma" w:hAnsi="Tahoma" w:cs="Tahoma"/>
        </w:rPr>
        <w:t>(</w:t>
      </w:r>
      <w:r w:rsidRPr="006662F1">
        <w:rPr>
          <w:rFonts w:ascii="Tahoma" w:hAnsi="Tahoma" w:cs="Tahoma"/>
        </w:rPr>
        <w:t>Ur. l. RS, št. 91/15</w:t>
      </w:r>
      <w:r>
        <w:rPr>
          <w:rFonts w:ascii="Tahoma" w:hAnsi="Tahoma" w:cs="Tahoma"/>
        </w:rPr>
        <w:t xml:space="preserve"> s spremembami; v nadaljevanju: ZJN-3</w:t>
      </w:r>
      <w:r w:rsidRPr="00C8579C">
        <w:rPr>
          <w:rFonts w:ascii="Tahoma" w:hAnsi="Tahoma" w:cs="Tahoma"/>
        </w:rPr>
        <w:t>), objavljen</w:t>
      </w:r>
      <w:r>
        <w:rPr>
          <w:rFonts w:ascii="Tahoma" w:hAnsi="Tahoma" w:cs="Tahoma"/>
        </w:rPr>
        <w:t>o na Portalu javnih naročil dne ____________, pod št. objave __________,</w:t>
      </w:r>
      <w:r w:rsidRPr="00C8579C">
        <w:rPr>
          <w:rFonts w:ascii="Tahoma" w:hAnsi="Tahoma" w:cs="Tahoma"/>
        </w:rPr>
        <w:t xml:space="preserve"> z namenom sklenitve okvirnega sporazuma za »</w:t>
      </w:r>
      <w:r w:rsidR="00BC0725">
        <w:rPr>
          <w:rFonts w:ascii="Tahoma" w:hAnsi="Tahoma" w:cs="Tahoma"/>
          <w:b/>
        </w:rPr>
        <w:t>Š</w:t>
      </w:r>
      <w:r>
        <w:rPr>
          <w:rFonts w:ascii="Tahoma" w:hAnsi="Tahoma" w:cs="Tahoma"/>
          <w:b/>
        </w:rPr>
        <w:t>amotn</w:t>
      </w:r>
      <w:r w:rsidR="00BC0725">
        <w:rPr>
          <w:rFonts w:ascii="Tahoma" w:hAnsi="Tahoma" w:cs="Tahoma"/>
          <w:b/>
        </w:rPr>
        <w:t>e</w:t>
      </w:r>
      <w:r>
        <w:rPr>
          <w:rFonts w:ascii="Tahoma" w:hAnsi="Tahoma" w:cs="Tahoma"/>
          <w:b/>
        </w:rPr>
        <w:t xml:space="preserve"> evidenčn</w:t>
      </w:r>
      <w:r w:rsidR="00BC0725">
        <w:rPr>
          <w:rFonts w:ascii="Tahoma" w:hAnsi="Tahoma" w:cs="Tahoma"/>
          <w:b/>
        </w:rPr>
        <w:t>e</w:t>
      </w:r>
      <w:r>
        <w:rPr>
          <w:rFonts w:ascii="Tahoma" w:hAnsi="Tahoma" w:cs="Tahoma"/>
          <w:b/>
        </w:rPr>
        <w:t xml:space="preserve"> ploščic</w:t>
      </w:r>
      <w:r w:rsidR="00BC0725">
        <w:rPr>
          <w:rFonts w:ascii="Tahoma" w:hAnsi="Tahoma" w:cs="Tahoma"/>
          <w:b/>
        </w:rPr>
        <w:t>e</w:t>
      </w:r>
      <w:r w:rsidRPr="00C8579C">
        <w:rPr>
          <w:rFonts w:ascii="Tahoma" w:hAnsi="Tahoma" w:cs="Tahoma"/>
        </w:rPr>
        <w:t xml:space="preserve">«, v katerem je naročnik izvajalca izbral na podlagi ekonomsko najugodnejše ponudbe in na podlagi pogojev, opredeljenih v razpisni dokumentaciji št. </w:t>
      </w:r>
      <w:r>
        <w:rPr>
          <w:rFonts w:ascii="Tahoma" w:hAnsi="Tahoma" w:cs="Tahoma"/>
        </w:rPr>
        <w:t>ŽALE-22/23.</w:t>
      </w:r>
    </w:p>
    <w:p w14:paraId="1B95953F" w14:textId="77777777" w:rsidR="00D235DD" w:rsidRPr="006662F1" w:rsidRDefault="00D235DD" w:rsidP="0027264A">
      <w:pPr>
        <w:keepLines/>
        <w:widowControl w:val="0"/>
        <w:tabs>
          <w:tab w:val="left" w:pos="567"/>
          <w:tab w:val="left" w:pos="851"/>
          <w:tab w:val="left" w:pos="993"/>
        </w:tabs>
        <w:jc w:val="both"/>
        <w:rPr>
          <w:rFonts w:ascii="Tahoma" w:hAnsi="Tahoma" w:cs="Tahoma"/>
          <w:b/>
        </w:rPr>
      </w:pPr>
    </w:p>
    <w:p w14:paraId="548B4357" w14:textId="77777777" w:rsidR="00D235DD" w:rsidRDefault="00D235DD" w:rsidP="0027264A">
      <w:pPr>
        <w:pStyle w:val="Telobesedila"/>
        <w:keepLines/>
        <w:rPr>
          <w:rFonts w:ascii="Tahoma" w:hAnsi="Tahoma" w:cs="Tahoma"/>
          <w:b w:val="0"/>
          <w:lang w:val="sl-SI"/>
        </w:rPr>
      </w:pPr>
      <w:r w:rsidRPr="00C8579C">
        <w:rPr>
          <w:rFonts w:ascii="Tahoma" w:hAnsi="Tahoma" w:cs="Tahoma"/>
          <w:b w:val="0"/>
          <w:lang w:val="sl-SI"/>
        </w:rPr>
        <w:t xml:space="preserve">Okvirni sporazum je sklenjen in prične veljati z dnem podpisa okvirnega sporazuma s strani obeh </w:t>
      </w:r>
      <w:r w:rsidRPr="00960DA3">
        <w:rPr>
          <w:rFonts w:ascii="Tahoma" w:hAnsi="Tahoma" w:cs="Tahoma"/>
          <w:b w:val="0"/>
          <w:lang w:val="sl-SI"/>
        </w:rPr>
        <w:t>strank tega okvirnega sporazuma, pod pogojem iz 2</w:t>
      </w:r>
      <w:r>
        <w:rPr>
          <w:rFonts w:ascii="Tahoma" w:hAnsi="Tahoma" w:cs="Tahoma"/>
          <w:b w:val="0"/>
          <w:lang w:val="sl-SI"/>
        </w:rPr>
        <w:t>0</w:t>
      </w:r>
      <w:r w:rsidRPr="00960DA3">
        <w:rPr>
          <w:rFonts w:ascii="Tahoma" w:hAnsi="Tahoma" w:cs="Tahoma"/>
          <w:b w:val="0"/>
          <w:lang w:val="sl-SI"/>
        </w:rPr>
        <w:t xml:space="preserve">. člena okvirnega sporazuma, ter se uporablja </w:t>
      </w:r>
      <w:r>
        <w:rPr>
          <w:rFonts w:ascii="Tahoma" w:hAnsi="Tahoma" w:cs="Tahoma"/>
          <w:b w:val="0"/>
          <w:lang w:val="sl-SI"/>
        </w:rPr>
        <w:t>24</w:t>
      </w:r>
      <w:r w:rsidRPr="00C8579C">
        <w:rPr>
          <w:rFonts w:ascii="Tahoma" w:hAnsi="Tahoma" w:cs="Tahoma"/>
          <w:b w:val="0"/>
          <w:lang w:val="sl-SI"/>
        </w:rPr>
        <w:t xml:space="preserve"> (</w:t>
      </w:r>
      <w:r>
        <w:rPr>
          <w:rFonts w:ascii="Tahoma" w:hAnsi="Tahoma" w:cs="Tahoma"/>
          <w:b w:val="0"/>
          <w:lang w:val="sl-SI"/>
        </w:rPr>
        <w:t>štiriindvajset</w:t>
      </w:r>
      <w:r w:rsidRPr="00C8579C">
        <w:rPr>
          <w:rFonts w:ascii="Tahoma" w:hAnsi="Tahoma" w:cs="Tahoma"/>
          <w:b w:val="0"/>
          <w:lang w:val="sl-SI"/>
        </w:rPr>
        <w:t>) mesecev, šteto od dneva sklenitve tega okvirnega sporazuma oziroma</w:t>
      </w:r>
      <w:r>
        <w:rPr>
          <w:rFonts w:ascii="Tahoma" w:hAnsi="Tahoma" w:cs="Tahoma"/>
          <w:b w:val="0"/>
          <w:lang w:val="sl-SI"/>
        </w:rPr>
        <w:t xml:space="preserve"> </w:t>
      </w:r>
      <w:r w:rsidRPr="00C8579C">
        <w:rPr>
          <w:rFonts w:ascii="Tahoma" w:hAnsi="Tahoma" w:cs="Tahoma"/>
          <w:b w:val="0"/>
          <w:lang w:val="sl-SI"/>
        </w:rPr>
        <w:t xml:space="preserve">do izčrpanja </w:t>
      </w:r>
      <w:r>
        <w:rPr>
          <w:rFonts w:ascii="Tahoma" w:hAnsi="Tahoma" w:cs="Tahoma"/>
          <w:b w:val="0"/>
          <w:lang w:val="sl-SI"/>
        </w:rPr>
        <w:t xml:space="preserve">ocenjene </w:t>
      </w:r>
      <w:r w:rsidRPr="00C8579C">
        <w:rPr>
          <w:rFonts w:ascii="Tahoma" w:hAnsi="Tahoma" w:cs="Tahoma"/>
          <w:b w:val="0"/>
          <w:lang w:val="sl-SI"/>
        </w:rPr>
        <w:t>vrednosti okvirnega sporazuma</w:t>
      </w:r>
      <w:r>
        <w:rPr>
          <w:rFonts w:ascii="Tahoma" w:hAnsi="Tahoma" w:cs="Tahoma"/>
          <w:b w:val="0"/>
          <w:lang w:val="sl-SI"/>
        </w:rPr>
        <w:t>.</w:t>
      </w:r>
    </w:p>
    <w:p w14:paraId="7DA335F2" w14:textId="77777777" w:rsidR="00D235DD" w:rsidRPr="00C8579C" w:rsidRDefault="00D235DD" w:rsidP="0027264A">
      <w:pPr>
        <w:pStyle w:val="Telobesedila"/>
        <w:keepLines/>
        <w:rPr>
          <w:rFonts w:ascii="Tahoma" w:hAnsi="Tahoma" w:cs="Tahoma"/>
          <w:b w:val="0"/>
          <w:lang w:val="sl-SI"/>
        </w:rPr>
      </w:pPr>
    </w:p>
    <w:p w14:paraId="795980D8" w14:textId="77777777" w:rsidR="00D235DD" w:rsidRPr="00C8579C" w:rsidRDefault="00D235DD" w:rsidP="0027264A">
      <w:pPr>
        <w:keepLines/>
        <w:widowControl w:val="0"/>
        <w:numPr>
          <w:ilvl w:val="0"/>
          <w:numId w:val="45"/>
        </w:numPr>
        <w:tabs>
          <w:tab w:val="clear" w:pos="1440"/>
          <w:tab w:val="left" w:pos="851"/>
          <w:tab w:val="left" w:pos="1702"/>
        </w:tabs>
        <w:ind w:hanging="1440"/>
        <w:jc w:val="both"/>
        <w:rPr>
          <w:rFonts w:ascii="Tahoma" w:hAnsi="Tahoma" w:cs="Tahoma"/>
          <w:b/>
        </w:rPr>
      </w:pPr>
      <w:r w:rsidRPr="00C8579C">
        <w:rPr>
          <w:rFonts w:ascii="Tahoma" w:hAnsi="Tahoma" w:cs="Tahoma"/>
          <w:b/>
        </w:rPr>
        <w:t>PREDMET OKVIRNEGA SPORAZUMA</w:t>
      </w:r>
    </w:p>
    <w:p w14:paraId="79B0C917" w14:textId="77777777" w:rsidR="00D235DD" w:rsidRPr="00C8579C" w:rsidRDefault="00D235DD" w:rsidP="0027264A">
      <w:pPr>
        <w:keepLines/>
        <w:widowControl w:val="0"/>
        <w:tabs>
          <w:tab w:val="left" w:pos="1080"/>
          <w:tab w:val="left" w:pos="1702"/>
        </w:tabs>
        <w:ind w:left="360"/>
        <w:jc w:val="both"/>
        <w:rPr>
          <w:rFonts w:ascii="Tahoma" w:hAnsi="Tahoma" w:cs="Tahoma"/>
          <w:b/>
        </w:rPr>
      </w:pPr>
    </w:p>
    <w:p w14:paraId="0E1F637B" w14:textId="77777777" w:rsidR="00D235DD" w:rsidRPr="00C8579C" w:rsidRDefault="00D235DD" w:rsidP="0027264A">
      <w:pPr>
        <w:keepLines/>
        <w:widowControl w:val="0"/>
        <w:numPr>
          <w:ilvl w:val="1"/>
          <w:numId w:val="44"/>
        </w:numPr>
        <w:tabs>
          <w:tab w:val="clear" w:pos="1440"/>
        </w:tabs>
        <w:ind w:left="426" w:hanging="426"/>
        <w:jc w:val="center"/>
        <w:rPr>
          <w:rFonts w:ascii="Tahoma" w:hAnsi="Tahoma" w:cs="Tahoma"/>
        </w:rPr>
      </w:pPr>
      <w:r w:rsidRPr="00C8579C">
        <w:rPr>
          <w:rFonts w:ascii="Tahoma" w:hAnsi="Tahoma" w:cs="Tahoma"/>
        </w:rPr>
        <w:t>člen</w:t>
      </w:r>
    </w:p>
    <w:p w14:paraId="65381D5A" w14:textId="77777777" w:rsidR="00D235DD" w:rsidRPr="00C8579C" w:rsidRDefault="00D235DD" w:rsidP="0027264A">
      <w:pPr>
        <w:keepLines/>
        <w:widowControl w:val="0"/>
        <w:tabs>
          <w:tab w:val="left" w:pos="1702"/>
        </w:tabs>
        <w:jc w:val="both"/>
        <w:rPr>
          <w:rFonts w:ascii="Tahoma" w:hAnsi="Tahoma" w:cs="Tahoma"/>
        </w:rPr>
      </w:pPr>
    </w:p>
    <w:p w14:paraId="34CB0453" w14:textId="77777777" w:rsidR="00D235DD" w:rsidRPr="00B77B62" w:rsidRDefault="00D235DD" w:rsidP="0027264A">
      <w:pPr>
        <w:keepLines/>
        <w:widowControl w:val="0"/>
        <w:jc w:val="both"/>
        <w:rPr>
          <w:rFonts w:ascii="Tahoma" w:hAnsi="Tahoma" w:cs="Tahoma"/>
          <w:color w:val="000000"/>
        </w:rPr>
      </w:pPr>
      <w:r w:rsidRPr="00B77B62">
        <w:rPr>
          <w:rFonts w:ascii="Tahoma" w:hAnsi="Tahoma" w:cs="Tahoma"/>
          <w:color w:val="000000"/>
        </w:rPr>
        <w:lastRenderedPageBreak/>
        <w:t xml:space="preserve">Predmet okvirnega sporazuma so stalne dobave </w:t>
      </w:r>
      <w:r>
        <w:rPr>
          <w:rFonts w:ascii="Tahoma" w:hAnsi="Tahoma" w:cs="Tahoma"/>
          <w:color w:val="000000"/>
        </w:rPr>
        <w:t xml:space="preserve">šamotnih </w:t>
      </w:r>
      <w:r w:rsidRPr="00B77B62">
        <w:rPr>
          <w:rFonts w:ascii="Tahoma" w:hAnsi="Tahoma" w:cs="Tahoma"/>
          <w:color w:val="000000"/>
        </w:rPr>
        <w:t>evidenčnih ploščic (v nadalj</w:t>
      </w:r>
      <w:r>
        <w:rPr>
          <w:rFonts w:ascii="Tahoma" w:hAnsi="Tahoma" w:cs="Tahoma"/>
          <w:color w:val="000000"/>
        </w:rPr>
        <w:t>evanju tudi: blago), ki ga naročnik</w:t>
      </w:r>
      <w:r w:rsidRPr="00B77B62">
        <w:rPr>
          <w:rFonts w:ascii="Tahoma" w:hAnsi="Tahoma" w:cs="Tahoma"/>
          <w:color w:val="000000"/>
        </w:rPr>
        <w:t xml:space="preserve"> po obsegu in časovno ne more vnaprej določiti. Vrsta blaga in količine, navedene v ponudbi</w:t>
      </w:r>
      <w:r>
        <w:rPr>
          <w:rFonts w:ascii="Tahoma" w:hAnsi="Tahoma" w:cs="Tahoma"/>
          <w:color w:val="000000"/>
        </w:rPr>
        <w:t xml:space="preserve"> izvajalca št. </w:t>
      </w:r>
      <w:r w:rsidR="00EF3A35">
        <w:rPr>
          <w:rFonts w:ascii="Tahoma" w:hAnsi="Tahoma" w:cs="Tahoma"/>
          <w:color w:val="000000"/>
        </w:rPr>
        <w:t xml:space="preserve">………….. </w:t>
      </w:r>
      <w:r>
        <w:rPr>
          <w:rFonts w:ascii="Tahoma" w:hAnsi="Tahoma" w:cs="Tahoma"/>
          <w:color w:val="000000"/>
        </w:rPr>
        <w:t xml:space="preserve">z dne </w:t>
      </w:r>
      <w:r w:rsidR="00EF3A35">
        <w:rPr>
          <w:rFonts w:ascii="Tahoma" w:hAnsi="Tahoma" w:cs="Tahoma"/>
          <w:color w:val="000000"/>
        </w:rPr>
        <w:t>………………</w:t>
      </w:r>
      <w:r w:rsidRPr="00B77B62">
        <w:rPr>
          <w:rFonts w:ascii="Tahoma" w:hAnsi="Tahoma" w:cs="Tahoma"/>
          <w:color w:val="000000"/>
        </w:rPr>
        <w:t xml:space="preserve"> (v nadaljevanju: ponudba</w:t>
      </w:r>
      <w:r>
        <w:rPr>
          <w:rFonts w:ascii="Tahoma" w:hAnsi="Tahoma" w:cs="Tahoma"/>
          <w:color w:val="000000"/>
        </w:rPr>
        <w:t>), so okvirne in za naročnika niso obvezujoče</w:t>
      </w:r>
      <w:r w:rsidRPr="00B77B62">
        <w:rPr>
          <w:rFonts w:ascii="Tahoma" w:hAnsi="Tahoma" w:cs="Tahoma"/>
          <w:color w:val="000000"/>
        </w:rPr>
        <w:t>.</w:t>
      </w:r>
    </w:p>
    <w:p w14:paraId="6B71BCF1" w14:textId="77777777" w:rsidR="00D235DD" w:rsidRPr="00B77B62" w:rsidRDefault="00D235DD" w:rsidP="0027264A">
      <w:pPr>
        <w:keepLines/>
        <w:widowControl w:val="0"/>
        <w:jc w:val="both"/>
        <w:rPr>
          <w:rFonts w:ascii="Tahoma" w:hAnsi="Tahoma" w:cs="Tahoma"/>
          <w:color w:val="000000"/>
        </w:rPr>
      </w:pPr>
    </w:p>
    <w:p w14:paraId="056A4CC2" w14:textId="77777777" w:rsidR="00D235DD" w:rsidRPr="00B77B62" w:rsidRDefault="00D235DD" w:rsidP="0027264A">
      <w:pPr>
        <w:keepLines/>
        <w:widowControl w:val="0"/>
        <w:jc w:val="both"/>
        <w:rPr>
          <w:rFonts w:ascii="Tahoma" w:hAnsi="Tahoma" w:cs="Tahoma"/>
          <w:color w:val="000000"/>
        </w:rPr>
      </w:pPr>
      <w:r w:rsidRPr="00B77B62">
        <w:rPr>
          <w:rFonts w:ascii="Tahoma" w:hAnsi="Tahoma" w:cs="Tahoma"/>
          <w:color w:val="000000"/>
        </w:rPr>
        <w:t xml:space="preserve">Opredelitev in opis predmeta tega okvirnega sporazuma je razviden iz </w:t>
      </w:r>
      <w:r>
        <w:rPr>
          <w:rFonts w:ascii="Tahoma" w:hAnsi="Tahoma" w:cs="Tahoma"/>
          <w:color w:val="000000"/>
        </w:rPr>
        <w:t>ponudbe ter tehnične specifikacije naročnika</w:t>
      </w:r>
      <w:r w:rsidRPr="00B77B62">
        <w:rPr>
          <w:rFonts w:ascii="Tahoma" w:hAnsi="Tahoma" w:cs="Tahoma"/>
          <w:color w:val="000000"/>
        </w:rPr>
        <w:t xml:space="preserve">, ki je kot priloga sestavni del tega okvirnega sporazuma. </w:t>
      </w:r>
    </w:p>
    <w:p w14:paraId="5A0F74D5" w14:textId="77777777" w:rsidR="00D235DD" w:rsidRPr="00B77B62" w:rsidRDefault="00D235DD" w:rsidP="0027264A">
      <w:pPr>
        <w:keepLines/>
        <w:widowControl w:val="0"/>
        <w:jc w:val="both"/>
        <w:rPr>
          <w:rFonts w:ascii="Tahoma" w:hAnsi="Tahoma" w:cs="Tahoma"/>
          <w:color w:val="000000"/>
        </w:rPr>
      </w:pPr>
    </w:p>
    <w:p w14:paraId="1E01FEBA" w14:textId="77777777" w:rsidR="00D235DD" w:rsidRPr="00B77B62" w:rsidRDefault="00D235DD" w:rsidP="0027264A">
      <w:pPr>
        <w:keepLines/>
        <w:widowControl w:val="0"/>
        <w:jc w:val="both"/>
        <w:rPr>
          <w:rFonts w:ascii="Tahoma" w:hAnsi="Tahoma" w:cs="Tahoma"/>
          <w:color w:val="000000"/>
        </w:rPr>
      </w:pPr>
      <w:r>
        <w:rPr>
          <w:rFonts w:ascii="Tahoma" w:hAnsi="Tahoma" w:cs="Tahoma"/>
          <w:color w:val="000000"/>
        </w:rPr>
        <w:t>Naročnik in izvajalec</w:t>
      </w:r>
      <w:r w:rsidRPr="00B77B62">
        <w:rPr>
          <w:rFonts w:ascii="Tahoma" w:hAnsi="Tahoma" w:cs="Tahoma"/>
          <w:color w:val="000000"/>
        </w:rPr>
        <w:t xml:space="preserve"> se</w:t>
      </w:r>
      <w:r>
        <w:rPr>
          <w:rFonts w:ascii="Tahoma" w:hAnsi="Tahoma" w:cs="Tahoma"/>
          <w:color w:val="000000"/>
        </w:rPr>
        <w:t xml:space="preserve"> izrecno dogovorita, da bo naročnik</w:t>
      </w:r>
      <w:r w:rsidRPr="00B77B62">
        <w:rPr>
          <w:rFonts w:ascii="Tahoma" w:hAnsi="Tahoma" w:cs="Tahoma"/>
          <w:color w:val="000000"/>
        </w:rPr>
        <w:t xml:space="preserve"> v obdobju veljavnosti tega okvirnega sporazuma naročal blago, ki ga bo dejansko potreboval, ter za katerega bo imel zagotovljena finančna sredstva. </w:t>
      </w:r>
    </w:p>
    <w:p w14:paraId="4D95D5E6" w14:textId="77777777" w:rsidR="00D235DD" w:rsidRDefault="00D235DD" w:rsidP="0027264A">
      <w:pPr>
        <w:keepLines/>
        <w:widowControl w:val="0"/>
        <w:jc w:val="both"/>
        <w:rPr>
          <w:rFonts w:ascii="Tahoma" w:hAnsi="Tahoma" w:cs="Tahoma"/>
        </w:rPr>
      </w:pPr>
    </w:p>
    <w:p w14:paraId="083BB877" w14:textId="77777777" w:rsidR="00D235DD" w:rsidRPr="00C8579C" w:rsidRDefault="00D235DD" w:rsidP="0027264A">
      <w:pPr>
        <w:keepLines/>
        <w:widowControl w:val="0"/>
        <w:numPr>
          <w:ilvl w:val="0"/>
          <w:numId w:val="45"/>
        </w:numPr>
        <w:tabs>
          <w:tab w:val="clear" w:pos="1440"/>
          <w:tab w:val="left" w:pos="851"/>
          <w:tab w:val="left" w:pos="1702"/>
        </w:tabs>
        <w:ind w:hanging="1440"/>
        <w:jc w:val="both"/>
        <w:rPr>
          <w:rFonts w:ascii="Tahoma" w:hAnsi="Tahoma" w:cs="Tahoma"/>
          <w:b/>
        </w:rPr>
      </w:pPr>
      <w:r>
        <w:rPr>
          <w:rFonts w:ascii="Tahoma" w:hAnsi="Tahoma" w:cs="Tahoma"/>
          <w:b/>
        </w:rPr>
        <w:t xml:space="preserve">OCENJENA </w:t>
      </w:r>
      <w:r w:rsidRPr="00C8579C">
        <w:rPr>
          <w:rFonts w:ascii="Tahoma" w:hAnsi="Tahoma" w:cs="Tahoma"/>
          <w:b/>
        </w:rPr>
        <w:t>VREDNOST OKVIRNEGA SPORAZUMA</w:t>
      </w:r>
    </w:p>
    <w:p w14:paraId="762073E3" w14:textId="77777777" w:rsidR="00D235DD" w:rsidRPr="00C8579C" w:rsidRDefault="00D235DD" w:rsidP="0027264A">
      <w:pPr>
        <w:keepLines/>
        <w:widowControl w:val="0"/>
        <w:tabs>
          <w:tab w:val="left" w:pos="1080"/>
        </w:tabs>
        <w:ind w:left="360"/>
        <w:rPr>
          <w:rFonts w:ascii="Tahoma" w:hAnsi="Tahoma" w:cs="Tahoma"/>
          <w:b/>
        </w:rPr>
      </w:pPr>
    </w:p>
    <w:p w14:paraId="560AB051" w14:textId="77777777" w:rsidR="00D235DD" w:rsidRPr="00C8579C" w:rsidRDefault="00D235DD" w:rsidP="0027264A">
      <w:pPr>
        <w:keepLines/>
        <w:widowControl w:val="0"/>
        <w:numPr>
          <w:ilvl w:val="1"/>
          <w:numId w:val="44"/>
        </w:numPr>
        <w:tabs>
          <w:tab w:val="clear" w:pos="1440"/>
        </w:tabs>
        <w:ind w:left="426" w:hanging="426"/>
        <w:jc w:val="center"/>
        <w:rPr>
          <w:rFonts w:ascii="Tahoma" w:hAnsi="Tahoma" w:cs="Tahoma"/>
        </w:rPr>
      </w:pPr>
      <w:r w:rsidRPr="00C8579C">
        <w:rPr>
          <w:rFonts w:ascii="Tahoma" w:hAnsi="Tahoma" w:cs="Tahoma"/>
        </w:rPr>
        <w:t>člen</w:t>
      </w:r>
    </w:p>
    <w:p w14:paraId="731B0025" w14:textId="77777777" w:rsidR="00D235DD" w:rsidRPr="00C8579C" w:rsidRDefault="00D235DD" w:rsidP="0027264A">
      <w:pPr>
        <w:keepLines/>
        <w:widowControl w:val="0"/>
        <w:jc w:val="both"/>
        <w:rPr>
          <w:rFonts w:ascii="Tahoma" w:hAnsi="Tahoma" w:cs="Tahoma"/>
        </w:rPr>
      </w:pPr>
    </w:p>
    <w:p w14:paraId="6DE17AC8" w14:textId="77777777" w:rsidR="00D235DD" w:rsidRDefault="00D235DD" w:rsidP="0027264A">
      <w:pPr>
        <w:pStyle w:val="Navadensplet"/>
        <w:keepLines/>
        <w:widowControl w:val="0"/>
        <w:spacing w:before="0" w:beforeAutospacing="0" w:after="0" w:afterAutospacing="0"/>
        <w:jc w:val="both"/>
        <w:rPr>
          <w:rFonts w:ascii="Tahoma" w:hAnsi="Tahoma" w:cs="Tahoma"/>
          <w:sz w:val="20"/>
          <w:szCs w:val="20"/>
        </w:rPr>
      </w:pPr>
      <w:r w:rsidRPr="008B35FE">
        <w:rPr>
          <w:rFonts w:ascii="Tahoma" w:hAnsi="Tahoma" w:cs="Tahoma"/>
          <w:sz w:val="20"/>
          <w:szCs w:val="20"/>
        </w:rPr>
        <w:t xml:space="preserve">Ocenjena vrednost </w:t>
      </w:r>
      <w:r>
        <w:rPr>
          <w:rFonts w:ascii="Tahoma" w:hAnsi="Tahoma" w:cs="Tahoma"/>
          <w:sz w:val="20"/>
          <w:szCs w:val="20"/>
        </w:rPr>
        <w:t>okvirnega sporazuma</w:t>
      </w:r>
      <w:r w:rsidRPr="008B35FE">
        <w:rPr>
          <w:rFonts w:ascii="Tahoma" w:hAnsi="Tahoma" w:cs="Tahoma"/>
          <w:sz w:val="20"/>
          <w:szCs w:val="20"/>
        </w:rPr>
        <w:t xml:space="preserve"> je ob </w:t>
      </w:r>
      <w:r>
        <w:rPr>
          <w:rFonts w:ascii="Tahoma" w:hAnsi="Tahoma" w:cs="Tahoma"/>
          <w:sz w:val="20"/>
          <w:szCs w:val="20"/>
        </w:rPr>
        <w:t xml:space="preserve">objavi obvestila o javnem naročilu na Portalu javnih naročil in na dan sklenitve tega okvirnega sporazuma znašala: </w:t>
      </w:r>
    </w:p>
    <w:p w14:paraId="7E3047DC" w14:textId="77777777" w:rsidR="00D235DD" w:rsidRPr="00C8579C" w:rsidRDefault="00D235DD" w:rsidP="0027264A">
      <w:pPr>
        <w:pStyle w:val="Slog"/>
        <w:keepLines/>
        <w:widowControl w:val="0"/>
        <w:jc w:val="both"/>
        <w:rPr>
          <w:rFonts w:ascii="Tahoma" w:hAnsi="Tahoma" w:cs="Tahoma"/>
          <w:sz w:val="20"/>
          <w:lang w:val="sl-SI"/>
        </w:rPr>
      </w:pPr>
    </w:p>
    <w:tbl>
      <w:tblPr>
        <w:tblW w:w="0" w:type="auto"/>
        <w:jc w:val="center"/>
        <w:tblBorders>
          <w:bottom w:val="single" w:sz="4" w:space="0" w:color="auto"/>
        </w:tblBorders>
        <w:tblLook w:val="04A0" w:firstRow="1" w:lastRow="0" w:firstColumn="1" w:lastColumn="0" w:noHBand="0" w:noVBand="1"/>
      </w:tblPr>
      <w:tblGrid>
        <w:gridCol w:w="1726"/>
      </w:tblGrid>
      <w:tr w:rsidR="00D235DD" w:rsidRPr="00C8579C" w14:paraId="7C2A13ED" w14:textId="77777777" w:rsidTr="005B0135">
        <w:trPr>
          <w:jc w:val="center"/>
        </w:trPr>
        <w:tc>
          <w:tcPr>
            <w:tcW w:w="0" w:type="auto"/>
            <w:shd w:val="clear" w:color="auto" w:fill="auto"/>
          </w:tcPr>
          <w:p w14:paraId="1D41B0D8" w14:textId="77777777" w:rsidR="00D235DD" w:rsidRPr="00C8579C" w:rsidRDefault="00D235DD" w:rsidP="0027264A">
            <w:pPr>
              <w:pStyle w:val="Navadensplet"/>
              <w:keepLines/>
              <w:widowControl w:val="0"/>
              <w:spacing w:before="0" w:beforeAutospacing="0" w:after="0" w:afterAutospacing="0"/>
              <w:jc w:val="both"/>
              <w:rPr>
                <w:rFonts w:ascii="Tahoma" w:hAnsi="Tahoma" w:cs="Tahoma"/>
                <w:sz w:val="20"/>
                <w:szCs w:val="20"/>
              </w:rPr>
            </w:pPr>
            <w:r>
              <w:rPr>
                <w:rFonts w:ascii="Tahoma" w:hAnsi="Tahoma" w:cs="Tahoma"/>
                <w:sz w:val="20"/>
                <w:szCs w:val="20"/>
              </w:rPr>
              <w:t xml:space="preserve">    </w:t>
            </w:r>
            <w:r w:rsidRPr="00C8579C">
              <w:rPr>
                <w:rFonts w:ascii="Tahoma" w:hAnsi="Tahoma" w:cs="Tahoma"/>
                <w:sz w:val="20"/>
                <w:szCs w:val="20"/>
              </w:rPr>
              <w:t>EUR brez DDV</w:t>
            </w:r>
          </w:p>
        </w:tc>
      </w:tr>
    </w:tbl>
    <w:p w14:paraId="754B538B" w14:textId="77777777" w:rsidR="00D235DD" w:rsidRPr="00C8579C" w:rsidRDefault="00D235DD" w:rsidP="0027264A">
      <w:pPr>
        <w:pStyle w:val="Navadensplet"/>
        <w:keepLines/>
        <w:widowControl w:val="0"/>
        <w:spacing w:before="0" w:beforeAutospacing="0" w:after="0" w:afterAutospacing="0"/>
        <w:jc w:val="center"/>
        <w:rPr>
          <w:rFonts w:ascii="Tahoma" w:hAnsi="Tahoma" w:cs="Tahoma"/>
          <w:sz w:val="20"/>
          <w:szCs w:val="20"/>
        </w:rPr>
      </w:pPr>
    </w:p>
    <w:p w14:paraId="65D103CA" w14:textId="77777777" w:rsidR="00D235DD" w:rsidRPr="00C8579C" w:rsidRDefault="00D235DD" w:rsidP="0027264A">
      <w:pPr>
        <w:pStyle w:val="Navadensplet"/>
        <w:keepLines/>
        <w:widowControl w:val="0"/>
        <w:spacing w:before="0" w:beforeAutospacing="0" w:after="0" w:afterAutospacing="0"/>
        <w:jc w:val="center"/>
        <w:rPr>
          <w:rFonts w:ascii="Tahoma" w:hAnsi="Tahoma" w:cs="Tahoma"/>
          <w:sz w:val="20"/>
          <w:szCs w:val="20"/>
        </w:rPr>
      </w:pPr>
      <w:r w:rsidRPr="00C8579C">
        <w:rPr>
          <w:rFonts w:ascii="Tahoma" w:hAnsi="Tahoma" w:cs="Tahoma"/>
          <w:sz w:val="20"/>
          <w:szCs w:val="20"/>
        </w:rPr>
        <w:t>z be</w:t>
      </w:r>
      <w:r>
        <w:rPr>
          <w:rFonts w:ascii="Tahoma" w:hAnsi="Tahoma" w:cs="Tahoma"/>
          <w:sz w:val="20"/>
          <w:szCs w:val="20"/>
        </w:rPr>
        <w:t xml:space="preserve">sedo: </w:t>
      </w:r>
    </w:p>
    <w:p w14:paraId="1E8B45CF" w14:textId="77777777" w:rsidR="00D235DD" w:rsidRPr="00C8579C" w:rsidRDefault="00D235DD" w:rsidP="0027264A">
      <w:pPr>
        <w:pStyle w:val="Slog"/>
        <w:keepLines/>
        <w:widowControl w:val="0"/>
        <w:jc w:val="both"/>
        <w:rPr>
          <w:rFonts w:ascii="Tahoma" w:hAnsi="Tahoma" w:cs="Tahoma"/>
          <w:sz w:val="20"/>
          <w:lang w:val="sl-SI"/>
        </w:rPr>
      </w:pPr>
    </w:p>
    <w:p w14:paraId="6001DF7A" w14:textId="77777777" w:rsidR="00D235DD" w:rsidRDefault="00D235DD" w:rsidP="0027264A">
      <w:pPr>
        <w:pStyle w:val="Slog"/>
        <w:keepLines/>
        <w:widowControl w:val="0"/>
        <w:jc w:val="both"/>
        <w:rPr>
          <w:rFonts w:ascii="Tahoma" w:hAnsi="Tahoma" w:cs="Tahoma"/>
          <w:sz w:val="20"/>
          <w:lang w:val="sl-SI"/>
        </w:rPr>
      </w:pPr>
      <w:r>
        <w:rPr>
          <w:rFonts w:ascii="Tahoma" w:hAnsi="Tahoma" w:cs="Tahoma"/>
          <w:sz w:val="20"/>
          <w:lang w:val="sl-SI"/>
        </w:rPr>
        <w:t>Ocenjena v</w:t>
      </w:r>
      <w:r w:rsidRPr="00C8579C">
        <w:rPr>
          <w:rFonts w:ascii="Tahoma" w:hAnsi="Tahoma" w:cs="Tahoma"/>
          <w:sz w:val="20"/>
          <w:lang w:val="sl-SI"/>
        </w:rPr>
        <w:t>rednost okvirnega sporazuma ne vključuje DDV. DDV bo izvajalec zaračunal na podlagi veljavne zakonodaje Republike Slovenije.</w:t>
      </w:r>
    </w:p>
    <w:p w14:paraId="42E73DE3" w14:textId="77777777" w:rsidR="00D235DD" w:rsidRDefault="00D235DD" w:rsidP="0027264A">
      <w:pPr>
        <w:pStyle w:val="Slog"/>
        <w:keepLines/>
        <w:widowControl w:val="0"/>
        <w:jc w:val="both"/>
        <w:rPr>
          <w:rFonts w:ascii="Tahoma" w:hAnsi="Tahoma" w:cs="Tahoma"/>
          <w:sz w:val="20"/>
          <w:lang w:val="sl-SI"/>
        </w:rPr>
      </w:pPr>
    </w:p>
    <w:p w14:paraId="3C3DFCE4" w14:textId="77777777" w:rsidR="00D235DD" w:rsidRDefault="00CC0C26" w:rsidP="0027264A">
      <w:pPr>
        <w:keepLines/>
        <w:widowControl w:val="0"/>
        <w:jc w:val="both"/>
        <w:rPr>
          <w:rFonts w:ascii="Tahoma" w:hAnsi="Tahoma" w:cs="Tahoma"/>
        </w:rPr>
      </w:pPr>
      <w:r w:rsidRPr="00126C32">
        <w:rPr>
          <w:rFonts w:ascii="Tahoma" w:hAnsi="Tahoma" w:cs="Tahoma"/>
        </w:rPr>
        <w:t>Cen</w:t>
      </w:r>
      <w:r>
        <w:rPr>
          <w:rFonts w:ascii="Tahoma" w:hAnsi="Tahoma" w:cs="Tahoma"/>
        </w:rPr>
        <w:t>a</w:t>
      </w:r>
      <w:r w:rsidRPr="00126C32">
        <w:rPr>
          <w:rFonts w:ascii="Tahoma" w:hAnsi="Tahoma" w:cs="Tahoma"/>
        </w:rPr>
        <w:t xml:space="preserve"> </w:t>
      </w:r>
      <w:r w:rsidR="00D235DD" w:rsidRPr="00126C32">
        <w:rPr>
          <w:rFonts w:ascii="Tahoma" w:hAnsi="Tahoma" w:cs="Tahoma"/>
        </w:rPr>
        <w:t xml:space="preserve">na enoto mere, </w:t>
      </w:r>
      <w:r w:rsidRPr="00126C32">
        <w:rPr>
          <w:rFonts w:ascii="Tahoma" w:hAnsi="Tahoma" w:cs="Tahoma"/>
        </w:rPr>
        <w:t>naveden</w:t>
      </w:r>
      <w:r>
        <w:rPr>
          <w:rFonts w:ascii="Tahoma" w:hAnsi="Tahoma" w:cs="Tahoma"/>
        </w:rPr>
        <w:t>a</w:t>
      </w:r>
      <w:r w:rsidRPr="00126C32">
        <w:rPr>
          <w:rFonts w:ascii="Tahoma" w:hAnsi="Tahoma" w:cs="Tahoma"/>
        </w:rPr>
        <w:t xml:space="preserve"> </w:t>
      </w:r>
      <w:r w:rsidR="00D235DD" w:rsidRPr="00126C32">
        <w:rPr>
          <w:rFonts w:ascii="Tahoma" w:hAnsi="Tahoma" w:cs="Tahoma"/>
        </w:rPr>
        <w:t xml:space="preserve">v </w:t>
      </w:r>
      <w:r>
        <w:rPr>
          <w:rFonts w:ascii="Tahoma" w:hAnsi="Tahoma" w:cs="Tahoma"/>
        </w:rPr>
        <w:t>ponudbi</w:t>
      </w:r>
      <w:r w:rsidR="00D235DD" w:rsidRPr="00ED3AB1">
        <w:rPr>
          <w:rFonts w:ascii="Tahoma" w:hAnsi="Tahoma" w:cs="Tahoma"/>
          <w:color w:val="000000"/>
        </w:rPr>
        <w:t xml:space="preserve"> </w:t>
      </w:r>
      <w:r w:rsidR="00D235DD">
        <w:rPr>
          <w:rFonts w:ascii="Tahoma" w:hAnsi="Tahoma" w:cs="Tahoma"/>
        </w:rPr>
        <w:t xml:space="preserve">izvajalca št. ______ z dne _______ (v nadaljevanju: </w:t>
      </w:r>
      <w:r>
        <w:rPr>
          <w:rFonts w:ascii="Tahoma" w:hAnsi="Tahoma" w:cs="Tahoma"/>
        </w:rPr>
        <w:t>ponudba</w:t>
      </w:r>
      <w:r w:rsidR="00D235DD" w:rsidRPr="00ED3AB1">
        <w:rPr>
          <w:rFonts w:ascii="Tahoma" w:hAnsi="Tahoma" w:cs="Tahoma"/>
        </w:rPr>
        <w:t>)</w:t>
      </w:r>
      <w:r w:rsidR="00D235DD" w:rsidRPr="00126C32">
        <w:rPr>
          <w:rFonts w:ascii="Tahoma" w:hAnsi="Tahoma" w:cs="Tahoma"/>
        </w:rPr>
        <w:t xml:space="preserve">, </w:t>
      </w:r>
      <w:r>
        <w:rPr>
          <w:rFonts w:ascii="Tahoma" w:hAnsi="Tahoma" w:cs="Tahoma"/>
        </w:rPr>
        <w:t>je</w:t>
      </w:r>
      <w:r w:rsidRPr="00126C32">
        <w:rPr>
          <w:rFonts w:ascii="Tahoma" w:hAnsi="Tahoma" w:cs="Tahoma"/>
        </w:rPr>
        <w:t xml:space="preserve"> </w:t>
      </w:r>
      <w:r w:rsidR="00D235DD" w:rsidRPr="00126C32">
        <w:rPr>
          <w:rFonts w:ascii="Tahoma" w:hAnsi="Tahoma" w:cs="Tahoma"/>
        </w:rPr>
        <w:t xml:space="preserve">v času veljavnosti okvirnega sporazuma </w:t>
      </w:r>
      <w:r w:rsidRPr="00126C32">
        <w:rPr>
          <w:rFonts w:ascii="Tahoma" w:hAnsi="Tahoma" w:cs="Tahoma"/>
        </w:rPr>
        <w:t>fiksn</w:t>
      </w:r>
      <w:r>
        <w:rPr>
          <w:rFonts w:ascii="Tahoma" w:hAnsi="Tahoma" w:cs="Tahoma"/>
        </w:rPr>
        <w:t>a</w:t>
      </w:r>
      <w:r w:rsidR="00D235DD">
        <w:rPr>
          <w:rFonts w:ascii="Tahoma" w:hAnsi="Tahoma" w:cs="Tahoma"/>
        </w:rPr>
        <w:t>,</w:t>
      </w:r>
      <w:r w:rsidR="00D235DD" w:rsidRPr="00126C32">
        <w:rPr>
          <w:rFonts w:ascii="Tahoma" w:hAnsi="Tahoma" w:cs="Tahoma"/>
        </w:rPr>
        <w:t xml:space="preserve"> </w:t>
      </w:r>
      <w:r w:rsidR="00D235DD" w:rsidRPr="00BB4431">
        <w:rPr>
          <w:rFonts w:ascii="Tahoma" w:hAnsi="Tahoma" w:cs="Tahoma"/>
        </w:rPr>
        <w:t>razen v primeru znižanja cen</w:t>
      </w:r>
      <w:r w:rsidR="00D235DD">
        <w:rPr>
          <w:rFonts w:ascii="Tahoma" w:hAnsi="Tahoma" w:cs="Tahoma"/>
        </w:rPr>
        <w:t>.</w:t>
      </w:r>
    </w:p>
    <w:p w14:paraId="311B7EFC" w14:textId="77777777" w:rsidR="00D235DD" w:rsidRDefault="00D235DD" w:rsidP="0027264A">
      <w:pPr>
        <w:keepLines/>
        <w:widowControl w:val="0"/>
        <w:jc w:val="both"/>
        <w:rPr>
          <w:rFonts w:ascii="Tahoma" w:hAnsi="Tahoma" w:cs="Tahoma"/>
        </w:rPr>
      </w:pPr>
    </w:p>
    <w:p w14:paraId="06E36051" w14:textId="77777777" w:rsidR="00D235DD" w:rsidRPr="009A0930" w:rsidRDefault="00D235DD" w:rsidP="0027264A">
      <w:pPr>
        <w:keepLines/>
        <w:widowControl w:val="0"/>
        <w:jc w:val="both"/>
        <w:rPr>
          <w:rFonts w:ascii="Tahoma" w:hAnsi="Tahoma" w:cs="Tahoma"/>
        </w:rPr>
      </w:pPr>
      <w:r w:rsidRPr="009A0930">
        <w:rPr>
          <w:rFonts w:ascii="Tahoma" w:hAnsi="Tahoma" w:cs="Tahoma"/>
        </w:rPr>
        <w:t>Izvajalec bo naročnika sproti obveščal o znižanjih cen. V primeru znižanja cen na tržišču za ist</w:t>
      </w:r>
      <w:r>
        <w:rPr>
          <w:rFonts w:ascii="Tahoma" w:hAnsi="Tahoma" w:cs="Tahoma"/>
        </w:rPr>
        <w:t>ovrstno blago l</w:t>
      </w:r>
      <w:r w:rsidRPr="009A0930">
        <w:rPr>
          <w:rFonts w:ascii="Tahoma" w:hAnsi="Tahoma" w:cs="Tahoma"/>
        </w:rPr>
        <w:t xml:space="preserve">ahko naročnik zahteva znižanje cen izvajalca. </w:t>
      </w:r>
    </w:p>
    <w:p w14:paraId="5BF2C3F0" w14:textId="77777777" w:rsidR="00D235DD" w:rsidRPr="009A0930" w:rsidRDefault="00D235DD" w:rsidP="0027264A">
      <w:pPr>
        <w:keepLines/>
        <w:widowControl w:val="0"/>
        <w:jc w:val="both"/>
        <w:rPr>
          <w:rFonts w:ascii="Tahoma" w:hAnsi="Tahoma" w:cs="Tahoma"/>
        </w:rPr>
      </w:pPr>
    </w:p>
    <w:p w14:paraId="0B53B717" w14:textId="77777777" w:rsidR="00D235DD" w:rsidRPr="009A0930" w:rsidRDefault="00D235DD" w:rsidP="0027264A">
      <w:pPr>
        <w:keepLines/>
        <w:widowControl w:val="0"/>
        <w:jc w:val="both"/>
        <w:rPr>
          <w:rFonts w:ascii="Tahoma" w:hAnsi="Tahoma" w:cs="Tahoma"/>
        </w:rPr>
      </w:pPr>
      <w:r w:rsidRPr="009A0930">
        <w:rPr>
          <w:rFonts w:ascii="Tahoma" w:hAnsi="Tahoma" w:cs="Tahoma"/>
        </w:rPr>
        <w:t>V kolikor se bo v času veljavnosti okvirnega sporazuma pri naročniku pojavil</w:t>
      </w:r>
      <w:r>
        <w:rPr>
          <w:rFonts w:ascii="Tahoma" w:hAnsi="Tahoma" w:cs="Tahoma"/>
        </w:rPr>
        <w:t>a potreba po blagu, ki po namenu sodi</w:t>
      </w:r>
      <w:r w:rsidRPr="009A0930">
        <w:rPr>
          <w:rFonts w:ascii="Tahoma" w:hAnsi="Tahoma" w:cs="Tahoma"/>
        </w:rPr>
        <w:t xml:space="preserve"> me</w:t>
      </w:r>
      <w:r>
        <w:rPr>
          <w:rFonts w:ascii="Tahoma" w:hAnsi="Tahoma" w:cs="Tahoma"/>
        </w:rPr>
        <w:t>d istovrstno blago oziroma je povezano</w:t>
      </w:r>
      <w:r w:rsidRPr="009A0930">
        <w:rPr>
          <w:rFonts w:ascii="Tahoma" w:hAnsi="Tahoma" w:cs="Tahoma"/>
        </w:rPr>
        <w:t xml:space="preserve"> s predmetom sklenjenega okvirnega sp</w:t>
      </w:r>
      <w:r>
        <w:rPr>
          <w:rFonts w:ascii="Tahoma" w:hAnsi="Tahoma" w:cs="Tahoma"/>
        </w:rPr>
        <w:t>orazuma in to blago ni navedeno</w:t>
      </w:r>
      <w:r w:rsidRPr="009A0930">
        <w:rPr>
          <w:rFonts w:ascii="Tahoma" w:hAnsi="Tahoma" w:cs="Tahoma"/>
        </w:rPr>
        <w:t xml:space="preserve"> v </w:t>
      </w:r>
      <w:r w:rsidR="00CC0C26">
        <w:rPr>
          <w:rFonts w:ascii="Tahoma" w:hAnsi="Tahoma" w:cs="Tahoma"/>
        </w:rPr>
        <w:t>ponudbi</w:t>
      </w:r>
      <w:r w:rsidRPr="009A0930">
        <w:rPr>
          <w:rFonts w:ascii="Tahoma" w:hAnsi="Tahoma" w:cs="Tahoma"/>
        </w:rPr>
        <w:t>, mora izvajalec to blag</w:t>
      </w:r>
      <w:r>
        <w:rPr>
          <w:rFonts w:ascii="Tahoma" w:hAnsi="Tahoma" w:cs="Tahoma"/>
        </w:rPr>
        <w:t xml:space="preserve">o dobaviti </w:t>
      </w:r>
      <w:r w:rsidRPr="009A0930">
        <w:rPr>
          <w:rFonts w:ascii="Tahoma" w:hAnsi="Tahoma" w:cs="Tahoma"/>
        </w:rPr>
        <w:t xml:space="preserve"> skladno z določili tega okvirnega sporazuma, tj</w:t>
      </w:r>
      <w:r>
        <w:rPr>
          <w:rFonts w:ascii="Tahoma" w:hAnsi="Tahoma" w:cs="Tahoma"/>
        </w:rPr>
        <w:t>. pod enakimi pogoji kot velja za blago, navedeno</w:t>
      </w:r>
      <w:r w:rsidRPr="009A0930">
        <w:rPr>
          <w:rFonts w:ascii="Tahoma" w:hAnsi="Tahoma" w:cs="Tahoma"/>
        </w:rPr>
        <w:t xml:space="preserve"> v tem okvirnem sporazumu oz. v </w:t>
      </w:r>
      <w:r w:rsidR="00CC0C26">
        <w:rPr>
          <w:rFonts w:ascii="Tahoma" w:hAnsi="Tahoma" w:cs="Tahoma"/>
        </w:rPr>
        <w:t>ponudbi</w:t>
      </w:r>
      <w:r w:rsidRPr="009A0930">
        <w:rPr>
          <w:rFonts w:ascii="Tahoma" w:hAnsi="Tahoma" w:cs="Tahoma"/>
        </w:rPr>
        <w:t xml:space="preserve">.  </w:t>
      </w:r>
    </w:p>
    <w:p w14:paraId="25A3AC39" w14:textId="77777777" w:rsidR="00D235DD" w:rsidRPr="009A0930" w:rsidRDefault="00D235DD" w:rsidP="0027264A">
      <w:pPr>
        <w:keepLines/>
        <w:widowControl w:val="0"/>
        <w:jc w:val="both"/>
        <w:rPr>
          <w:rFonts w:ascii="Tahoma" w:hAnsi="Tahoma" w:cs="Tahoma"/>
        </w:rPr>
      </w:pPr>
    </w:p>
    <w:p w14:paraId="1312C965" w14:textId="77777777" w:rsidR="00D235DD" w:rsidRPr="009A0930" w:rsidRDefault="00D235DD" w:rsidP="0027264A">
      <w:pPr>
        <w:keepLines/>
        <w:widowControl w:val="0"/>
        <w:jc w:val="both"/>
        <w:rPr>
          <w:rFonts w:ascii="Tahoma" w:hAnsi="Tahoma" w:cs="Tahoma"/>
        </w:rPr>
      </w:pPr>
      <w:r w:rsidRPr="009A0930">
        <w:rPr>
          <w:rFonts w:ascii="Tahoma" w:hAnsi="Tahoma" w:cs="Tahoma"/>
        </w:rPr>
        <w:t xml:space="preserve">Stranki okvirnega sporazuma bosta v zgoraj navedenem primeru, na podlagi izvajalčeve ponudbe oziroma drugače, sporazumno dogovorili </w:t>
      </w:r>
      <w:r>
        <w:rPr>
          <w:rFonts w:ascii="Tahoma" w:hAnsi="Tahoma" w:cs="Tahoma"/>
        </w:rPr>
        <w:t>ceno za tako blago in ga</w:t>
      </w:r>
      <w:r w:rsidRPr="009A0930">
        <w:rPr>
          <w:rFonts w:ascii="Tahoma" w:hAnsi="Tahoma" w:cs="Tahoma"/>
        </w:rPr>
        <w:t xml:space="preserve"> dodali n</w:t>
      </w:r>
      <w:r>
        <w:rPr>
          <w:rFonts w:ascii="Tahoma" w:hAnsi="Tahoma" w:cs="Tahoma"/>
        </w:rPr>
        <w:t xml:space="preserve">a seznam blaga po </w:t>
      </w:r>
      <w:r w:rsidR="00CC0C26">
        <w:rPr>
          <w:rFonts w:ascii="Tahoma" w:hAnsi="Tahoma" w:cs="Tahoma"/>
        </w:rPr>
        <w:t>ponudbi</w:t>
      </w:r>
      <w:r>
        <w:rPr>
          <w:rFonts w:ascii="Tahoma" w:hAnsi="Tahoma" w:cs="Tahoma"/>
        </w:rPr>
        <w:t>, ki ga</w:t>
      </w:r>
      <w:r w:rsidRPr="009A0930">
        <w:rPr>
          <w:rFonts w:ascii="Tahoma" w:hAnsi="Tahoma" w:cs="Tahoma"/>
        </w:rPr>
        <w:t xml:space="preserve"> naročnik že naroča po tem okvirnem sporazumu. </w:t>
      </w:r>
    </w:p>
    <w:p w14:paraId="52C4F47E" w14:textId="77777777" w:rsidR="00D235DD" w:rsidRPr="009A0930" w:rsidRDefault="00D235DD" w:rsidP="0027264A">
      <w:pPr>
        <w:keepLines/>
        <w:widowControl w:val="0"/>
        <w:jc w:val="both"/>
        <w:rPr>
          <w:rFonts w:ascii="Tahoma" w:hAnsi="Tahoma" w:cs="Tahoma"/>
        </w:rPr>
      </w:pPr>
    </w:p>
    <w:p w14:paraId="68E46694" w14:textId="77777777" w:rsidR="00D235DD" w:rsidRDefault="00D235DD" w:rsidP="0027264A">
      <w:pPr>
        <w:keepLines/>
        <w:widowControl w:val="0"/>
        <w:jc w:val="both"/>
        <w:rPr>
          <w:rFonts w:ascii="Tahoma" w:hAnsi="Tahoma" w:cs="Tahoma"/>
        </w:rPr>
      </w:pPr>
      <w:r w:rsidRPr="009A0930">
        <w:rPr>
          <w:rFonts w:ascii="Tahoma" w:hAnsi="Tahoma" w:cs="Tahoma"/>
        </w:rPr>
        <w:t xml:space="preserve">Naročnik bo blago </w:t>
      </w:r>
      <w:r>
        <w:rPr>
          <w:rFonts w:ascii="Tahoma" w:hAnsi="Tahoma" w:cs="Tahoma"/>
        </w:rPr>
        <w:t>kupoval</w:t>
      </w:r>
      <w:r w:rsidRPr="009A0930">
        <w:rPr>
          <w:rFonts w:ascii="Tahoma" w:hAnsi="Tahoma" w:cs="Tahoma"/>
        </w:rPr>
        <w:t xml:space="preserve"> pri izvajalcu do izteka veljavnosti okvirnega sporazuma, po dogovorjeni ceni in pogojih iz tega okvirnega sporazuma.</w:t>
      </w:r>
    </w:p>
    <w:p w14:paraId="1D402FAF" w14:textId="77777777" w:rsidR="00D235DD" w:rsidRDefault="00D235DD" w:rsidP="0027264A">
      <w:pPr>
        <w:keepLines/>
        <w:widowControl w:val="0"/>
        <w:jc w:val="both"/>
        <w:rPr>
          <w:rFonts w:ascii="Tahoma" w:hAnsi="Tahoma" w:cs="Tahoma"/>
        </w:rPr>
      </w:pPr>
    </w:p>
    <w:p w14:paraId="4271FFFA" w14:textId="77777777" w:rsidR="00D235DD" w:rsidRDefault="00D235DD" w:rsidP="0027264A">
      <w:pPr>
        <w:keepLines/>
        <w:widowControl w:val="0"/>
        <w:numPr>
          <w:ilvl w:val="0"/>
          <w:numId w:val="45"/>
        </w:numPr>
        <w:tabs>
          <w:tab w:val="clear" w:pos="1440"/>
          <w:tab w:val="left" w:pos="851"/>
          <w:tab w:val="left" w:pos="1702"/>
        </w:tabs>
        <w:ind w:hanging="1440"/>
        <w:jc w:val="both"/>
        <w:rPr>
          <w:rFonts w:ascii="Tahoma" w:hAnsi="Tahoma" w:cs="Tahoma"/>
          <w:b/>
        </w:rPr>
      </w:pPr>
      <w:r>
        <w:rPr>
          <w:rFonts w:ascii="Tahoma" w:hAnsi="Tahoma" w:cs="Tahoma"/>
          <w:b/>
        </w:rPr>
        <w:t>DOBAVNI ROK IN NAČIN DOBAVE</w:t>
      </w:r>
    </w:p>
    <w:p w14:paraId="2A75E487" w14:textId="77777777" w:rsidR="00D235DD" w:rsidRDefault="00D235DD" w:rsidP="0027264A">
      <w:pPr>
        <w:keepLines/>
        <w:widowControl w:val="0"/>
        <w:tabs>
          <w:tab w:val="left" w:pos="851"/>
          <w:tab w:val="left" w:pos="1702"/>
        </w:tabs>
        <w:jc w:val="both"/>
        <w:rPr>
          <w:rFonts w:ascii="Tahoma" w:hAnsi="Tahoma" w:cs="Tahoma"/>
          <w:b/>
        </w:rPr>
      </w:pPr>
    </w:p>
    <w:p w14:paraId="07CCC632" w14:textId="77777777" w:rsidR="00D235DD" w:rsidRPr="00CD1BF3" w:rsidRDefault="00D235DD" w:rsidP="0027264A">
      <w:pPr>
        <w:keepLines/>
        <w:widowControl w:val="0"/>
        <w:numPr>
          <w:ilvl w:val="1"/>
          <w:numId w:val="44"/>
        </w:numPr>
        <w:tabs>
          <w:tab w:val="clear" w:pos="1440"/>
        </w:tabs>
        <w:ind w:left="426" w:hanging="426"/>
        <w:jc w:val="center"/>
        <w:rPr>
          <w:rFonts w:ascii="Tahoma" w:hAnsi="Tahoma" w:cs="Tahoma"/>
        </w:rPr>
      </w:pPr>
      <w:r w:rsidRPr="00CD1BF3">
        <w:rPr>
          <w:rFonts w:ascii="Tahoma" w:hAnsi="Tahoma" w:cs="Tahoma"/>
        </w:rPr>
        <w:t>člen</w:t>
      </w:r>
    </w:p>
    <w:p w14:paraId="55DC13A6" w14:textId="77777777" w:rsidR="00D235DD" w:rsidRDefault="00D235DD" w:rsidP="0027264A">
      <w:pPr>
        <w:keepLines/>
        <w:widowControl w:val="0"/>
        <w:tabs>
          <w:tab w:val="left" w:pos="3969"/>
        </w:tabs>
        <w:jc w:val="both"/>
        <w:rPr>
          <w:rFonts w:ascii="Tahoma" w:hAnsi="Tahoma" w:cs="Tahoma"/>
        </w:rPr>
      </w:pPr>
    </w:p>
    <w:p w14:paraId="76EABCF0" w14:textId="77777777" w:rsidR="00D235DD" w:rsidRPr="00A30EC1" w:rsidRDefault="00D235DD" w:rsidP="0027264A">
      <w:pPr>
        <w:keepLines/>
        <w:widowControl w:val="0"/>
        <w:jc w:val="both"/>
        <w:rPr>
          <w:rFonts w:ascii="Tahoma" w:hAnsi="Tahoma" w:cs="Tahoma"/>
        </w:rPr>
      </w:pPr>
      <w:r>
        <w:rPr>
          <w:rFonts w:ascii="Tahoma" w:hAnsi="Tahoma" w:cs="Tahoma"/>
        </w:rPr>
        <w:t>Izvajalec</w:t>
      </w:r>
      <w:r w:rsidRPr="003940D9">
        <w:rPr>
          <w:rFonts w:ascii="Tahoma" w:hAnsi="Tahoma" w:cs="Tahoma"/>
          <w:lang w:val="x-none"/>
        </w:rPr>
        <w:t xml:space="preserve"> se obvezuje, da bo </w:t>
      </w:r>
      <w:r>
        <w:rPr>
          <w:rFonts w:ascii="Tahoma" w:hAnsi="Tahoma" w:cs="Tahoma"/>
        </w:rPr>
        <w:t>blago</w:t>
      </w:r>
      <w:r>
        <w:rPr>
          <w:rFonts w:ascii="Tahoma" w:hAnsi="Tahoma" w:cs="Tahoma"/>
          <w:lang w:val="x-none"/>
        </w:rPr>
        <w:t xml:space="preserve"> dobavljal na lokacijo naročnika</w:t>
      </w:r>
      <w:r>
        <w:rPr>
          <w:rFonts w:ascii="Tahoma" w:hAnsi="Tahoma" w:cs="Tahoma"/>
        </w:rPr>
        <w:t>, in sicer</w:t>
      </w:r>
      <w:r w:rsidRPr="003940D9">
        <w:rPr>
          <w:rFonts w:ascii="Tahoma" w:hAnsi="Tahoma" w:cs="Tahoma"/>
          <w:lang w:val="x-none"/>
        </w:rPr>
        <w:t xml:space="preserve"> fco. </w:t>
      </w:r>
      <w:r w:rsidRPr="00767DBB">
        <w:rPr>
          <w:rFonts w:ascii="Tahoma" w:hAnsi="Tahoma" w:cs="Tahoma"/>
          <w:color w:val="000000"/>
        </w:rPr>
        <w:t>skladišč</w:t>
      </w:r>
      <w:r>
        <w:rPr>
          <w:rFonts w:ascii="Tahoma" w:hAnsi="Tahoma" w:cs="Tahoma"/>
          <w:color w:val="000000"/>
        </w:rPr>
        <w:t>e</w:t>
      </w:r>
      <w:r w:rsidRPr="00767DBB">
        <w:rPr>
          <w:rFonts w:ascii="Tahoma" w:hAnsi="Tahoma" w:cs="Tahoma"/>
          <w:color w:val="000000"/>
        </w:rPr>
        <w:t xml:space="preserve"> </w:t>
      </w:r>
      <w:r>
        <w:rPr>
          <w:rFonts w:ascii="Tahoma" w:hAnsi="Tahoma" w:cs="Tahoma"/>
          <w:color w:val="000000"/>
        </w:rPr>
        <w:t>Tomačevska cesta 2</w:t>
      </w:r>
      <w:r w:rsidRPr="00767DBB">
        <w:rPr>
          <w:rFonts w:ascii="Tahoma" w:hAnsi="Tahoma" w:cs="Tahoma"/>
          <w:color w:val="000000"/>
        </w:rPr>
        <w:t>, Ljubljana</w:t>
      </w:r>
      <w:r w:rsidRPr="003940D9">
        <w:rPr>
          <w:rFonts w:ascii="Tahoma" w:hAnsi="Tahoma" w:cs="Tahoma"/>
          <w:lang w:val="x-none"/>
        </w:rPr>
        <w:t xml:space="preserve"> - razloženo. </w:t>
      </w:r>
      <w:r w:rsidRPr="00A30EC1">
        <w:rPr>
          <w:rFonts w:ascii="Tahoma" w:hAnsi="Tahoma" w:cs="Tahoma"/>
        </w:rPr>
        <w:t xml:space="preserve">Dobava se bo v času veljavnosti </w:t>
      </w:r>
      <w:r>
        <w:rPr>
          <w:rFonts w:ascii="Tahoma" w:hAnsi="Tahoma" w:cs="Tahoma"/>
        </w:rPr>
        <w:t>okvirnega sporazuma</w:t>
      </w:r>
      <w:r w:rsidRPr="00A30EC1">
        <w:rPr>
          <w:rFonts w:ascii="Tahoma" w:hAnsi="Tahoma" w:cs="Tahoma"/>
        </w:rPr>
        <w:t xml:space="preserve"> izvajala ob delovnih dnevih</w:t>
      </w:r>
      <w:r>
        <w:rPr>
          <w:rFonts w:ascii="Tahoma" w:hAnsi="Tahoma" w:cs="Tahoma"/>
        </w:rPr>
        <w:t>,</w:t>
      </w:r>
      <w:r w:rsidRPr="00A30EC1">
        <w:rPr>
          <w:rFonts w:ascii="Tahoma" w:hAnsi="Tahoma" w:cs="Tahoma"/>
        </w:rPr>
        <w:t xml:space="preserve"> od ponedeljka do petka ter izven praznikov in drugih dela prostih dni, ki veljajo v Republiki Sloveniji, med 07.</w:t>
      </w:r>
      <w:r>
        <w:rPr>
          <w:rFonts w:ascii="Tahoma" w:hAnsi="Tahoma" w:cs="Tahoma"/>
        </w:rPr>
        <w:t xml:space="preserve"> in 15. uro na zgoraj navedeni lokaciji naročnika</w:t>
      </w:r>
      <w:r w:rsidRPr="00A30EC1">
        <w:rPr>
          <w:rFonts w:ascii="Tahoma" w:hAnsi="Tahoma" w:cs="Tahoma"/>
        </w:rPr>
        <w:t>.</w:t>
      </w:r>
    </w:p>
    <w:p w14:paraId="265F4A23" w14:textId="77777777" w:rsidR="00D235DD" w:rsidRPr="00A30EC1" w:rsidRDefault="00D235DD" w:rsidP="0027264A">
      <w:pPr>
        <w:keepLines/>
        <w:widowControl w:val="0"/>
        <w:jc w:val="both"/>
        <w:rPr>
          <w:rFonts w:ascii="Tahoma" w:hAnsi="Tahoma" w:cs="Tahoma"/>
        </w:rPr>
      </w:pPr>
    </w:p>
    <w:p w14:paraId="30ABD970" w14:textId="77777777" w:rsidR="00D235DD" w:rsidRDefault="00D235DD" w:rsidP="0027264A">
      <w:pPr>
        <w:keepLines/>
        <w:widowControl w:val="0"/>
        <w:jc w:val="both"/>
        <w:rPr>
          <w:rFonts w:ascii="Tahoma" w:hAnsi="Tahoma" w:cs="Tahoma"/>
        </w:rPr>
      </w:pPr>
      <w:r w:rsidRPr="003940D9">
        <w:rPr>
          <w:rFonts w:ascii="Tahoma" w:hAnsi="Tahoma" w:cs="Tahoma"/>
        </w:rPr>
        <w:t xml:space="preserve">Dobava </w:t>
      </w:r>
      <w:r>
        <w:rPr>
          <w:rFonts w:ascii="Tahoma" w:hAnsi="Tahoma" w:cs="Tahoma"/>
        </w:rPr>
        <w:t>blaga</w:t>
      </w:r>
      <w:r w:rsidRPr="003940D9">
        <w:rPr>
          <w:rFonts w:ascii="Tahoma" w:hAnsi="Tahoma" w:cs="Tahoma"/>
        </w:rPr>
        <w:t xml:space="preserve"> se bo izvajala sukcesivno, na osnov</w:t>
      </w:r>
      <w:r>
        <w:rPr>
          <w:rFonts w:ascii="Tahoma" w:hAnsi="Tahoma" w:cs="Tahoma"/>
        </w:rPr>
        <w:t xml:space="preserve">i sprotnih, pisnih naročil naročnika </w:t>
      </w:r>
      <w:r w:rsidRPr="00404A53">
        <w:rPr>
          <w:rFonts w:ascii="Tahoma" w:hAnsi="Tahoma" w:cs="Tahoma"/>
        </w:rPr>
        <w:t>(preko elektronske pošte)</w:t>
      </w:r>
      <w:r>
        <w:rPr>
          <w:rFonts w:ascii="Tahoma" w:hAnsi="Tahoma" w:cs="Tahoma"/>
        </w:rPr>
        <w:t>. Izvajalec</w:t>
      </w:r>
      <w:r w:rsidRPr="003940D9">
        <w:rPr>
          <w:rFonts w:ascii="Tahoma" w:hAnsi="Tahoma" w:cs="Tahoma"/>
        </w:rPr>
        <w:t xml:space="preserve"> se obvezuje dobavljati </w:t>
      </w:r>
      <w:r>
        <w:rPr>
          <w:rFonts w:ascii="Tahoma" w:hAnsi="Tahoma" w:cs="Tahoma"/>
        </w:rPr>
        <w:t>naročeno blago</w:t>
      </w:r>
      <w:r w:rsidRPr="003940D9">
        <w:rPr>
          <w:rFonts w:ascii="Tahoma" w:hAnsi="Tahoma" w:cs="Tahoma"/>
        </w:rPr>
        <w:t xml:space="preserve"> v roku</w:t>
      </w:r>
      <w:r>
        <w:rPr>
          <w:rFonts w:ascii="Tahoma" w:hAnsi="Tahoma" w:cs="Tahoma"/>
        </w:rPr>
        <w:t xml:space="preserve"> največ 5 delovnih dni </w:t>
      </w:r>
      <w:r w:rsidRPr="003940D9">
        <w:rPr>
          <w:rFonts w:ascii="Tahoma" w:hAnsi="Tahoma" w:cs="Tahoma"/>
        </w:rPr>
        <w:t xml:space="preserve">od dneva izdaje </w:t>
      </w:r>
      <w:r>
        <w:rPr>
          <w:rFonts w:ascii="Tahoma" w:hAnsi="Tahoma" w:cs="Tahoma"/>
        </w:rPr>
        <w:t xml:space="preserve">pisnega </w:t>
      </w:r>
      <w:r w:rsidRPr="003940D9">
        <w:rPr>
          <w:rFonts w:ascii="Tahoma" w:hAnsi="Tahoma" w:cs="Tahoma"/>
        </w:rPr>
        <w:t>naročila.</w:t>
      </w:r>
      <w:r>
        <w:rPr>
          <w:rFonts w:ascii="Tahoma" w:hAnsi="Tahoma" w:cs="Tahoma"/>
        </w:rPr>
        <w:t xml:space="preserve"> Izvajalec</w:t>
      </w:r>
      <w:r w:rsidRPr="00A30EC1">
        <w:rPr>
          <w:rFonts w:ascii="Tahoma" w:hAnsi="Tahoma" w:cs="Tahoma"/>
        </w:rPr>
        <w:t xml:space="preserve"> </w:t>
      </w:r>
      <w:r>
        <w:rPr>
          <w:rFonts w:ascii="Tahoma" w:hAnsi="Tahoma" w:cs="Tahoma"/>
        </w:rPr>
        <w:t>se obvezuje, da bo dobavljeno blago</w:t>
      </w:r>
      <w:r w:rsidRPr="00A30EC1">
        <w:rPr>
          <w:rFonts w:ascii="Tahoma" w:hAnsi="Tahoma" w:cs="Tahoma"/>
        </w:rPr>
        <w:t xml:space="preserve"> brezhibn</w:t>
      </w:r>
      <w:r>
        <w:rPr>
          <w:rFonts w:ascii="Tahoma" w:hAnsi="Tahoma" w:cs="Tahoma"/>
        </w:rPr>
        <w:t>o</w:t>
      </w:r>
      <w:r w:rsidRPr="00A30EC1">
        <w:rPr>
          <w:rFonts w:ascii="Tahoma" w:hAnsi="Tahoma" w:cs="Tahoma"/>
        </w:rPr>
        <w:t xml:space="preserve"> ter v sklad</w:t>
      </w:r>
      <w:r>
        <w:rPr>
          <w:rFonts w:ascii="Tahoma" w:hAnsi="Tahoma" w:cs="Tahoma"/>
        </w:rPr>
        <w:t>u s tehnično specifikacijo naročnika</w:t>
      </w:r>
      <w:r w:rsidRPr="00A30EC1">
        <w:rPr>
          <w:rFonts w:ascii="Tahoma" w:hAnsi="Tahoma" w:cs="Tahoma"/>
          <w:lang w:val="x-none"/>
        </w:rPr>
        <w:t>.</w:t>
      </w:r>
    </w:p>
    <w:p w14:paraId="4BC1646B" w14:textId="77777777" w:rsidR="00D235DD" w:rsidRDefault="00D235DD" w:rsidP="0027264A">
      <w:pPr>
        <w:keepLines/>
        <w:widowControl w:val="0"/>
        <w:jc w:val="both"/>
        <w:rPr>
          <w:rFonts w:ascii="Tahoma" w:hAnsi="Tahoma" w:cs="Tahoma"/>
        </w:rPr>
      </w:pPr>
    </w:p>
    <w:p w14:paraId="553648B1" w14:textId="77777777" w:rsidR="00D235DD" w:rsidRPr="006B509D" w:rsidRDefault="00D235DD" w:rsidP="0027264A">
      <w:pPr>
        <w:keepLines/>
        <w:widowControl w:val="0"/>
        <w:jc w:val="both"/>
        <w:rPr>
          <w:rFonts w:ascii="Tahoma" w:hAnsi="Tahoma" w:cs="Tahoma"/>
        </w:rPr>
      </w:pPr>
      <w:r>
        <w:rPr>
          <w:rFonts w:ascii="Tahoma" w:hAnsi="Tahoma" w:cs="Tahoma"/>
        </w:rPr>
        <w:t xml:space="preserve">V </w:t>
      </w:r>
      <w:r w:rsidRPr="006B509D">
        <w:rPr>
          <w:rFonts w:ascii="Tahoma" w:hAnsi="Tahoma" w:cs="Tahoma"/>
        </w:rPr>
        <w:t>kolikor izvajalec ne dobavi blaga v dogovorjenem roku, lahko naročnik izvajalcu zaračuna kazen</w:t>
      </w:r>
      <w:r>
        <w:rPr>
          <w:rFonts w:ascii="Tahoma" w:hAnsi="Tahoma" w:cs="Tahoma"/>
        </w:rPr>
        <w:t xml:space="preserve"> iz </w:t>
      </w:r>
      <w:r w:rsidRPr="00960DA3">
        <w:rPr>
          <w:rFonts w:ascii="Tahoma" w:hAnsi="Tahoma" w:cs="Tahoma"/>
        </w:rPr>
        <w:t>1</w:t>
      </w:r>
      <w:r w:rsidR="005C51BC">
        <w:rPr>
          <w:rFonts w:ascii="Tahoma" w:hAnsi="Tahoma" w:cs="Tahoma"/>
        </w:rPr>
        <w:t>7</w:t>
      </w:r>
      <w:r w:rsidRPr="00960DA3">
        <w:rPr>
          <w:rFonts w:ascii="Tahoma" w:hAnsi="Tahoma" w:cs="Tahoma"/>
        </w:rPr>
        <w:t>. člena tega okvirnega sporazuma in unovči finančno zavarovanje za dobro izvedbo obveznosti iz</w:t>
      </w:r>
      <w:r w:rsidRPr="006B509D">
        <w:rPr>
          <w:rFonts w:ascii="Tahoma" w:hAnsi="Tahoma" w:cs="Tahoma"/>
        </w:rPr>
        <w:t xml:space="preserve"> okvirnega sporazuma</w:t>
      </w:r>
      <w:r w:rsidR="005C51BC">
        <w:rPr>
          <w:rFonts w:ascii="Tahoma" w:hAnsi="Tahoma" w:cs="Tahoma"/>
        </w:rPr>
        <w:t xml:space="preserve"> iz 19. člena tega okvirnega sporazuma</w:t>
      </w:r>
      <w:r w:rsidRPr="006B509D">
        <w:rPr>
          <w:rFonts w:ascii="Tahoma" w:hAnsi="Tahoma" w:cs="Tahoma"/>
        </w:rPr>
        <w:t xml:space="preserve"> ter nedobavljeno blago nabavi na prostem trgu, izvajalec pa krije razliko v ceni do naslednje najugodnejše ponudbe, za kar mu iz</w:t>
      </w:r>
      <w:r w:rsidR="005C51BC">
        <w:rPr>
          <w:rFonts w:ascii="Tahoma" w:hAnsi="Tahoma" w:cs="Tahoma"/>
        </w:rPr>
        <w:t>stavi</w:t>
      </w:r>
      <w:r w:rsidRPr="006B509D">
        <w:rPr>
          <w:rFonts w:ascii="Tahoma" w:hAnsi="Tahoma" w:cs="Tahoma"/>
        </w:rPr>
        <w:t xml:space="preserve"> naročnik račun.</w:t>
      </w:r>
    </w:p>
    <w:p w14:paraId="1E8F96C1" w14:textId="77777777" w:rsidR="00D235DD" w:rsidRPr="006B509D" w:rsidRDefault="00D235DD" w:rsidP="0027264A">
      <w:pPr>
        <w:keepLines/>
        <w:widowControl w:val="0"/>
        <w:jc w:val="both"/>
        <w:rPr>
          <w:rFonts w:ascii="Tahoma" w:hAnsi="Tahoma" w:cs="Tahoma"/>
        </w:rPr>
      </w:pPr>
    </w:p>
    <w:p w14:paraId="05972589" w14:textId="77777777" w:rsidR="00D235DD" w:rsidRPr="006B509D" w:rsidRDefault="00D235DD" w:rsidP="0027264A">
      <w:pPr>
        <w:keepLines/>
        <w:widowControl w:val="0"/>
        <w:numPr>
          <w:ilvl w:val="1"/>
          <w:numId w:val="44"/>
        </w:numPr>
        <w:tabs>
          <w:tab w:val="clear" w:pos="1440"/>
        </w:tabs>
        <w:ind w:left="426" w:hanging="426"/>
        <w:jc w:val="center"/>
        <w:rPr>
          <w:rFonts w:ascii="Tahoma" w:hAnsi="Tahoma" w:cs="Tahoma"/>
          <w:color w:val="000000"/>
        </w:rPr>
      </w:pPr>
      <w:r w:rsidRPr="006B509D">
        <w:rPr>
          <w:rFonts w:ascii="Tahoma" w:hAnsi="Tahoma" w:cs="Tahoma"/>
          <w:color w:val="000000"/>
        </w:rPr>
        <w:t>člen</w:t>
      </w:r>
    </w:p>
    <w:p w14:paraId="1287ADD2" w14:textId="77777777" w:rsidR="00D235DD" w:rsidRPr="006B509D" w:rsidRDefault="00D235DD" w:rsidP="0027264A">
      <w:pPr>
        <w:keepLines/>
        <w:widowControl w:val="0"/>
        <w:tabs>
          <w:tab w:val="left" w:pos="1418"/>
          <w:tab w:val="left" w:pos="1702"/>
        </w:tabs>
        <w:jc w:val="both"/>
        <w:rPr>
          <w:rFonts w:ascii="Tahoma" w:hAnsi="Tahoma" w:cs="Tahoma"/>
        </w:rPr>
      </w:pPr>
    </w:p>
    <w:p w14:paraId="7A241BD7" w14:textId="77777777" w:rsidR="00D235DD" w:rsidRPr="006B509D" w:rsidRDefault="00D235DD" w:rsidP="0027264A">
      <w:pPr>
        <w:keepLines/>
        <w:widowControl w:val="0"/>
        <w:tabs>
          <w:tab w:val="left" w:pos="1418"/>
          <w:tab w:val="left" w:pos="1702"/>
        </w:tabs>
        <w:jc w:val="both"/>
        <w:rPr>
          <w:rFonts w:ascii="Tahoma" w:hAnsi="Tahoma" w:cs="Tahoma"/>
        </w:rPr>
      </w:pPr>
      <w:r w:rsidRPr="006B509D">
        <w:rPr>
          <w:rFonts w:ascii="Tahoma" w:hAnsi="Tahoma" w:cs="Tahoma"/>
        </w:rPr>
        <w:t xml:space="preserve">V izjemnih primerih, ko izvajalec ne more izpolniti v okvirnem sporazumu zapisanih dobavnih rokov zaradi višje sile (npr.: naravne nesreče, nenormalne vremenske ujme, vojna, dokazljiva izguba pošiljke med transportom, poškodba med dobavo, …) mora izvajalec naročnika nemudoma pisno obvestiti o nezmožnosti pravočasne dobave </w:t>
      </w:r>
      <w:r>
        <w:rPr>
          <w:rFonts w:ascii="Tahoma" w:hAnsi="Tahoma" w:cs="Tahoma"/>
        </w:rPr>
        <w:t>blaga</w:t>
      </w:r>
      <w:r w:rsidRPr="006B509D">
        <w:rPr>
          <w:rFonts w:ascii="Tahoma" w:hAnsi="Tahoma" w:cs="Tahoma"/>
        </w:rPr>
        <w:t xml:space="preserve"> in pri tem tudi navesti vzroke zamude ter okvirni/pričakovani dejanski dobavni rok. Le v tem primeru naročnik ne bo izvajal sankcij proti izvajalcu </w:t>
      </w:r>
      <w:r>
        <w:rPr>
          <w:rFonts w:ascii="Tahoma" w:hAnsi="Tahoma" w:cs="Tahoma"/>
        </w:rPr>
        <w:t>po 1</w:t>
      </w:r>
      <w:r w:rsidR="005C51BC">
        <w:rPr>
          <w:rFonts w:ascii="Tahoma" w:hAnsi="Tahoma" w:cs="Tahoma"/>
        </w:rPr>
        <w:t>7</w:t>
      </w:r>
      <w:r w:rsidRPr="006B509D">
        <w:rPr>
          <w:rFonts w:ascii="Tahoma" w:hAnsi="Tahoma" w:cs="Tahoma"/>
        </w:rPr>
        <w:t>. členu tega okvirnega sporazuma.</w:t>
      </w:r>
    </w:p>
    <w:p w14:paraId="564CFD0B" w14:textId="77777777" w:rsidR="00D235DD" w:rsidRPr="006B509D" w:rsidRDefault="00D235DD" w:rsidP="0027264A">
      <w:pPr>
        <w:keepLines/>
        <w:widowControl w:val="0"/>
        <w:jc w:val="both"/>
        <w:rPr>
          <w:rFonts w:ascii="Tahoma" w:hAnsi="Tahoma" w:cs="Tahoma"/>
          <w:color w:val="000000"/>
        </w:rPr>
      </w:pPr>
    </w:p>
    <w:p w14:paraId="6294653D" w14:textId="77777777" w:rsidR="00D235DD" w:rsidRPr="006B509D" w:rsidRDefault="00D235DD" w:rsidP="0027264A">
      <w:pPr>
        <w:keepLines/>
        <w:widowControl w:val="0"/>
        <w:numPr>
          <w:ilvl w:val="1"/>
          <w:numId w:val="44"/>
        </w:numPr>
        <w:tabs>
          <w:tab w:val="clear" w:pos="1440"/>
        </w:tabs>
        <w:ind w:left="426" w:hanging="426"/>
        <w:jc w:val="center"/>
        <w:rPr>
          <w:rFonts w:ascii="Tahoma" w:hAnsi="Tahoma" w:cs="Tahoma"/>
          <w:color w:val="000000"/>
        </w:rPr>
      </w:pPr>
      <w:r w:rsidRPr="006B509D">
        <w:rPr>
          <w:rFonts w:ascii="Tahoma" w:hAnsi="Tahoma" w:cs="Tahoma"/>
          <w:color w:val="000000"/>
        </w:rPr>
        <w:t>člen</w:t>
      </w:r>
    </w:p>
    <w:p w14:paraId="71FCB19E" w14:textId="77777777" w:rsidR="00D235DD" w:rsidRPr="006B509D" w:rsidRDefault="00D235DD" w:rsidP="0027264A">
      <w:pPr>
        <w:keepLines/>
        <w:widowControl w:val="0"/>
        <w:jc w:val="both"/>
        <w:rPr>
          <w:rFonts w:ascii="Tahoma" w:hAnsi="Tahoma" w:cs="Tahoma"/>
          <w:color w:val="000000"/>
        </w:rPr>
      </w:pPr>
    </w:p>
    <w:p w14:paraId="06370026" w14:textId="77777777" w:rsidR="00D235DD" w:rsidRPr="00D43D7D" w:rsidRDefault="00D235DD" w:rsidP="0027264A">
      <w:pPr>
        <w:keepLines/>
        <w:widowControl w:val="0"/>
        <w:jc w:val="both"/>
        <w:rPr>
          <w:rFonts w:ascii="Tahoma" w:hAnsi="Tahoma" w:cs="Tahoma"/>
        </w:rPr>
      </w:pPr>
      <w:r w:rsidRPr="006B509D">
        <w:rPr>
          <w:rFonts w:ascii="Tahoma" w:hAnsi="Tahoma" w:cs="Tahoma"/>
          <w:color w:val="000000"/>
        </w:rPr>
        <w:t>Naročnik bo naročeno blago prevzel na</w:t>
      </w:r>
      <w:r>
        <w:rPr>
          <w:rFonts w:ascii="Tahoma" w:hAnsi="Tahoma" w:cs="Tahoma"/>
          <w:color w:val="000000"/>
        </w:rPr>
        <w:t xml:space="preserve"> podlagi dobavnice, podpisane s strani izvajalca in prevzemnika </w:t>
      </w:r>
      <w:r w:rsidRPr="00D43D7D">
        <w:rPr>
          <w:rFonts w:ascii="Tahoma" w:hAnsi="Tahoma" w:cs="Tahoma"/>
        </w:rPr>
        <w:t>blaga s strani naročnika.</w:t>
      </w:r>
    </w:p>
    <w:p w14:paraId="070D6E20" w14:textId="77777777" w:rsidR="00D235DD" w:rsidRPr="00D43D7D" w:rsidRDefault="00D235DD" w:rsidP="0027264A">
      <w:pPr>
        <w:keepLines/>
        <w:widowControl w:val="0"/>
        <w:jc w:val="both"/>
        <w:rPr>
          <w:rFonts w:ascii="Tahoma" w:hAnsi="Tahoma" w:cs="Tahoma"/>
        </w:rPr>
      </w:pPr>
    </w:p>
    <w:p w14:paraId="29467D92" w14:textId="77777777" w:rsidR="00D235DD" w:rsidRPr="00D43D7D" w:rsidRDefault="00D235DD" w:rsidP="0027264A">
      <w:pPr>
        <w:keepLines/>
        <w:widowControl w:val="0"/>
        <w:numPr>
          <w:ilvl w:val="0"/>
          <w:numId w:val="45"/>
        </w:numPr>
        <w:tabs>
          <w:tab w:val="clear" w:pos="1440"/>
          <w:tab w:val="left" w:pos="851"/>
          <w:tab w:val="left" w:pos="1702"/>
        </w:tabs>
        <w:ind w:hanging="1440"/>
        <w:jc w:val="both"/>
        <w:rPr>
          <w:rFonts w:ascii="Tahoma" w:hAnsi="Tahoma" w:cs="Tahoma"/>
          <w:b/>
        </w:rPr>
      </w:pPr>
      <w:r>
        <w:rPr>
          <w:rFonts w:ascii="Tahoma" w:hAnsi="Tahoma" w:cs="Tahoma"/>
          <w:b/>
        </w:rPr>
        <w:t>KAKOVOST</w:t>
      </w:r>
    </w:p>
    <w:p w14:paraId="104C0982" w14:textId="77777777" w:rsidR="00D235DD" w:rsidRPr="00206B5A" w:rsidRDefault="00D235DD" w:rsidP="0027264A">
      <w:pPr>
        <w:keepLines/>
        <w:widowControl w:val="0"/>
        <w:jc w:val="both"/>
        <w:rPr>
          <w:rFonts w:ascii="Tahoma" w:hAnsi="Tahoma" w:cs="Tahoma"/>
        </w:rPr>
      </w:pPr>
    </w:p>
    <w:p w14:paraId="50156DEF" w14:textId="77777777" w:rsidR="00D235DD" w:rsidRPr="00D43D7D" w:rsidRDefault="00D235DD" w:rsidP="0027264A">
      <w:pPr>
        <w:keepLines/>
        <w:widowControl w:val="0"/>
        <w:numPr>
          <w:ilvl w:val="1"/>
          <w:numId w:val="44"/>
        </w:numPr>
        <w:tabs>
          <w:tab w:val="clear" w:pos="1440"/>
        </w:tabs>
        <w:ind w:left="426" w:hanging="426"/>
        <w:jc w:val="center"/>
        <w:rPr>
          <w:rFonts w:ascii="Tahoma" w:hAnsi="Tahoma" w:cs="Tahoma"/>
          <w:color w:val="000000"/>
        </w:rPr>
      </w:pPr>
      <w:r w:rsidRPr="00D43D7D">
        <w:rPr>
          <w:rFonts w:ascii="Tahoma" w:hAnsi="Tahoma" w:cs="Tahoma"/>
          <w:color w:val="000000"/>
        </w:rPr>
        <w:t xml:space="preserve">člen </w:t>
      </w:r>
    </w:p>
    <w:p w14:paraId="61273C05" w14:textId="77777777" w:rsidR="00D235DD" w:rsidRDefault="00D235DD" w:rsidP="0027264A">
      <w:pPr>
        <w:keepLines/>
        <w:widowControl w:val="0"/>
        <w:jc w:val="both"/>
        <w:rPr>
          <w:rFonts w:ascii="Tahoma" w:hAnsi="Tahoma" w:cs="Tahoma"/>
        </w:rPr>
      </w:pPr>
    </w:p>
    <w:p w14:paraId="39366F9F" w14:textId="77777777" w:rsidR="00D235DD" w:rsidRPr="00D43D7D" w:rsidRDefault="00D235DD" w:rsidP="0027264A">
      <w:pPr>
        <w:keepLines/>
        <w:widowControl w:val="0"/>
        <w:jc w:val="both"/>
        <w:rPr>
          <w:rFonts w:ascii="Tahoma" w:hAnsi="Tahoma" w:cs="Tahoma"/>
        </w:rPr>
      </w:pPr>
      <w:r>
        <w:rPr>
          <w:rFonts w:ascii="Tahoma" w:hAnsi="Tahoma" w:cs="Tahoma"/>
        </w:rPr>
        <w:t>Kakovost dobavljenega blaga mora biti v skladu s tehnično specifikacijo naročnika in vzorci blaga, ki jih je izvajalec naročniku dostavil na ogled in preizkus v fazi ocenjevanja ponudb. Naročnik</w:t>
      </w:r>
      <w:r w:rsidRPr="00931F10">
        <w:rPr>
          <w:rFonts w:ascii="Tahoma" w:hAnsi="Tahoma" w:cs="Tahoma"/>
        </w:rPr>
        <w:t xml:space="preserve"> ima pravico od </w:t>
      </w:r>
      <w:r>
        <w:rPr>
          <w:rFonts w:ascii="Tahoma" w:hAnsi="Tahoma" w:cs="Tahoma"/>
        </w:rPr>
        <w:t>izvajalca</w:t>
      </w:r>
      <w:r w:rsidRPr="00931F10">
        <w:rPr>
          <w:rFonts w:ascii="Tahoma" w:hAnsi="Tahoma" w:cs="Tahoma"/>
        </w:rPr>
        <w:t xml:space="preserve"> zahtevati dokazila za kvaliteto </w:t>
      </w:r>
      <w:r>
        <w:rPr>
          <w:rFonts w:ascii="Tahoma" w:hAnsi="Tahoma" w:cs="Tahoma"/>
        </w:rPr>
        <w:t>blaga</w:t>
      </w:r>
      <w:r w:rsidRPr="00931F10">
        <w:rPr>
          <w:rFonts w:ascii="Tahoma" w:hAnsi="Tahoma" w:cs="Tahoma"/>
        </w:rPr>
        <w:t>.</w:t>
      </w:r>
    </w:p>
    <w:p w14:paraId="7864FE80" w14:textId="77777777" w:rsidR="00D235DD" w:rsidRPr="00206B5A" w:rsidRDefault="00D235DD" w:rsidP="0027264A">
      <w:pPr>
        <w:keepLines/>
        <w:widowControl w:val="0"/>
        <w:jc w:val="both"/>
        <w:rPr>
          <w:rFonts w:ascii="Tahoma" w:hAnsi="Tahoma" w:cs="Tahoma"/>
        </w:rPr>
      </w:pPr>
    </w:p>
    <w:p w14:paraId="5584693D" w14:textId="77777777" w:rsidR="00D235DD" w:rsidRPr="00D43D7D" w:rsidRDefault="00D235DD" w:rsidP="0027264A">
      <w:pPr>
        <w:keepLines/>
        <w:widowControl w:val="0"/>
        <w:numPr>
          <w:ilvl w:val="1"/>
          <w:numId w:val="44"/>
        </w:numPr>
        <w:tabs>
          <w:tab w:val="clear" w:pos="1440"/>
        </w:tabs>
        <w:ind w:left="426" w:hanging="426"/>
        <w:jc w:val="center"/>
        <w:rPr>
          <w:rFonts w:ascii="Tahoma" w:hAnsi="Tahoma" w:cs="Tahoma"/>
          <w:color w:val="000000"/>
        </w:rPr>
      </w:pPr>
      <w:r w:rsidRPr="00D43D7D">
        <w:rPr>
          <w:rFonts w:ascii="Tahoma" w:hAnsi="Tahoma" w:cs="Tahoma"/>
          <w:color w:val="000000"/>
        </w:rPr>
        <w:t xml:space="preserve">člen </w:t>
      </w:r>
    </w:p>
    <w:p w14:paraId="53C62300" w14:textId="77777777" w:rsidR="00D235DD" w:rsidRDefault="00D235DD" w:rsidP="0027264A">
      <w:pPr>
        <w:keepLines/>
        <w:widowControl w:val="0"/>
        <w:jc w:val="both"/>
        <w:rPr>
          <w:rFonts w:ascii="Tahoma" w:hAnsi="Tahoma" w:cs="Tahoma"/>
        </w:rPr>
      </w:pPr>
    </w:p>
    <w:p w14:paraId="733988AB" w14:textId="77777777" w:rsidR="00D235DD" w:rsidRDefault="00D235DD" w:rsidP="0027264A">
      <w:pPr>
        <w:keepLines/>
        <w:widowControl w:val="0"/>
        <w:jc w:val="both"/>
        <w:rPr>
          <w:rFonts w:ascii="Tahoma" w:hAnsi="Tahoma" w:cs="Tahoma"/>
        </w:rPr>
      </w:pPr>
      <w:r>
        <w:rPr>
          <w:rFonts w:ascii="Tahoma" w:hAnsi="Tahoma" w:cs="Tahoma"/>
        </w:rPr>
        <w:t xml:space="preserve">V primeru neskladnosti vzorcev blaga, ki jih je izvajalec v fazi ocenjevanja ponudb dostavil naročniku na ogled in preizkus ter dobavljenim blagom, </w:t>
      </w:r>
      <w:r w:rsidRPr="00203567">
        <w:rPr>
          <w:rFonts w:ascii="Tahoma" w:hAnsi="Tahoma" w:cs="Tahoma"/>
        </w:rPr>
        <w:t xml:space="preserve">lahko </w:t>
      </w:r>
      <w:r>
        <w:rPr>
          <w:rFonts w:ascii="Tahoma" w:hAnsi="Tahoma" w:cs="Tahoma"/>
        </w:rPr>
        <w:t>naročnik</w:t>
      </w:r>
      <w:r w:rsidRPr="00203567">
        <w:rPr>
          <w:rFonts w:ascii="Tahoma" w:hAnsi="Tahoma" w:cs="Tahoma"/>
        </w:rPr>
        <w:t xml:space="preserve"> </w:t>
      </w:r>
      <w:r>
        <w:rPr>
          <w:rFonts w:ascii="Tahoma" w:hAnsi="Tahoma" w:cs="Tahoma"/>
        </w:rPr>
        <w:t>odstopi od okvirnega sporazuma in unovči</w:t>
      </w:r>
      <w:r w:rsidRPr="00203567">
        <w:rPr>
          <w:rFonts w:ascii="Tahoma" w:hAnsi="Tahoma" w:cs="Tahoma"/>
        </w:rPr>
        <w:t xml:space="preserve"> </w:t>
      </w:r>
      <w:r>
        <w:rPr>
          <w:rFonts w:ascii="Tahoma" w:hAnsi="Tahoma" w:cs="Tahoma"/>
        </w:rPr>
        <w:t>finančno zavarovanje za zavarovanje dobre izvedbe obveznosti iz okvirnega sporazuma</w:t>
      </w:r>
      <w:r w:rsidRPr="00203567">
        <w:rPr>
          <w:rFonts w:ascii="Tahoma" w:hAnsi="Tahoma" w:cs="Tahoma"/>
        </w:rPr>
        <w:t xml:space="preserve">, </w:t>
      </w:r>
      <w:r>
        <w:rPr>
          <w:rFonts w:ascii="Tahoma" w:hAnsi="Tahoma" w:cs="Tahoma"/>
        </w:rPr>
        <w:t>brez kakršnekoli obveznosti do izvajalca.</w:t>
      </w:r>
    </w:p>
    <w:p w14:paraId="013D07E1" w14:textId="77777777" w:rsidR="00D235DD" w:rsidRPr="00206B5A" w:rsidRDefault="00D235DD" w:rsidP="0027264A">
      <w:pPr>
        <w:keepLines/>
        <w:widowControl w:val="0"/>
        <w:jc w:val="both"/>
        <w:rPr>
          <w:rFonts w:ascii="Tahoma" w:hAnsi="Tahoma" w:cs="Tahoma"/>
        </w:rPr>
      </w:pPr>
    </w:p>
    <w:p w14:paraId="1D63EAAD" w14:textId="77777777" w:rsidR="00D235DD" w:rsidRPr="00D43D7D" w:rsidRDefault="00D235DD" w:rsidP="0027264A">
      <w:pPr>
        <w:keepLines/>
        <w:widowControl w:val="0"/>
        <w:numPr>
          <w:ilvl w:val="1"/>
          <w:numId w:val="44"/>
        </w:numPr>
        <w:tabs>
          <w:tab w:val="clear" w:pos="1440"/>
        </w:tabs>
        <w:ind w:left="426" w:hanging="426"/>
        <w:jc w:val="center"/>
        <w:rPr>
          <w:rFonts w:ascii="Tahoma" w:hAnsi="Tahoma" w:cs="Tahoma"/>
          <w:color w:val="000000"/>
        </w:rPr>
      </w:pPr>
      <w:r w:rsidRPr="00D43D7D">
        <w:rPr>
          <w:rFonts w:ascii="Tahoma" w:hAnsi="Tahoma" w:cs="Tahoma"/>
          <w:color w:val="000000"/>
        </w:rPr>
        <w:t xml:space="preserve">člen </w:t>
      </w:r>
    </w:p>
    <w:p w14:paraId="1D2EC192" w14:textId="77777777" w:rsidR="00D235DD" w:rsidRDefault="00D235DD" w:rsidP="0027264A">
      <w:pPr>
        <w:keepLines/>
        <w:widowControl w:val="0"/>
        <w:jc w:val="both"/>
        <w:rPr>
          <w:rFonts w:ascii="Tahoma" w:hAnsi="Tahoma" w:cs="Tahoma"/>
        </w:rPr>
      </w:pPr>
    </w:p>
    <w:p w14:paraId="25C4D166" w14:textId="77777777" w:rsidR="00D235DD" w:rsidRDefault="00D235DD" w:rsidP="0027264A">
      <w:pPr>
        <w:keepLines/>
        <w:widowControl w:val="0"/>
        <w:jc w:val="both"/>
        <w:rPr>
          <w:rFonts w:ascii="Tahoma" w:hAnsi="Tahoma" w:cs="Tahoma"/>
        </w:rPr>
      </w:pPr>
      <w:r>
        <w:rPr>
          <w:rFonts w:ascii="Tahoma" w:hAnsi="Tahoma" w:cs="Tahoma"/>
        </w:rPr>
        <w:t>Izvajalec</w:t>
      </w:r>
      <w:r w:rsidRPr="007079C1">
        <w:rPr>
          <w:rFonts w:ascii="Tahoma" w:hAnsi="Tahoma" w:cs="Tahoma"/>
        </w:rPr>
        <w:t xml:space="preserve"> </w:t>
      </w:r>
      <w:r>
        <w:rPr>
          <w:rFonts w:ascii="Tahoma" w:hAnsi="Tahoma" w:cs="Tahoma"/>
        </w:rPr>
        <w:t xml:space="preserve">naročniku zagotavlja </w:t>
      </w:r>
      <w:r w:rsidRPr="007079C1">
        <w:rPr>
          <w:rFonts w:ascii="Tahoma" w:hAnsi="Tahoma" w:cs="Tahoma"/>
        </w:rPr>
        <w:t xml:space="preserve">izrecno jamstvo, da bo </w:t>
      </w:r>
      <w:r>
        <w:rPr>
          <w:rFonts w:ascii="Tahoma" w:hAnsi="Tahoma" w:cs="Tahoma"/>
        </w:rPr>
        <w:t>blago</w:t>
      </w:r>
      <w:r w:rsidRPr="007079C1">
        <w:rPr>
          <w:rFonts w:ascii="Tahoma" w:hAnsi="Tahoma" w:cs="Tahoma"/>
        </w:rPr>
        <w:t xml:space="preserve"> deloval</w:t>
      </w:r>
      <w:r>
        <w:rPr>
          <w:rFonts w:ascii="Tahoma" w:hAnsi="Tahoma" w:cs="Tahoma"/>
        </w:rPr>
        <w:t>o</w:t>
      </w:r>
      <w:r w:rsidRPr="007079C1">
        <w:rPr>
          <w:rFonts w:ascii="Tahoma" w:hAnsi="Tahoma" w:cs="Tahoma"/>
        </w:rPr>
        <w:t xml:space="preserve"> v skladu z opisom in tehničnimi podatki</w:t>
      </w:r>
      <w:r>
        <w:rPr>
          <w:rFonts w:ascii="Tahoma" w:hAnsi="Tahoma" w:cs="Tahoma"/>
        </w:rPr>
        <w:t>,</w:t>
      </w:r>
      <w:r w:rsidRPr="007079C1">
        <w:rPr>
          <w:rFonts w:ascii="Tahoma" w:hAnsi="Tahoma" w:cs="Tahoma"/>
        </w:rPr>
        <w:t xml:space="preserve"> navedenimi v </w:t>
      </w:r>
      <w:r>
        <w:rPr>
          <w:rFonts w:ascii="Tahoma" w:hAnsi="Tahoma" w:cs="Tahoma"/>
        </w:rPr>
        <w:t>ponudbi.</w:t>
      </w:r>
    </w:p>
    <w:p w14:paraId="0AA1FF9A" w14:textId="77777777" w:rsidR="00D235DD" w:rsidRPr="007079C1" w:rsidRDefault="00D235DD" w:rsidP="0027264A">
      <w:pPr>
        <w:keepLines/>
        <w:widowControl w:val="0"/>
        <w:jc w:val="both"/>
        <w:rPr>
          <w:rFonts w:ascii="Tahoma" w:hAnsi="Tahoma" w:cs="Tahoma"/>
        </w:rPr>
      </w:pPr>
    </w:p>
    <w:p w14:paraId="03D761FF" w14:textId="77777777" w:rsidR="00D235DD" w:rsidRPr="00D43D7D" w:rsidRDefault="00D235DD" w:rsidP="0027264A">
      <w:pPr>
        <w:keepLines/>
        <w:widowControl w:val="0"/>
        <w:numPr>
          <w:ilvl w:val="0"/>
          <w:numId w:val="45"/>
        </w:numPr>
        <w:tabs>
          <w:tab w:val="clear" w:pos="1440"/>
          <w:tab w:val="left" w:pos="851"/>
          <w:tab w:val="left" w:pos="1702"/>
        </w:tabs>
        <w:ind w:hanging="1440"/>
        <w:jc w:val="both"/>
        <w:rPr>
          <w:rFonts w:ascii="Tahoma" w:hAnsi="Tahoma" w:cs="Tahoma"/>
          <w:b/>
        </w:rPr>
      </w:pPr>
      <w:r w:rsidRPr="00D43D7D">
        <w:rPr>
          <w:rFonts w:ascii="Tahoma" w:hAnsi="Tahoma" w:cs="Tahoma"/>
          <w:b/>
        </w:rPr>
        <w:t>REKLAMACIJA</w:t>
      </w:r>
    </w:p>
    <w:p w14:paraId="78D72174" w14:textId="77777777" w:rsidR="00D235DD" w:rsidRDefault="00D235DD" w:rsidP="0027264A">
      <w:pPr>
        <w:keepLines/>
        <w:widowControl w:val="0"/>
        <w:jc w:val="both"/>
        <w:rPr>
          <w:rFonts w:ascii="Tahoma" w:hAnsi="Tahoma" w:cs="Tahoma"/>
        </w:rPr>
      </w:pPr>
    </w:p>
    <w:p w14:paraId="702B4EF8" w14:textId="77777777" w:rsidR="00D235DD" w:rsidRPr="00D43D7D" w:rsidRDefault="00D235DD" w:rsidP="0027264A">
      <w:pPr>
        <w:keepLines/>
        <w:widowControl w:val="0"/>
        <w:numPr>
          <w:ilvl w:val="1"/>
          <w:numId w:val="44"/>
        </w:numPr>
        <w:tabs>
          <w:tab w:val="clear" w:pos="1440"/>
        </w:tabs>
        <w:ind w:left="426" w:hanging="426"/>
        <w:jc w:val="center"/>
        <w:rPr>
          <w:rFonts w:ascii="Tahoma" w:hAnsi="Tahoma" w:cs="Tahoma"/>
          <w:color w:val="000000"/>
        </w:rPr>
      </w:pPr>
      <w:r w:rsidRPr="00D43D7D">
        <w:rPr>
          <w:rFonts w:ascii="Tahoma" w:hAnsi="Tahoma" w:cs="Tahoma"/>
          <w:color w:val="000000"/>
        </w:rPr>
        <w:t xml:space="preserve">člen </w:t>
      </w:r>
    </w:p>
    <w:p w14:paraId="48817103" w14:textId="77777777" w:rsidR="00D235DD" w:rsidRDefault="00D235DD" w:rsidP="0027264A">
      <w:pPr>
        <w:keepLines/>
        <w:widowControl w:val="0"/>
        <w:jc w:val="both"/>
        <w:rPr>
          <w:rFonts w:ascii="Tahoma" w:hAnsi="Tahoma" w:cs="Tahoma"/>
        </w:rPr>
      </w:pPr>
    </w:p>
    <w:p w14:paraId="28D94FBE" w14:textId="77777777" w:rsidR="00D235DD" w:rsidRDefault="00D235DD" w:rsidP="0027264A">
      <w:pPr>
        <w:keepLines/>
        <w:widowControl w:val="0"/>
        <w:jc w:val="both"/>
        <w:rPr>
          <w:rFonts w:ascii="Tahoma" w:hAnsi="Tahoma" w:cs="Tahoma"/>
        </w:rPr>
      </w:pPr>
      <w:r w:rsidRPr="00256D56">
        <w:rPr>
          <w:rFonts w:ascii="Tahoma" w:hAnsi="Tahoma" w:cs="Tahoma"/>
        </w:rPr>
        <w:t xml:space="preserve">Reklamacije zaradi količinskih primanjkljajev bo </w:t>
      </w:r>
      <w:r>
        <w:rPr>
          <w:rFonts w:ascii="Tahoma" w:hAnsi="Tahoma" w:cs="Tahoma"/>
        </w:rPr>
        <w:t>naročnik izvajalcu</w:t>
      </w:r>
      <w:r w:rsidRPr="00256D56">
        <w:rPr>
          <w:rFonts w:ascii="Tahoma" w:hAnsi="Tahoma" w:cs="Tahoma"/>
        </w:rPr>
        <w:t xml:space="preserve"> sporo</w:t>
      </w:r>
      <w:r>
        <w:rPr>
          <w:rFonts w:ascii="Tahoma" w:hAnsi="Tahoma" w:cs="Tahoma"/>
        </w:rPr>
        <w:t>čil takoj, najkasneje pa v petih (5</w:t>
      </w:r>
      <w:r w:rsidRPr="00256D56">
        <w:rPr>
          <w:rFonts w:ascii="Tahoma" w:hAnsi="Tahoma" w:cs="Tahoma"/>
        </w:rPr>
        <w:t xml:space="preserve">) dneh od dneva prevzema </w:t>
      </w:r>
      <w:r>
        <w:rPr>
          <w:rFonts w:ascii="Tahoma" w:hAnsi="Tahoma" w:cs="Tahoma"/>
        </w:rPr>
        <w:t>blaga</w:t>
      </w:r>
      <w:r w:rsidRPr="00256D56">
        <w:rPr>
          <w:rFonts w:ascii="Tahoma" w:hAnsi="Tahoma" w:cs="Tahoma"/>
        </w:rPr>
        <w:t>.</w:t>
      </w:r>
    </w:p>
    <w:p w14:paraId="33D4E2B9" w14:textId="77777777" w:rsidR="00D235DD" w:rsidRPr="005671CA" w:rsidRDefault="00D235DD" w:rsidP="0027264A">
      <w:pPr>
        <w:keepLines/>
        <w:widowControl w:val="0"/>
        <w:jc w:val="both"/>
        <w:rPr>
          <w:rFonts w:ascii="Tahoma" w:hAnsi="Tahoma" w:cs="Tahoma"/>
        </w:rPr>
      </w:pPr>
    </w:p>
    <w:p w14:paraId="090A9D9D" w14:textId="77777777" w:rsidR="00D235DD" w:rsidRPr="00E47BB0" w:rsidRDefault="00D235DD" w:rsidP="0027264A">
      <w:pPr>
        <w:keepLines/>
        <w:widowControl w:val="0"/>
        <w:jc w:val="both"/>
        <w:rPr>
          <w:rFonts w:ascii="Tahoma" w:hAnsi="Tahoma" w:cs="Tahoma"/>
        </w:rPr>
      </w:pPr>
      <w:r w:rsidRPr="00E47BB0">
        <w:rPr>
          <w:rFonts w:ascii="Tahoma" w:hAnsi="Tahoma" w:cs="Tahoma"/>
        </w:rPr>
        <w:t xml:space="preserve">Reklamacije zaradi kakovostnih vidnih napak </w:t>
      </w:r>
      <w:r>
        <w:rPr>
          <w:rFonts w:ascii="Tahoma" w:hAnsi="Tahoma" w:cs="Tahoma"/>
        </w:rPr>
        <w:t>in/</w:t>
      </w:r>
      <w:r w:rsidRPr="00E47BB0">
        <w:rPr>
          <w:rFonts w:ascii="Tahoma" w:hAnsi="Tahoma" w:cs="Tahoma"/>
        </w:rPr>
        <w:t>ali reklamacije zaradi neustreznosti dobavljene</w:t>
      </w:r>
      <w:r>
        <w:rPr>
          <w:rFonts w:ascii="Tahoma" w:hAnsi="Tahoma" w:cs="Tahoma"/>
        </w:rPr>
        <w:t>ga blaga</w:t>
      </w:r>
      <w:r w:rsidRPr="00E47BB0">
        <w:rPr>
          <w:rFonts w:ascii="Tahoma" w:hAnsi="Tahoma" w:cs="Tahoma"/>
        </w:rPr>
        <w:t xml:space="preserve"> bo </w:t>
      </w:r>
      <w:r>
        <w:rPr>
          <w:rFonts w:ascii="Tahoma" w:hAnsi="Tahoma" w:cs="Tahoma"/>
        </w:rPr>
        <w:t>naročnik</w:t>
      </w:r>
      <w:r w:rsidRPr="00E47BB0">
        <w:rPr>
          <w:rFonts w:ascii="Tahoma" w:hAnsi="Tahoma" w:cs="Tahoma"/>
        </w:rPr>
        <w:t xml:space="preserve"> </w:t>
      </w:r>
      <w:r>
        <w:rPr>
          <w:rFonts w:ascii="Tahoma" w:hAnsi="Tahoma" w:cs="Tahoma"/>
        </w:rPr>
        <w:t>izvajalcu</w:t>
      </w:r>
      <w:r w:rsidRPr="00E47BB0">
        <w:rPr>
          <w:rFonts w:ascii="Tahoma" w:hAnsi="Tahoma" w:cs="Tahoma"/>
        </w:rPr>
        <w:t xml:space="preserve"> sporočil kadarkoli v času v</w:t>
      </w:r>
      <w:r>
        <w:rPr>
          <w:rFonts w:ascii="Tahoma" w:hAnsi="Tahoma" w:cs="Tahoma"/>
        </w:rPr>
        <w:t>eljavnosti okvirnega sporazuma.</w:t>
      </w:r>
    </w:p>
    <w:p w14:paraId="774D51AB" w14:textId="77777777" w:rsidR="00D235DD" w:rsidRPr="00D43D7D" w:rsidRDefault="00D235DD" w:rsidP="0027264A">
      <w:pPr>
        <w:keepLines/>
        <w:widowControl w:val="0"/>
        <w:jc w:val="both"/>
        <w:rPr>
          <w:rFonts w:ascii="Tahoma" w:hAnsi="Tahoma" w:cs="Tahoma"/>
        </w:rPr>
      </w:pPr>
    </w:p>
    <w:p w14:paraId="6C4311D1" w14:textId="77777777" w:rsidR="00D235DD" w:rsidRPr="00D43D7D" w:rsidRDefault="00D235DD" w:rsidP="0027264A">
      <w:pPr>
        <w:keepLines/>
        <w:widowControl w:val="0"/>
        <w:numPr>
          <w:ilvl w:val="1"/>
          <w:numId w:val="44"/>
        </w:numPr>
        <w:tabs>
          <w:tab w:val="clear" w:pos="1440"/>
        </w:tabs>
        <w:ind w:left="426" w:hanging="426"/>
        <w:jc w:val="center"/>
        <w:rPr>
          <w:rFonts w:ascii="Tahoma" w:hAnsi="Tahoma" w:cs="Tahoma"/>
          <w:color w:val="000000"/>
        </w:rPr>
      </w:pPr>
      <w:r w:rsidRPr="00D43D7D">
        <w:rPr>
          <w:rFonts w:ascii="Tahoma" w:hAnsi="Tahoma" w:cs="Tahoma"/>
          <w:color w:val="000000"/>
        </w:rPr>
        <w:t xml:space="preserve">člen </w:t>
      </w:r>
    </w:p>
    <w:p w14:paraId="640F7323" w14:textId="77777777" w:rsidR="00D235DD" w:rsidRDefault="00D235DD" w:rsidP="0027264A">
      <w:pPr>
        <w:keepLines/>
        <w:widowControl w:val="0"/>
        <w:jc w:val="both"/>
        <w:rPr>
          <w:rFonts w:ascii="Tahoma" w:hAnsi="Tahoma" w:cs="Tahoma"/>
        </w:rPr>
      </w:pPr>
    </w:p>
    <w:p w14:paraId="3FC0FB6D" w14:textId="77777777" w:rsidR="00D235DD" w:rsidRDefault="00D235DD" w:rsidP="0027264A">
      <w:pPr>
        <w:keepLines/>
        <w:widowControl w:val="0"/>
        <w:jc w:val="both"/>
        <w:rPr>
          <w:rFonts w:ascii="Tahoma" w:hAnsi="Tahoma" w:cs="Tahoma"/>
        </w:rPr>
      </w:pPr>
      <w:r w:rsidRPr="00953C93">
        <w:rPr>
          <w:rFonts w:ascii="Tahoma" w:hAnsi="Tahoma" w:cs="Tahoma"/>
        </w:rPr>
        <w:t>Rok za rešitev reklamacije zaradi količins</w:t>
      </w:r>
      <w:r>
        <w:rPr>
          <w:rFonts w:ascii="Tahoma" w:hAnsi="Tahoma" w:cs="Tahoma"/>
        </w:rPr>
        <w:t>kih primanjkljajev je največ tri (3</w:t>
      </w:r>
      <w:r w:rsidRPr="00953C93">
        <w:rPr>
          <w:rFonts w:ascii="Tahoma" w:hAnsi="Tahoma" w:cs="Tahoma"/>
        </w:rPr>
        <w:t xml:space="preserve">) </w:t>
      </w:r>
      <w:r>
        <w:rPr>
          <w:rFonts w:ascii="Tahoma" w:hAnsi="Tahoma" w:cs="Tahoma"/>
        </w:rPr>
        <w:t>delovne dni</w:t>
      </w:r>
      <w:r w:rsidRPr="00953C93">
        <w:rPr>
          <w:rFonts w:ascii="Tahoma" w:hAnsi="Tahoma" w:cs="Tahoma"/>
        </w:rPr>
        <w:t xml:space="preserve"> od prejema pisnega obvestila</w:t>
      </w:r>
      <w:r>
        <w:rPr>
          <w:rFonts w:ascii="Tahoma" w:hAnsi="Tahoma" w:cs="Tahoma"/>
        </w:rPr>
        <w:t xml:space="preserve"> naročnika</w:t>
      </w:r>
      <w:r w:rsidRPr="00953C93">
        <w:rPr>
          <w:rFonts w:ascii="Tahoma" w:hAnsi="Tahoma" w:cs="Tahoma"/>
        </w:rPr>
        <w:t xml:space="preserve"> o reklamaciji. Rok za rešitev reklamacije zaradi kakovostnih vidnih napak </w:t>
      </w:r>
      <w:r>
        <w:rPr>
          <w:rFonts w:ascii="Tahoma" w:hAnsi="Tahoma" w:cs="Tahoma"/>
        </w:rPr>
        <w:t>in/</w:t>
      </w:r>
      <w:r w:rsidRPr="00953C93">
        <w:rPr>
          <w:rFonts w:ascii="Tahoma" w:hAnsi="Tahoma" w:cs="Tahoma"/>
        </w:rPr>
        <w:t>ali reklamacije zaradi neustreznosti dobavljen</w:t>
      </w:r>
      <w:r>
        <w:rPr>
          <w:rFonts w:ascii="Tahoma" w:hAnsi="Tahoma" w:cs="Tahoma"/>
        </w:rPr>
        <w:t>ega blaga je največ tri (3</w:t>
      </w:r>
      <w:r w:rsidRPr="00953C93">
        <w:rPr>
          <w:rFonts w:ascii="Tahoma" w:hAnsi="Tahoma" w:cs="Tahoma"/>
        </w:rPr>
        <w:t xml:space="preserve">) </w:t>
      </w:r>
      <w:r>
        <w:rPr>
          <w:rFonts w:ascii="Tahoma" w:hAnsi="Tahoma" w:cs="Tahoma"/>
        </w:rPr>
        <w:t>delovne dni</w:t>
      </w:r>
      <w:r w:rsidRPr="00953C93">
        <w:rPr>
          <w:rFonts w:ascii="Tahoma" w:hAnsi="Tahoma" w:cs="Tahoma"/>
        </w:rPr>
        <w:t xml:space="preserve"> od prejema pisnega obvestila</w:t>
      </w:r>
      <w:r>
        <w:rPr>
          <w:rFonts w:ascii="Tahoma" w:hAnsi="Tahoma" w:cs="Tahoma"/>
        </w:rPr>
        <w:t xml:space="preserve"> naročnika</w:t>
      </w:r>
      <w:r w:rsidRPr="00953C93">
        <w:rPr>
          <w:rFonts w:ascii="Tahoma" w:hAnsi="Tahoma" w:cs="Tahoma"/>
        </w:rPr>
        <w:t xml:space="preserve"> o reklamaciji. </w:t>
      </w:r>
    </w:p>
    <w:p w14:paraId="697A6C25" w14:textId="77777777" w:rsidR="00D235DD" w:rsidRDefault="00D235DD" w:rsidP="0027264A">
      <w:pPr>
        <w:keepLines/>
        <w:widowControl w:val="0"/>
        <w:jc w:val="both"/>
        <w:rPr>
          <w:rFonts w:ascii="Tahoma" w:hAnsi="Tahoma" w:cs="Tahoma"/>
        </w:rPr>
      </w:pPr>
    </w:p>
    <w:p w14:paraId="1893C8B2" w14:textId="77777777" w:rsidR="00D235DD" w:rsidRDefault="00D235DD" w:rsidP="0027264A">
      <w:pPr>
        <w:keepLines/>
        <w:widowControl w:val="0"/>
        <w:jc w:val="both"/>
        <w:rPr>
          <w:rFonts w:ascii="Tahoma" w:hAnsi="Tahoma" w:cs="Tahoma"/>
        </w:rPr>
      </w:pPr>
      <w:r>
        <w:rPr>
          <w:rFonts w:ascii="Tahoma" w:hAnsi="Tahoma" w:cs="Tahoma"/>
        </w:rPr>
        <w:lastRenderedPageBreak/>
        <w:t>O ugotovljenih napakah blaga se sestavi</w:t>
      </w:r>
      <w:r w:rsidRPr="00953C93">
        <w:rPr>
          <w:rFonts w:ascii="Tahoma" w:hAnsi="Tahoma" w:cs="Tahoma"/>
        </w:rPr>
        <w:t xml:space="preserve"> zapisnik, ki ga podpišeta obe stranki</w:t>
      </w:r>
      <w:r>
        <w:rPr>
          <w:rFonts w:ascii="Tahoma" w:hAnsi="Tahoma" w:cs="Tahoma"/>
        </w:rPr>
        <w:t xml:space="preserve"> okvirnega sporazuma oziroma njuna predstavnika</w:t>
      </w:r>
      <w:r w:rsidRPr="00953C93">
        <w:rPr>
          <w:rFonts w:ascii="Tahoma" w:hAnsi="Tahoma" w:cs="Tahoma"/>
        </w:rPr>
        <w:t xml:space="preserve">. Obrazec zapisnika zagotovi </w:t>
      </w:r>
      <w:r>
        <w:rPr>
          <w:rFonts w:ascii="Tahoma" w:hAnsi="Tahoma" w:cs="Tahoma"/>
        </w:rPr>
        <w:t>izvajalec</w:t>
      </w:r>
      <w:r w:rsidRPr="00953C93">
        <w:rPr>
          <w:rFonts w:ascii="Tahoma" w:hAnsi="Tahoma" w:cs="Tahoma"/>
        </w:rPr>
        <w:t>.</w:t>
      </w:r>
    </w:p>
    <w:p w14:paraId="788714CD" w14:textId="77777777" w:rsidR="00D235DD" w:rsidRDefault="00D235DD" w:rsidP="0027264A">
      <w:pPr>
        <w:keepLines/>
        <w:widowControl w:val="0"/>
        <w:jc w:val="both"/>
        <w:rPr>
          <w:rFonts w:ascii="Tahoma" w:hAnsi="Tahoma" w:cs="Tahoma"/>
        </w:rPr>
      </w:pPr>
    </w:p>
    <w:p w14:paraId="7135E8E4" w14:textId="77777777" w:rsidR="00D235DD" w:rsidRDefault="00D235DD" w:rsidP="0027264A">
      <w:pPr>
        <w:keepLines/>
        <w:widowControl w:val="0"/>
        <w:jc w:val="both"/>
        <w:rPr>
          <w:rFonts w:ascii="Tahoma" w:hAnsi="Tahoma" w:cs="Tahoma"/>
        </w:rPr>
      </w:pPr>
    </w:p>
    <w:p w14:paraId="3C346CBD" w14:textId="77777777" w:rsidR="00D235DD" w:rsidRPr="00D43D7D" w:rsidRDefault="00D235DD" w:rsidP="0027264A">
      <w:pPr>
        <w:keepLines/>
        <w:widowControl w:val="0"/>
        <w:numPr>
          <w:ilvl w:val="1"/>
          <w:numId w:val="44"/>
        </w:numPr>
        <w:tabs>
          <w:tab w:val="clear" w:pos="1440"/>
        </w:tabs>
        <w:ind w:left="426" w:hanging="426"/>
        <w:jc w:val="center"/>
        <w:rPr>
          <w:rFonts w:ascii="Tahoma" w:hAnsi="Tahoma" w:cs="Tahoma"/>
          <w:color w:val="000000"/>
        </w:rPr>
      </w:pPr>
      <w:r w:rsidRPr="00D43D7D">
        <w:rPr>
          <w:rFonts w:ascii="Tahoma" w:hAnsi="Tahoma" w:cs="Tahoma"/>
          <w:color w:val="000000"/>
        </w:rPr>
        <w:t xml:space="preserve">člen </w:t>
      </w:r>
    </w:p>
    <w:p w14:paraId="423C5684" w14:textId="77777777" w:rsidR="00D235DD" w:rsidRDefault="00D235DD" w:rsidP="0027264A">
      <w:pPr>
        <w:keepLines/>
        <w:widowControl w:val="0"/>
        <w:jc w:val="both"/>
        <w:rPr>
          <w:rFonts w:ascii="Tahoma" w:hAnsi="Tahoma" w:cs="Tahoma"/>
        </w:rPr>
      </w:pPr>
    </w:p>
    <w:p w14:paraId="1FCFE736" w14:textId="77777777" w:rsidR="00D235DD" w:rsidRDefault="00D235DD" w:rsidP="0027264A">
      <w:pPr>
        <w:keepLines/>
        <w:widowControl w:val="0"/>
        <w:jc w:val="both"/>
        <w:rPr>
          <w:rFonts w:ascii="Tahoma" w:hAnsi="Tahoma" w:cs="Tahoma"/>
        </w:rPr>
      </w:pPr>
      <w:r>
        <w:rPr>
          <w:rFonts w:ascii="Tahoma" w:hAnsi="Tahoma" w:cs="Tahoma"/>
        </w:rPr>
        <w:t>Izvajalec se obvezuje</w:t>
      </w:r>
      <w:r w:rsidRPr="00E47BB0">
        <w:rPr>
          <w:rFonts w:ascii="Tahoma" w:hAnsi="Tahoma" w:cs="Tahoma"/>
        </w:rPr>
        <w:t xml:space="preserve"> v roku</w:t>
      </w:r>
      <w:r>
        <w:rPr>
          <w:rFonts w:ascii="Tahoma" w:hAnsi="Tahoma" w:cs="Tahoma"/>
        </w:rPr>
        <w:t xml:space="preserve"> iz prvega odstavka prejšnjega člena</w:t>
      </w:r>
      <w:r w:rsidRPr="00E47BB0">
        <w:rPr>
          <w:rFonts w:ascii="Tahoma" w:hAnsi="Tahoma" w:cs="Tahoma"/>
        </w:rPr>
        <w:t xml:space="preserve"> </w:t>
      </w:r>
      <w:r>
        <w:rPr>
          <w:rFonts w:ascii="Tahoma" w:hAnsi="Tahoma" w:cs="Tahoma"/>
        </w:rPr>
        <w:t>naročnika pisno (</w:t>
      </w:r>
      <w:r w:rsidRPr="00E47BB0">
        <w:rPr>
          <w:rFonts w:ascii="Tahoma" w:hAnsi="Tahoma" w:cs="Tahoma"/>
        </w:rPr>
        <w:t>preko elektronske pošte)</w:t>
      </w:r>
      <w:r>
        <w:rPr>
          <w:rFonts w:ascii="Tahoma" w:hAnsi="Tahoma" w:cs="Tahoma"/>
        </w:rPr>
        <w:t xml:space="preserve"> obvestiti</w:t>
      </w:r>
      <w:r w:rsidRPr="00E47BB0">
        <w:rPr>
          <w:rFonts w:ascii="Tahoma" w:hAnsi="Tahoma" w:cs="Tahoma"/>
        </w:rPr>
        <w:t xml:space="preserve"> o rešitvi rekl</w:t>
      </w:r>
      <w:r>
        <w:rPr>
          <w:rFonts w:ascii="Tahoma" w:hAnsi="Tahoma" w:cs="Tahoma"/>
        </w:rPr>
        <w:t xml:space="preserve">amacije in dobaviti reklamirano blago </w:t>
      </w:r>
      <w:r w:rsidRPr="00E47BB0">
        <w:rPr>
          <w:rFonts w:ascii="Tahoma" w:hAnsi="Tahoma" w:cs="Tahoma"/>
        </w:rPr>
        <w:t>v dogovorjenem dobavnem roku</w:t>
      </w:r>
      <w:r>
        <w:rPr>
          <w:rFonts w:ascii="Tahoma" w:hAnsi="Tahoma" w:cs="Tahoma"/>
        </w:rPr>
        <w:t>.</w:t>
      </w:r>
      <w:r w:rsidRPr="00E47BB0">
        <w:rPr>
          <w:rFonts w:ascii="Tahoma" w:hAnsi="Tahoma" w:cs="Tahoma"/>
        </w:rPr>
        <w:t xml:space="preserve"> </w:t>
      </w:r>
    </w:p>
    <w:p w14:paraId="05E5D39E" w14:textId="77777777" w:rsidR="00D235DD" w:rsidRDefault="00D235DD" w:rsidP="0027264A">
      <w:pPr>
        <w:keepLines/>
        <w:widowControl w:val="0"/>
        <w:jc w:val="both"/>
        <w:rPr>
          <w:rFonts w:ascii="Tahoma" w:hAnsi="Tahoma" w:cs="Tahoma"/>
        </w:rPr>
      </w:pPr>
    </w:p>
    <w:p w14:paraId="5CF4156F" w14:textId="77777777" w:rsidR="00D235DD" w:rsidRPr="00843CC1" w:rsidRDefault="00D235DD" w:rsidP="0027264A">
      <w:pPr>
        <w:keepLines/>
        <w:widowControl w:val="0"/>
        <w:jc w:val="both"/>
        <w:rPr>
          <w:rFonts w:ascii="Tahoma" w:hAnsi="Tahoma" w:cs="Tahoma"/>
        </w:rPr>
      </w:pPr>
      <w:r w:rsidRPr="00843CC1">
        <w:rPr>
          <w:rFonts w:ascii="Tahoma" w:hAnsi="Tahoma" w:cs="Tahoma"/>
        </w:rPr>
        <w:t xml:space="preserve">Za pozitivno rešene reklamacije, za napačno poslano ter za vrnjeno blago, izda </w:t>
      </w:r>
      <w:r>
        <w:rPr>
          <w:rFonts w:ascii="Tahoma" w:hAnsi="Tahoma" w:cs="Tahoma"/>
        </w:rPr>
        <w:t>izvajalec</w:t>
      </w:r>
      <w:r w:rsidRPr="00843CC1">
        <w:rPr>
          <w:rFonts w:ascii="Tahoma" w:hAnsi="Tahoma" w:cs="Tahoma"/>
        </w:rPr>
        <w:t xml:space="preserve"> </w:t>
      </w:r>
      <w:r>
        <w:rPr>
          <w:rFonts w:ascii="Tahoma" w:hAnsi="Tahoma" w:cs="Tahoma"/>
        </w:rPr>
        <w:t>naročniku</w:t>
      </w:r>
      <w:r w:rsidRPr="00843CC1">
        <w:rPr>
          <w:rFonts w:ascii="Tahoma" w:hAnsi="Tahoma" w:cs="Tahoma"/>
        </w:rPr>
        <w:t xml:space="preserve"> dobropis, za katerega se zmanjša obveznost </w:t>
      </w:r>
      <w:r>
        <w:rPr>
          <w:rFonts w:ascii="Tahoma" w:hAnsi="Tahoma" w:cs="Tahoma"/>
        </w:rPr>
        <w:t>naročnika</w:t>
      </w:r>
      <w:r w:rsidRPr="00843CC1">
        <w:rPr>
          <w:rFonts w:ascii="Tahoma" w:hAnsi="Tahoma" w:cs="Tahoma"/>
        </w:rPr>
        <w:t>.</w:t>
      </w:r>
    </w:p>
    <w:p w14:paraId="1AE736A4" w14:textId="77777777" w:rsidR="00D235DD" w:rsidRPr="00C8579C" w:rsidRDefault="00D235DD" w:rsidP="0027264A">
      <w:pPr>
        <w:keepLines/>
        <w:widowControl w:val="0"/>
        <w:jc w:val="both"/>
        <w:rPr>
          <w:rFonts w:ascii="Tahoma" w:hAnsi="Tahoma" w:cs="Tahoma"/>
        </w:rPr>
      </w:pPr>
    </w:p>
    <w:p w14:paraId="3327F9F6" w14:textId="77777777" w:rsidR="00D235DD" w:rsidRPr="00D143C1" w:rsidRDefault="00D235DD" w:rsidP="0027264A">
      <w:pPr>
        <w:keepLines/>
        <w:widowControl w:val="0"/>
        <w:numPr>
          <w:ilvl w:val="0"/>
          <w:numId w:val="45"/>
        </w:numPr>
        <w:tabs>
          <w:tab w:val="clear" w:pos="1440"/>
          <w:tab w:val="left" w:pos="851"/>
          <w:tab w:val="left" w:pos="1702"/>
        </w:tabs>
        <w:ind w:hanging="1440"/>
        <w:jc w:val="both"/>
        <w:rPr>
          <w:rFonts w:ascii="Tahoma" w:hAnsi="Tahoma" w:cs="Tahoma"/>
          <w:b/>
        </w:rPr>
      </w:pPr>
      <w:r w:rsidRPr="00C8579C">
        <w:rPr>
          <w:rFonts w:ascii="Tahoma" w:hAnsi="Tahoma" w:cs="Tahoma"/>
          <w:b/>
        </w:rPr>
        <w:t>NAČIN OBRAČUNAVANJA IN PLAČILO</w:t>
      </w:r>
    </w:p>
    <w:p w14:paraId="1FAD17AE" w14:textId="77777777" w:rsidR="00D235DD" w:rsidRPr="00C8579C" w:rsidRDefault="00D235DD" w:rsidP="0027264A">
      <w:pPr>
        <w:keepLines/>
        <w:widowControl w:val="0"/>
        <w:tabs>
          <w:tab w:val="left" w:pos="851"/>
          <w:tab w:val="left" w:pos="1702"/>
        </w:tabs>
        <w:ind w:left="1440"/>
        <w:jc w:val="both"/>
        <w:rPr>
          <w:rFonts w:ascii="Tahoma" w:hAnsi="Tahoma" w:cs="Tahoma"/>
          <w:b/>
        </w:rPr>
      </w:pPr>
    </w:p>
    <w:p w14:paraId="4E72225C" w14:textId="77777777" w:rsidR="00D235DD" w:rsidRPr="00D43D7D" w:rsidRDefault="00D235DD" w:rsidP="0027264A">
      <w:pPr>
        <w:keepLines/>
        <w:widowControl w:val="0"/>
        <w:numPr>
          <w:ilvl w:val="1"/>
          <w:numId w:val="44"/>
        </w:numPr>
        <w:tabs>
          <w:tab w:val="clear" w:pos="1440"/>
        </w:tabs>
        <w:ind w:left="426" w:hanging="426"/>
        <w:jc w:val="center"/>
        <w:rPr>
          <w:rFonts w:ascii="Tahoma" w:hAnsi="Tahoma" w:cs="Tahoma"/>
          <w:color w:val="000000"/>
        </w:rPr>
      </w:pPr>
      <w:r w:rsidRPr="00D43D7D">
        <w:rPr>
          <w:rFonts w:ascii="Tahoma" w:hAnsi="Tahoma" w:cs="Tahoma"/>
          <w:color w:val="000000"/>
        </w:rPr>
        <w:t>člen</w:t>
      </w:r>
    </w:p>
    <w:p w14:paraId="0B9D0D73" w14:textId="77777777" w:rsidR="00D235DD" w:rsidRPr="00C8579C" w:rsidRDefault="00D235DD" w:rsidP="0027264A">
      <w:pPr>
        <w:keepLines/>
        <w:widowControl w:val="0"/>
        <w:jc w:val="both"/>
        <w:rPr>
          <w:rFonts w:ascii="Tahoma" w:hAnsi="Tahoma" w:cs="Tahoma"/>
        </w:rPr>
      </w:pPr>
    </w:p>
    <w:p w14:paraId="2319A914" w14:textId="77777777" w:rsidR="00D235DD" w:rsidRPr="00827729" w:rsidRDefault="00D235DD" w:rsidP="0027264A">
      <w:pPr>
        <w:keepLines/>
        <w:widowControl w:val="0"/>
        <w:jc w:val="both"/>
        <w:rPr>
          <w:rFonts w:ascii="Tahoma" w:hAnsi="Tahoma" w:cs="Tahoma"/>
        </w:rPr>
      </w:pPr>
      <w:r w:rsidRPr="0082308E">
        <w:rPr>
          <w:rFonts w:ascii="Tahoma" w:hAnsi="Tahoma" w:cs="Tahoma"/>
        </w:rPr>
        <w:t>Izvajalec bo naročniku izstavil račun za izvedene dobave v treh (3) koledarskih dneh</w:t>
      </w:r>
      <w:r w:rsidRPr="0082308E">
        <w:rPr>
          <w:rFonts w:ascii="Tahoma" w:hAnsi="Tahoma"/>
        </w:rPr>
        <w:t xml:space="preserve"> od dneva prevzema blaga (ob prevzemu se pisno potrdi prevzem blaga z dobavnico, ki jo podpišeta obe stranki </w:t>
      </w:r>
      <w:r>
        <w:rPr>
          <w:rFonts w:ascii="Tahoma" w:hAnsi="Tahoma"/>
        </w:rPr>
        <w:t>okvirnega sporazuma oziroma njuna</w:t>
      </w:r>
      <w:r w:rsidRPr="0082308E">
        <w:rPr>
          <w:rFonts w:ascii="Tahoma" w:hAnsi="Tahoma"/>
        </w:rPr>
        <w:t xml:space="preserve"> predstavnika) v vložišče </w:t>
      </w:r>
      <w:r w:rsidRPr="0082308E">
        <w:rPr>
          <w:rFonts w:ascii="Tahoma" w:hAnsi="Tahoma" w:cs="Tahoma"/>
        </w:rPr>
        <w:t>naročnika</w:t>
      </w:r>
      <w:r w:rsidRPr="0082308E">
        <w:rPr>
          <w:rFonts w:ascii="Tahoma" w:hAnsi="Tahoma"/>
        </w:rPr>
        <w:t xml:space="preserve">, in sicer na naslov </w:t>
      </w:r>
      <w:r w:rsidRPr="0082308E">
        <w:rPr>
          <w:rFonts w:ascii="Tahoma" w:hAnsi="Tahoma" w:cs="Tahoma"/>
        </w:rPr>
        <w:t>naročnika</w:t>
      </w:r>
      <w:r w:rsidRPr="00584A79">
        <w:rPr>
          <w:rFonts w:ascii="Tahoma" w:hAnsi="Tahoma" w:cs="Tahoma"/>
        </w:rPr>
        <w:t xml:space="preserve"> </w:t>
      </w:r>
      <w:r>
        <w:rPr>
          <w:rFonts w:ascii="Tahoma" w:hAnsi="Tahoma" w:cs="Tahoma"/>
        </w:rPr>
        <w:t>Med hmeljniki2</w:t>
      </w:r>
      <w:r w:rsidRPr="00584A79">
        <w:rPr>
          <w:rFonts w:ascii="Tahoma" w:hAnsi="Tahoma" w:cs="Tahoma"/>
        </w:rPr>
        <w:t>, 1000 Ljubljana</w:t>
      </w:r>
      <w:r w:rsidRPr="0082308E">
        <w:rPr>
          <w:rFonts w:ascii="Tahoma" w:hAnsi="Tahoma" w:cs="Tahoma"/>
        </w:rPr>
        <w:t>.</w:t>
      </w:r>
      <w:r w:rsidRPr="00827729">
        <w:rPr>
          <w:rFonts w:ascii="Tahoma" w:hAnsi="Tahoma" w:cs="Tahoma"/>
        </w:rPr>
        <w:t xml:space="preserve"> </w:t>
      </w:r>
    </w:p>
    <w:p w14:paraId="2A7835DD" w14:textId="77777777" w:rsidR="00D235DD" w:rsidRPr="00827729" w:rsidRDefault="00D235DD" w:rsidP="0027264A">
      <w:pPr>
        <w:keepLines/>
        <w:widowControl w:val="0"/>
        <w:jc w:val="both"/>
        <w:rPr>
          <w:rFonts w:ascii="Tahoma" w:hAnsi="Tahoma" w:cs="Tahoma"/>
        </w:rPr>
      </w:pPr>
    </w:p>
    <w:p w14:paraId="60B731B4" w14:textId="6C3C61D9" w:rsidR="00D235DD" w:rsidRPr="00827729" w:rsidRDefault="00D235DD" w:rsidP="0027264A">
      <w:pPr>
        <w:keepLines/>
        <w:widowControl w:val="0"/>
        <w:jc w:val="both"/>
        <w:rPr>
          <w:rFonts w:ascii="Tahoma" w:hAnsi="Tahoma" w:cs="Tahoma"/>
          <w:i/>
        </w:rPr>
      </w:pPr>
      <w:r w:rsidRPr="00827729">
        <w:rPr>
          <w:rFonts w:ascii="Tahoma" w:hAnsi="Tahoma" w:cs="Tahoma"/>
          <w:i/>
          <w:u w:val="single"/>
        </w:rPr>
        <w:t>A. V pr</w:t>
      </w:r>
      <w:r>
        <w:rPr>
          <w:rFonts w:ascii="Tahoma" w:hAnsi="Tahoma" w:cs="Tahoma"/>
          <w:i/>
          <w:u w:val="single"/>
        </w:rPr>
        <w:t>imeru, da ima izvajalec</w:t>
      </w:r>
      <w:r w:rsidRPr="00827729">
        <w:rPr>
          <w:rFonts w:ascii="Tahoma" w:hAnsi="Tahoma" w:cs="Tahoma"/>
          <w:i/>
          <w:u w:val="single"/>
        </w:rPr>
        <w:t xml:space="preserve"> sedež v Republiki Sloveniji:</w:t>
      </w:r>
      <w:r>
        <w:rPr>
          <w:rFonts w:ascii="Tahoma" w:hAnsi="Tahoma" w:cs="Tahoma"/>
          <w:i/>
        </w:rPr>
        <w:t xml:space="preserve"> Naročnik </w:t>
      </w:r>
      <w:r w:rsidRPr="00827729">
        <w:rPr>
          <w:rFonts w:ascii="Tahoma" w:hAnsi="Tahoma" w:cs="Tahoma"/>
          <w:i/>
        </w:rPr>
        <w:t>bo račune</w:t>
      </w:r>
      <w:r>
        <w:rPr>
          <w:rFonts w:ascii="Tahoma" w:hAnsi="Tahoma" w:cs="Tahoma"/>
          <w:i/>
        </w:rPr>
        <w:t>, izstavljene</w:t>
      </w:r>
      <w:r w:rsidRPr="00827729">
        <w:rPr>
          <w:rFonts w:ascii="Tahoma" w:hAnsi="Tahoma" w:cs="Tahoma"/>
          <w:i/>
        </w:rPr>
        <w:t xml:space="preserve"> v skladu s prejšnjim odstavkom tega člena </w:t>
      </w:r>
      <w:r>
        <w:rPr>
          <w:rFonts w:ascii="Tahoma" w:hAnsi="Tahoma" w:cs="Tahoma"/>
          <w:i/>
        </w:rPr>
        <w:t>okvirnega sporazuma</w:t>
      </w:r>
      <w:r w:rsidRPr="00827729">
        <w:rPr>
          <w:rFonts w:ascii="Tahoma" w:hAnsi="Tahoma" w:cs="Tahoma"/>
          <w:i/>
        </w:rPr>
        <w:t>, plačal n</w:t>
      </w:r>
      <w:r>
        <w:rPr>
          <w:rFonts w:ascii="Tahoma" w:hAnsi="Tahoma" w:cs="Tahoma"/>
          <w:i/>
        </w:rPr>
        <w:t>a transakcijski račun izvajalca</w:t>
      </w:r>
      <w:r w:rsidRPr="00827729">
        <w:rPr>
          <w:rFonts w:ascii="Tahoma" w:hAnsi="Tahoma" w:cs="Tahoma"/>
          <w:i/>
        </w:rPr>
        <w:t>, ki je uradno evidentiran pri AJPES in bo naveden na računu, v roku 30 (tridesetih)</w:t>
      </w:r>
      <w:r>
        <w:rPr>
          <w:rFonts w:ascii="Tahoma" w:hAnsi="Tahoma" w:cs="Tahoma"/>
          <w:i/>
        </w:rPr>
        <w:t xml:space="preserve"> koledarskih</w:t>
      </w:r>
      <w:r w:rsidRPr="00827729">
        <w:rPr>
          <w:rFonts w:ascii="Tahoma" w:hAnsi="Tahoma" w:cs="Tahoma"/>
          <w:i/>
        </w:rPr>
        <w:t xml:space="preserve"> dni od dneva </w:t>
      </w:r>
      <w:r w:rsidR="009B6D8B">
        <w:rPr>
          <w:rFonts w:ascii="Tahoma" w:hAnsi="Tahoma" w:cs="Tahoma"/>
          <w:i/>
        </w:rPr>
        <w:t>prejema</w:t>
      </w:r>
      <w:r w:rsidRPr="00827729">
        <w:rPr>
          <w:rFonts w:ascii="Tahoma" w:hAnsi="Tahoma" w:cs="Tahoma"/>
          <w:i/>
        </w:rPr>
        <w:t xml:space="preserve"> pravilnega računa za opravljene dobave v vložišče naročnika.</w:t>
      </w:r>
    </w:p>
    <w:p w14:paraId="6EFABF19" w14:textId="77777777" w:rsidR="00D235DD" w:rsidRPr="00827729" w:rsidRDefault="00D235DD" w:rsidP="0027264A">
      <w:pPr>
        <w:keepLines/>
        <w:widowControl w:val="0"/>
        <w:jc w:val="both"/>
        <w:rPr>
          <w:rFonts w:ascii="Tahoma" w:hAnsi="Tahoma" w:cs="Tahoma"/>
        </w:rPr>
      </w:pPr>
    </w:p>
    <w:p w14:paraId="248213D3" w14:textId="4EEA7181" w:rsidR="00D235DD" w:rsidRPr="00827729" w:rsidRDefault="00D235DD" w:rsidP="0027264A">
      <w:pPr>
        <w:keepLines/>
        <w:widowControl w:val="0"/>
        <w:jc w:val="both"/>
        <w:rPr>
          <w:rFonts w:ascii="Tahoma" w:hAnsi="Tahoma" w:cs="Tahoma"/>
          <w:i/>
        </w:rPr>
      </w:pPr>
      <w:r>
        <w:rPr>
          <w:rFonts w:ascii="Tahoma" w:hAnsi="Tahoma" w:cs="Tahoma"/>
          <w:i/>
          <w:u w:val="single"/>
        </w:rPr>
        <w:t>B. V primeru, da izvajalec</w:t>
      </w:r>
      <w:r w:rsidRPr="00827729">
        <w:rPr>
          <w:rFonts w:ascii="Tahoma" w:hAnsi="Tahoma" w:cs="Tahoma"/>
          <w:i/>
          <w:u w:val="single"/>
        </w:rPr>
        <w:t xml:space="preserve"> nima sedeža v Republiki Sloveniji: </w:t>
      </w:r>
      <w:r>
        <w:rPr>
          <w:rFonts w:ascii="Tahoma" w:hAnsi="Tahoma" w:cs="Tahoma"/>
          <w:i/>
        </w:rPr>
        <w:t>Naročnik</w:t>
      </w:r>
      <w:r w:rsidRPr="00827729">
        <w:rPr>
          <w:rFonts w:ascii="Tahoma" w:hAnsi="Tahoma" w:cs="Tahoma"/>
          <w:i/>
        </w:rPr>
        <w:t xml:space="preserve"> bo račune</w:t>
      </w:r>
      <w:r>
        <w:rPr>
          <w:rFonts w:ascii="Tahoma" w:hAnsi="Tahoma" w:cs="Tahoma"/>
          <w:i/>
        </w:rPr>
        <w:t>, izstavljene</w:t>
      </w:r>
      <w:r w:rsidRPr="00827729">
        <w:rPr>
          <w:rFonts w:ascii="Tahoma" w:hAnsi="Tahoma" w:cs="Tahoma"/>
          <w:i/>
        </w:rPr>
        <w:t xml:space="preserve"> v skladu s prejšnjim odstavkom tega člena </w:t>
      </w:r>
      <w:r>
        <w:rPr>
          <w:rFonts w:ascii="Tahoma" w:hAnsi="Tahoma" w:cs="Tahoma"/>
          <w:i/>
        </w:rPr>
        <w:t>okvirnega sporazuma</w:t>
      </w:r>
      <w:r w:rsidRPr="00827729">
        <w:rPr>
          <w:rFonts w:ascii="Tahoma" w:hAnsi="Tahoma" w:cs="Tahoma"/>
          <w:i/>
        </w:rPr>
        <w:t>, pla</w:t>
      </w:r>
      <w:r>
        <w:rPr>
          <w:rFonts w:ascii="Tahoma" w:hAnsi="Tahoma" w:cs="Tahoma"/>
          <w:i/>
        </w:rPr>
        <w:t>čal na poslovni račun izvajalca</w:t>
      </w:r>
      <w:r w:rsidRPr="00827729">
        <w:rPr>
          <w:rFonts w:ascii="Tahoma" w:hAnsi="Tahoma" w:cs="Tahoma"/>
          <w:i/>
        </w:rPr>
        <w:t xml:space="preserve"> v roku 30 (tridesetih) </w:t>
      </w:r>
      <w:r>
        <w:rPr>
          <w:rFonts w:ascii="Tahoma" w:hAnsi="Tahoma" w:cs="Tahoma"/>
          <w:i/>
        </w:rPr>
        <w:t xml:space="preserve">koledarskih </w:t>
      </w:r>
      <w:r w:rsidRPr="00827729">
        <w:rPr>
          <w:rFonts w:ascii="Tahoma" w:hAnsi="Tahoma" w:cs="Tahoma"/>
          <w:i/>
        </w:rPr>
        <w:t xml:space="preserve">dni od dneva </w:t>
      </w:r>
      <w:r w:rsidR="009B6D8B">
        <w:rPr>
          <w:rFonts w:ascii="Tahoma" w:hAnsi="Tahoma" w:cs="Tahoma"/>
          <w:i/>
        </w:rPr>
        <w:t>prejema</w:t>
      </w:r>
      <w:r w:rsidRPr="00827729">
        <w:rPr>
          <w:rFonts w:ascii="Tahoma" w:hAnsi="Tahoma" w:cs="Tahoma"/>
          <w:i/>
        </w:rPr>
        <w:t xml:space="preserve"> pravilnega računa za opravljene dobave</w:t>
      </w:r>
      <w:r>
        <w:rPr>
          <w:rFonts w:ascii="Tahoma" w:hAnsi="Tahoma" w:cs="Tahoma"/>
          <w:i/>
        </w:rPr>
        <w:t xml:space="preserve"> v vložišče naročnika</w:t>
      </w:r>
      <w:r w:rsidRPr="00827729">
        <w:rPr>
          <w:rFonts w:ascii="Tahoma" w:hAnsi="Tahoma" w:cs="Tahoma"/>
          <w:i/>
        </w:rPr>
        <w:t xml:space="preserve">. Poslovni račun mora biti naveden tudi na posameznem računu. </w:t>
      </w:r>
    </w:p>
    <w:p w14:paraId="2D3F554D" w14:textId="77777777" w:rsidR="00D235DD" w:rsidRPr="00827729" w:rsidRDefault="00D235DD" w:rsidP="0027264A">
      <w:pPr>
        <w:keepLines/>
        <w:widowControl w:val="0"/>
        <w:jc w:val="both"/>
        <w:rPr>
          <w:rFonts w:ascii="Tahoma" w:hAnsi="Tahoma" w:cs="Tahoma"/>
        </w:rPr>
      </w:pPr>
    </w:p>
    <w:p w14:paraId="71B84808" w14:textId="77777777" w:rsidR="00D235DD" w:rsidRDefault="00D235DD" w:rsidP="0027264A">
      <w:pPr>
        <w:keepLines/>
        <w:widowControl w:val="0"/>
        <w:jc w:val="both"/>
        <w:rPr>
          <w:rFonts w:ascii="Tahoma" w:hAnsi="Tahoma" w:cs="Tahoma"/>
        </w:rPr>
      </w:pPr>
      <w:r w:rsidRPr="00827729">
        <w:rPr>
          <w:rFonts w:ascii="Tahoma" w:hAnsi="Tahoma" w:cs="Tahoma"/>
        </w:rPr>
        <w:t>V primeru, da izstavljen</w:t>
      </w:r>
      <w:r>
        <w:rPr>
          <w:rFonts w:ascii="Tahoma" w:hAnsi="Tahoma" w:cs="Tahoma"/>
        </w:rPr>
        <w:t>i račun ni pravilen, ga je naročnik</w:t>
      </w:r>
      <w:r w:rsidRPr="00827729">
        <w:rPr>
          <w:rFonts w:ascii="Tahoma" w:hAnsi="Tahoma" w:cs="Tahoma"/>
        </w:rPr>
        <w:t xml:space="preserve"> dolžan zavrniti z obrazložitvijo</w:t>
      </w:r>
      <w:r>
        <w:rPr>
          <w:rFonts w:ascii="Tahoma" w:hAnsi="Tahoma" w:cs="Tahoma"/>
        </w:rPr>
        <w:t xml:space="preserve">, izvajalec </w:t>
      </w:r>
      <w:r w:rsidRPr="00827729">
        <w:rPr>
          <w:rFonts w:ascii="Tahoma" w:hAnsi="Tahoma" w:cs="Tahoma"/>
        </w:rPr>
        <w:t>pa je dolžan izstaviti no</w:t>
      </w:r>
      <w:r>
        <w:rPr>
          <w:rFonts w:ascii="Tahoma" w:hAnsi="Tahoma" w:cs="Tahoma"/>
        </w:rPr>
        <w:t>v, popravljen račun v roku treh (3</w:t>
      </w:r>
      <w:r w:rsidRPr="00827729">
        <w:rPr>
          <w:rFonts w:ascii="Tahoma" w:hAnsi="Tahoma" w:cs="Tahoma"/>
        </w:rPr>
        <w:t>) koledarskih dni od zavrnitve, v katerem bo izkazana pravilna vrednost izvedenih dobav.</w:t>
      </w:r>
    </w:p>
    <w:p w14:paraId="45B04BAC" w14:textId="77777777" w:rsidR="00D235DD" w:rsidRPr="00827729" w:rsidRDefault="00D235DD" w:rsidP="0027264A">
      <w:pPr>
        <w:keepLines/>
        <w:widowControl w:val="0"/>
        <w:jc w:val="both"/>
        <w:rPr>
          <w:rFonts w:ascii="Tahoma" w:hAnsi="Tahoma" w:cs="Tahoma"/>
        </w:rPr>
      </w:pPr>
    </w:p>
    <w:p w14:paraId="09CD6C42" w14:textId="77777777" w:rsidR="00D235DD" w:rsidRPr="00827729" w:rsidRDefault="00D235DD" w:rsidP="0027264A">
      <w:pPr>
        <w:keepLines/>
        <w:widowControl w:val="0"/>
        <w:jc w:val="both"/>
        <w:rPr>
          <w:rFonts w:ascii="Tahoma" w:hAnsi="Tahoma" w:cs="Tahoma"/>
        </w:rPr>
      </w:pPr>
    </w:p>
    <w:p w14:paraId="28BEC345" w14:textId="77777777" w:rsidR="00D235DD" w:rsidRPr="00827729" w:rsidRDefault="00D235DD" w:rsidP="0027264A">
      <w:pPr>
        <w:keepLines/>
        <w:widowControl w:val="0"/>
        <w:numPr>
          <w:ilvl w:val="1"/>
          <w:numId w:val="44"/>
        </w:numPr>
        <w:tabs>
          <w:tab w:val="clear" w:pos="1440"/>
        </w:tabs>
        <w:ind w:left="426" w:hanging="426"/>
        <w:jc w:val="center"/>
        <w:rPr>
          <w:rFonts w:ascii="Tahoma" w:hAnsi="Tahoma" w:cs="Tahoma"/>
          <w:color w:val="000000"/>
        </w:rPr>
      </w:pPr>
      <w:r w:rsidRPr="00827729">
        <w:rPr>
          <w:rFonts w:ascii="Tahoma" w:hAnsi="Tahoma" w:cs="Tahoma"/>
          <w:color w:val="000000"/>
        </w:rPr>
        <w:t>člen</w:t>
      </w:r>
    </w:p>
    <w:p w14:paraId="3955F6BF" w14:textId="77777777" w:rsidR="00D235DD" w:rsidRPr="00827729" w:rsidRDefault="00D235DD" w:rsidP="0027264A">
      <w:pPr>
        <w:keepLines/>
        <w:widowControl w:val="0"/>
        <w:jc w:val="both"/>
        <w:rPr>
          <w:rFonts w:ascii="Tahoma" w:hAnsi="Tahoma" w:cs="Tahoma"/>
        </w:rPr>
      </w:pPr>
    </w:p>
    <w:p w14:paraId="31E7DE92" w14:textId="77777777" w:rsidR="00D235DD" w:rsidRDefault="00D235DD" w:rsidP="0027264A">
      <w:pPr>
        <w:keepLines/>
        <w:widowControl w:val="0"/>
        <w:tabs>
          <w:tab w:val="left" w:pos="567"/>
          <w:tab w:val="left" w:pos="1418"/>
          <w:tab w:val="left" w:pos="1702"/>
        </w:tabs>
        <w:jc w:val="both"/>
        <w:rPr>
          <w:rFonts w:ascii="Tahoma" w:hAnsi="Tahoma" w:cs="Tahoma"/>
          <w:color w:val="000000"/>
        </w:rPr>
      </w:pPr>
      <w:r>
        <w:rPr>
          <w:rFonts w:ascii="Tahoma" w:hAnsi="Tahoma" w:cs="Tahoma"/>
        </w:rPr>
        <w:t>S</w:t>
      </w:r>
      <w:r w:rsidRPr="00827729">
        <w:rPr>
          <w:rFonts w:ascii="Tahoma" w:hAnsi="Tahoma" w:cs="Tahoma"/>
        </w:rPr>
        <w:t>tranki</w:t>
      </w:r>
      <w:r>
        <w:rPr>
          <w:rFonts w:ascii="Tahoma" w:hAnsi="Tahoma" w:cs="Tahoma"/>
        </w:rPr>
        <w:t xml:space="preserve"> okvirnega sporazuma</w:t>
      </w:r>
      <w:r w:rsidRPr="00827729">
        <w:rPr>
          <w:rFonts w:ascii="Tahoma" w:hAnsi="Tahoma" w:cs="Tahoma"/>
        </w:rPr>
        <w:t xml:space="preserve"> </w:t>
      </w:r>
      <w:r>
        <w:rPr>
          <w:rFonts w:ascii="Tahoma" w:hAnsi="Tahoma" w:cs="Tahoma"/>
        </w:rPr>
        <w:t>se zavezujeta, da po tem okvirnem sporazumu</w:t>
      </w:r>
      <w:r w:rsidRPr="00827729">
        <w:rPr>
          <w:rFonts w:ascii="Tahoma" w:hAnsi="Tahoma" w:cs="Tahoma"/>
        </w:rPr>
        <w:t xml:space="preserve"> velja prepoved odstopa oziroma cesije denarnih terjatev, ki izvirajo iz predmetne</w:t>
      </w:r>
      <w:r>
        <w:rPr>
          <w:rFonts w:ascii="Tahoma" w:hAnsi="Tahoma" w:cs="Tahoma"/>
        </w:rPr>
        <w:t>ga okvirnega sporazuma</w:t>
      </w:r>
      <w:r w:rsidRPr="00827729">
        <w:rPr>
          <w:rFonts w:ascii="Tahoma" w:hAnsi="Tahoma" w:cs="Tahoma"/>
        </w:rPr>
        <w:t>, drugim pravnim ali fizičnim osebam, razen bankam. V primeru odstopa denarne terjatve drugim pravnim ali fizičnim osebam, razen bankam, odstop nima</w:t>
      </w:r>
      <w:r w:rsidRPr="009B45BF">
        <w:rPr>
          <w:rFonts w:ascii="Tahoma" w:hAnsi="Tahoma" w:cs="Tahoma"/>
          <w:color w:val="000000"/>
        </w:rPr>
        <w:t xml:space="preserve"> </w:t>
      </w:r>
      <w:r w:rsidRPr="00C8579C">
        <w:rPr>
          <w:rFonts w:ascii="Tahoma" w:hAnsi="Tahoma" w:cs="Tahoma"/>
          <w:color w:val="000000"/>
        </w:rPr>
        <w:t>pravnega učinka.</w:t>
      </w:r>
    </w:p>
    <w:p w14:paraId="27525112" w14:textId="77777777" w:rsidR="00D235DD" w:rsidRPr="00C8579C" w:rsidRDefault="00D235DD" w:rsidP="0027264A">
      <w:pPr>
        <w:keepLines/>
        <w:widowControl w:val="0"/>
        <w:tabs>
          <w:tab w:val="left" w:pos="567"/>
          <w:tab w:val="left" w:pos="1418"/>
          <w:tab w:val="left" w:pos="1702"/>
        </w:tabs>
        <w:jc w:val="both"/>
        <w:rPr>
          <w:rFonts w:ascii="Tahoma" w:hAnsi="Tahoma" w:cs="Tahoma"/>
          <w:color w:val="000000"/>
        </w:rPr>
      </w:pPr>
    </w:p>
    <w:p w14:paraId="1BFCE4B3" w14:textId="77777777" w:rsidR="00D235DD" w:rsidRPr="00C8579C" w:rsidRDefault="00D235DD" w:rsidP="0027264A">
      <w:pPr>
        <w:keepLines/>
        <w:widowControl w:val="0"/>
        <w:jc w:val="both"/>
        <w:rPr>
          <w:rFonts w:ascii="Tahoma" w:hAnsi="Tahoma" w:cs="Tahoma"/>
        </w:rPr>
      </w:pPr>
    </w:p>
    <w:p w14:paraId="4FDE739A" w14:textId="77777777" w:rsidR="00D235DD" w:rsidRPr="00454260" w:rsidRDefault="00D235DD" w:rsidP="0027264A">
      <w:pPr>
        <w:keepLines/>
        <w:widowControl w:val="0"/>
        <w:numPr>
          <w:ilvl w:val="0"/>
          <w:numId w:val="45"/>
        </w:numPr>
        <w:tabs>
          <w:tab w:val="clear" w:pos="1440"/>
          <w:tab w:val="left" w:pos="851"/>
          <w:tab w:val="left" w:pos="1702"/>
        </w:tabs>
        <w:ind w:hanging="1440"/>
        <w:jc w:val="both"/>
        <w:rPr>
          <w:rFonts w:ascii="Tahoma" w:hAnsi="Tahoma" w:cs="Tahoma"/>
          <w:b/>
        </w:rPr>
      </w:pPr>
      <w:r>
        <w:rPr>
          <w:rFonts w:ascii="Tahoma" w:hAnsi="Tahoma" w:cs="Tahoma"/>
          <w:b/>
        </w:rPr>
        <w:t>OBVEZNOSTI IZVAJALCA</w:t>
      </w:r>
    </w:p>
    <w:p w14:paraId="2405CD37" w14:textId="77777777" w:rsidR="00D235DD" w:rsidRPr="00C8579C" w:rsidRDefault="00D235DD" w:rsidP="0027264A">
      <w:pPr>
        <w:keepLines/>
        <w:widowControl w:val="0"/>
        <w:tabs>
          <w:tab w:val="left" w:pos="851"/>
          <w:tab w:val="left" w:pos="1702"/>
        </w:tabs>
        <w:ind w:left="1440"/>
        <w:jc w:val="both"/>
        <w:rPr>
          <w:rFonts w:ascii="Tahoma" w:hAnsi="Tahoma" w:cs="Tahoma"/>
          <w:b/>
        </w:rPr>
      </w:pPr>
    </w:p>
    <w:p w14:paraId="0D9E6A89" w14:textId="77777777" w:rsidR="00D235DD" w:rsidRPr="00D43D7D" w:rsidRDefault="00D235DD" w:rsidP="0027264A">
      <w:pPr>
        <w:keepLines/>
        <w:widowControl w:val="0"/>
        <w:numPr>
          <w:ilvl w:val="1"/>
          <w:numId w:val="44"/>
        </w:numPr>
        <w:tabs>
          <w:tab w:val="clear" w:pos="1440"/>
        </w:tabs>
        <w:ind w:left="426" w:hanging="426"/>
        <w:jc w:val="center"/>
        <w:rPr>
          <w:rFonts w:ascii="Tahoma" w:hAnsi="Tahoma" w:cs="Tahoma"/>
          <w:color w:val="000000"/>
        </w:rPr>
      </w:pPr>
      <w:r w:rsidRPr="00D43D7D">
        <w:rPr>
          <w:rFonts w:ascii="Tahoma" w:hAnsi="Tahoma" w:cs="Tahoma"/>
          <w:color w:val="000000"/>
        </w:rPr>
        <w:t>člen</w:t>
      </w:r>
    </w:p>
    <w:p w14:paraId="1169BC0D" w14:textId="77777777" w:rsidR="00D235DD" w:rsidRPr="00A63D69" w:rsidRDefault="00D235DD" w:rsidP="0027264A">
      <w:pPr>
        <w:keepLines/>
        <w:widowControl w:val="0"/>
        <w:jc w:val="both"/>
        <w:rPr>
          <w:rFonts w:ascii="Tahoma" w:hAnsi="Tahoma" w:cs="Tahoma"/>
          <w:b/>
        </w:rPr>
      </w:pPr>
    </w:p>
    <w:p w14:paraId="205FEDA1" w14:textId="77777777" w:rsidR="00D235DD" w:rsidRPr="00F15C19" w:rsidRDefault="00D235DD" w:rsidP="0027264A">
      <w:pPr>
        <w:keepLines/>
        <w:widowControl w:val="0"/>
        <w:jc w:val="both"/>
        <w:rPr>
          <w:rFonts w:ascii="Tahoma" w:hAnsi="Tahoma" w:cs="Tahoma"/>
        </w:rPr>
      </w:pPr>
      <w:r w:rsidRPr="00F15C19">
        <w:rPr>
          <w:rFonts w:ascii="Tahoma" w:hAnsi="Tahoma" w:cs="Tahoma"/>
        </w:rPr>
        <w:t xml:space="preserve">Izvajalec se v okviru tega </w:t>
      </w:r>
      <w:r>
        <w:rPr>
          <w:rFonts w:ascii="Tahoma" w:hAnsi="Tahoma" w:cs="Tahoma"/>
        </w:rPr>
        <w:t>okvirnega sporazuma obvezuje</w:t>
      </w:r>
      <w:r w:rsidRPr="00F15C19">
        <w:rPr>
          <w:rFonts w:ascii="Tahoma" w:hAnsi="Tahoma" w:cs="Tahoma"/>
        </w:rPr>
        <w:t>:</w:t>
      </w:r>
    </w:p>
    <w:p w14:paraId="1B2C0817" w14:textId="77777777" w:rsidR="00D235DD" w:rsidRPr="003F3701" w:rsidRDefault="00D235DD" w:rsidP="0027264A">
      <w:pPr>
        <w:keepLines/>
        <w:widowControl w:val="0"/>
        <w:numPr>
          <w:ilvl w:val="0"/>
          <w:numId w:val="49"/>
        </w:numPr>
        <w:tabs>
          <w:tab w:val="left" w:pos="284"/>
        </w:tabs>
        <w:ind w:left="284" w:hanging="284"/>
        <w:jc w:val="both"/>
        <w:rPr>
          <w:rFonts w:ascii="Tahoma" w:hAnsi="Tahoma" w:cs="Tahoma"/>
          <w:noProof/>
        </w:rPr>
      </w:pPr>
      <w:r w:rsidRPr="003F3701">
        <w:rPr>
          <w:rFonts w:ascii="Tahoma" w:hAnsi="Tahoma" w:cs="Tahoma"/>
          <w:noProof/>
        </w:rPr>
        <w:t xml:space="preserve">prevzete dobave </w:t>
      </w:r>
      <w:r>
        <w:rPr>
          <w:rFonts w:ascii="Tahoma" w:hAnsi="Tahoma" w:cs="Tahoma"/>
          <w:noProof/>
        </w:rPr>
        <w:t>blaga</w:t>
      </w:r>
      <w:r w:rsidRPr="003F3701">
        <w:rPr>
          <w:rFonts w:ascii="Tahoma" w:hAnsi="Tahoma" w:cs="Tahoma"/>
          <w:noProof/>
        </w:rPr>
        <w:t xml:space="preserve"> izvršiti strokovno pravilno, vestno in kvalitetno, v skladu s tehničnimi predpisi, standardi in</w:t>
      </w:r>
      <w:r>
        <w:rPr>
          <w:rFonts w:ascii="Tahoma" w:hAnsi="Tahoma" w:cs="Tahoma"/>
          <w:noProof/>
        </w:rPr>
        <w:t xml:space="preserve"> ostalimi predpisi</w:t>
      </w:r>
      <w:r w:rsidRPr="003F3701">
        <w:rPr>
          <w:rFonts w:ascii="Tahoma" w:hAnsi="Tahoma" w:cs="Tahoma"/>
          <w:noProof/>
        </w:rPr>
        <w:t>,</w:t>
      </w:r>
    </w:p>
    <w:p w14:paraId="033F2297" w14:textId="77777777" w:rsidR="00D235DD" w:rsidRPr="003F3701" w:rsidRDefault="00D235DD" w:rsidP="0027264A">
      <w:pPr>
        <w:keepLines/>
        <w:widowControl w:val="0"/>
        <w:numPr>
          <w:ilvl w:val="0"/>
          <w:numId w:val="49"/>
        </w:numPr>
        <w:tabs>
          <w:tab w:val="left" w:pos="284"/>
        </w:tabs>
        <w:ind w:left="284" w:hanging="284"/>
        <w:jc w:val="both"/>
        <w:rPr>
          <w:rFonts w:ascii="Tahoma" w:hAnsi="Tahoma" w:cs="Tahoma"/>
          <w:noProof/>
        </w:rPr>
      </w:pPr>
      <w:r>
        <w:rPr>
          <w:rFonts w:ascii="Tahoma" w:hAnsi="Tahoma" w:cs="Tahoma"/>
          <w:noProof/>
        </w:rPr>
        <w:t>izvršiti dobavo blaga</w:t>
      </w:r>
      <w:r w:rsidRPr="003F3701">
        <w:rPr>
          <w:rFonts w:ascii="Tahoma" w:hAnsi="Tahoma" w:cs="Tahoma"/>
          <w:noProof/>
        </w:rPr>
        <w:t xml:space="preserve"> gospoda</w:t>
      </w:r>
      <w:r>
        <w:rPr>
          <w:rFonts w:ascii="Tahoma" w:hAnsi="Tahoma" w:cs="Tahoma"/>
          <w:noProof/>
        </w:rPr>
        <w:t>rno in pravočasno (skrbnost dobrega gospodarstvenika) v korist naročnika</w:t>
      </w:r>
      <w:r w:rsidRPr="003F3701">
        <w:rPr>
          <w:rFonts w:ascii="Tahoma" w:hAnsi="Tahoma" w:cs="Tahoma"/>
          <w:noProof/>
        </w:rPr>
        <w:t>,</w:t>
      </w:r>
    </w:p>
    <w:p w14:paraId="281EB23B" w14:textId="77777777" w:rsidR="00D235DD" w:rsidRPr="003F3701" w:rsidRDefault="00D235DD" w:rsidP="0027264A">
      <w:pPr>
        <w:keepLines/>
        <w:widowControl w:val="0"/>
        <w:numPr>
          <w:ilvl w:val="0"/>
          <w:numId w:val="49"/>
        </w:numPr>
        <w:tabs>
          <w:tab w:val="left" w:pos="284"/>
        </w:tabs>
        <w:ind w:left="284" w:hanging="284"/>
        <w:jc w:val="both"/>
        <w:rPr>
          <w:rFonts w:ascii="Tahoma" w:hAnsi="Tahoma" w:cs="Tahoma"/>
          <w:noProof/>
        </w:rPr>
      </w:pPr>
      <w:r w:rsidRPr="003F3701">
        <w:rPr>
          <w:rFonts w:ascii="Tahoma" w:hAnsi="Tahoma" w:cs="Tahoma"/>
          <w:noProof/>
        </w:rPr>
        <w:t xml:space="preserve">storiti vse, kar spada v obseg prevzetih obveznosti, da bi bili po </w:t>
      </w:r>
      <w:r>
        <w:rPr>
          <w:rFonts w:ascii="Tahoma" w:hAnsi="Tahoma" w:cs="Tahoma"/>
          <w:noProof/>
        </w:rPr>
        <w:t xml:space="preserve">tem okvirnem sporazumu </w:t>
      </w:r>
      <w:r w:rsidRPr="003F3701">
        <w:rPr>
          <w:rFonts w:ascii="Tahoma" w:hAnsi="Tahoma" w:cs="Tahoma"/>
          <w:noProof/>
        </w:rPr>
        <w:t>do</w:t>
      </w:r>
      <w:r>
        <w:rPr>
          <w:rFonts w:ascii="Tahoma" w:hAnsi="Tahoma" w:cs="Tahoma"/>
          <w:noProof/>
        </w:rPr>
        <w:t>govorjeni</w:t>
      </w:r>
      <w:r w:rsidRPr="003F3701">
        <w:rPr>
          <w:rFonts w:ascii="Tahoma" w:hAnsi="Tahoma" w:cs="Tahoma"/>
          <w:noProof/>
        </w:rPr>
        <w:t xml:space="preserve"> roki izpolnjeni,</w:t>
      </w:r>
    </w:p>
    <w:p w14:paraId="3CA83DD4" w14:textId="77777777" w:rsidR="00D235DD" w:rsidRPr="003F3701" w:rsidRDefault="00D235DD" w:rsidP="0027264A">
      <w:pPr>
        <w:keepLines/>
        <w:widowControl w:val="0"/>
        <w:numPr>
          <w:ilvl w:val="0"/>
          <w:numId w:val="49"/>
        </w:numPr>
        <w:tabs>
          <w:tab w:val="left" w:pos="284"/>
        </w:tabs>
        <w:ind w:left="284" w:hanging="284"/>
        <w:jc w:val="both"/>
        <w:rPr>
          <w:rFonts w:ascii="Tahoma" w:hAnsi="Tahoma" w:cs="Tahoma"/>
          <w:noProof/>
        </w:rPr>
      </w:pPr>
      <w:r w:rsidRPr="003F3701">
        <w:rPr>
          <w:rFonts w:ascii="Tahoma" w:hAnsi="Tahoma" w:cs="Tahoma"/>
          <w:noProof/>
        </w:rPr>
        <w:t>na svoje stroške in</w:t>
      </w:r>
      <w:r>
        <w:rPr>
          <w:rFonts w:ascii="Tahoma" w:hAnsi="Tahoma" w:cs="Tahoma"/>
          <w:noProof/>
        </w:rPr>
        <w:t xml:space="preserve"> v roku, ki ga dogovori z naročnikom</w:t>
      </w:r>
      <w:r w:rsidRPr="003F3701">
        <w:rPr>
          <w:rFonts w:ascii="Tahoma" w:hAnsi="Tahoma" w:cs="Tahoma"/>
          <w:noProof/>
        </w:rPr>
        <w:t xml:space="preserve">, izvršiti dopolnitve in spremembe prevzetega obsega dobav </w:t>
      </w:r>
      <w:r>
        <w:rPr>
          <w:rFonts w:ascii="Tahoma" w:hAnsi="Tahoma" w:cs="Tahoma"/>
          <w:noProof/>
        </w:rPr>
        <w:t>blaga, če se ugotovi, da izvajalec</w:t>
      </w:r>
      <w:r w:rsidRPr="003F3701">
        <w:rPr>
          <w:rFonts w:ascii="Tahoma" w:hAnsi="Tahoma" w:cs="Tahoma"/>
          <w:noProof/>
        </w:rPr>
        <w:t xml:space="preserve"> prevzete </w:t>
      </w:r>
      <w:r>
        <w:rPr>
          <w:rFonts w:ascii="Tahoma" w:hAnsi="Tahoma" w:cs="Tahoma"/>
          <w:noProof/>
        </w:rPr>
        <w:t>dobave</w:t>
      </w:r>
      <w:r w:rsidRPr="003F3701">
        <w:rPr>
          <w:rFonts w:ascii="Tahoma" w:hAnsi="Tahoma" w:cs="Tahoma"/>
          <w:noProof/>
        </w:rPr>
        <w:t xml:space="preserve"> izvaja pomanjkljivo,</w:t>
      </w:r>
    </w:p>
    <w:p w14:paraId="1D58C7EF" w14:textId="77777777" w:rsidR="00D235DD" w:rsidRPr="003F3701" w:rsidRDefault="00D235DD" w:rsidP="0027264A">
      <w:pPr>
        <w:keepLines/>
        <w:widowControl w:val="0"/>
        <w:numPr>
          <w:ilvl w:val="0"/>
          <w:numId w:val="49"/>
        </w:numPr>
        <w:tabs>
          <w:tab w:val="left" w:pos="284"/>
        </w:tabs>
        <w:ind w:left="284" w:hanging="284"/>
        <w:jc w:val="both"/>
        <w:rPr>
          <w:rFonts w:ascii="Tahoma" w:hAnsi="Tahoma" w:cs="Tahoma"/>
          <w:noProof/>
        </w:rPr>
      </w:pPr>
      <w:r w:rsidRPr="003F3701">
        <w:rPr>
          <w:rFonts w:ascii="Tahoma" w:hAnsi="Tahoma" w:cs="Tahoma"/>
          <w:noProof/>
        </w:rPr>
        <w:lastRenderedPageBreak/>
        <w:t>sproti obv</w:t>
      </w:r>
      <w:r>
        <w:rPr>
          <w:rFonts w:ascii="Tahoma" w:hAnsi="Tahoma" w:cs="Tahoma"/>
          <w:noProof/>
        </w:rPr>
        <w:t>eščati naročnika</w:t>
      </w:r>
      <w:r w:rsidRPr="003F3701">
        <w:rPr>
          <w:rFonts w:ascii="Tahoma" w:hAnsi="Tahoma" w:cs="Tahoma"/>
          <w:noProof/>
        </w:rPr>
        <w:t xml:space="preserve"> o tekoči problematiki in nastalih situacijah, ki bi lahko vplivale na izvršitev prevzetih obveznosti,</w:t>
      </w:r>
    </w:p>
    <w:p w14:paraId="71FACE19" w14:textId="77777777" w:rsidR="00D235DD" w:rsidRDefault="00D235DD" w:rsidP="0027264A">
      <w:pPr>
        <w:keepLines/>
        <w:widowControl w:val="0"/>
        <w:numPr>
          <w:ilvl w:val="0"/>
          <w:numId w:val="49"/>
        </w:numPr>
        <w:tabs>
          <w:tab w:val="left" w:pos="284"/>
        </w:tabs>
        <w:ind w:left="284" w:hanging="284"/>
        <w:jc w:val="both"/>
        <w:rPr>
          <w:rFonts w:ascii="Tahoma" w:hAnsi="Tahoma" w:cs="Tahoma"/>
          <w:noProof/>
        </w:rPr>
      </w:pPr>
      <w:r w:rsidRPr="003F3701">
        <w:rPr>
          <w:rFonts w:ascii="Tahoma" w:hAnsi="Tahoma" w:cs="Tahoma"/>
          <w:noProof/>
        </w:rPr>
        <w:t>da b</w:t>
      </w:r>
      <w:r>
        <w:rPr>
          <w:rFonts w:ascii="Tahoma" w:hAnsi="Tahoma" w:cs="Tahoma"/>
          <w:noProof/>
        </w:rPr>
        <w:t>o kvaliteta dobavljenega blaga</w:t>
      </w:r>
      <w:r w:rsidRPr="003F3701">
        <w:rPr>
          <w:rFonts w:ascii="Tahoma" w:hAnsi="Tahoma" w:cs="Tahoma"/>
          <w:noProof/>
        </w:rPr>
        <w:t xml:space="preserve"> us</w:t>
      </w:r>
      <w:r>
        <w:rPr>
          <w:rFonts w:ascii="Tahoma" w:hAnsi="Tahoma" w:cs="Tahoma"/>
          <w:noProof/>
        </w:rPr>
        <w:t>trezala tehničnim zahtevam naročnika</w:t>
      </w:r>
      <w:r w:rsidRPr="003F3701">
        <w:rPr>
          <w:rFonts w:ascii="Tahoma" w:hAnsi="Tahoma" w:cs="Tahoma"/>
          <w:noProof/>
        </w:rPr>
        <w:t xml:space="preserve"> in ponujenemu </w:t>
      </w:r>
      <w:r>
        <w:rPr>
          <w:rFonts w:ascii="Tahoma" w:hAnsi="Tahoma" w:cs="Tahoma"/>
          <w:noProof/>
        </w:rPr>
        <w:t>blagu iz ponudbe.</w:t>
      </w:r>
    </w:p>
    <w:p w14:paraId="3DC190B7" w14:textId="77777777" w:rsidR="00D235DD" w:rsidRPr="003F3701" w:rsidRDefault="00D235DD" w:rsidP="0027264A">
      <w:pPr>
        <w:keepLines/>
        <w:widowControl w:val="0"/>
        <w:tabs>
          <w:tab w:val="left" w:pos="284"/>
        </w:tabs>
        <w:jc w:val="both"/>
        <w:rPr>
          <w:rFonts w:ascii="Tahoma" w:hAnsi="Tahoma" w:cs="Tahoma"/>
          <w:noProof/>
        </w:rPr>
      </w:pPr>
    </w:p>
    <w:p w14:paraId="45D98B3B" w14:textId="77777777" w:rsidR="00D235DD" w:rsidRDefault="00D235DD" w:rsidP="0027264A">
      <w:pPr>
        <w:keepLines/>
        <w:widowControl w:val="0"/>
        <w:numPr>
          <w:ilvl w:val="0"/>
          <w:numId w:val="45"/>
        </w:numPr>
        <w:tabs>
          <w:tab w:val="clear" w:pos="1440"/>
          <w:tab w:val="left" w:pos="851"/>
          <w:tab w:val="left" w:pos="1702"/>
        </w:tabs>
        <w:ind w:hanging="1440"/>
        <w:jc w:val="both"/>
        <w:rPr>
          <w:rFonts w:ascii="Tahoma" w:hAnsi="Tahoma" w:cs="Tahoma"/>
          <w:b/>
        </w:rPr>
      </w:pPr>
      <w:r>
        <w:rPr>
          <w:rFonts w:ascii="Tahoma" w:hAnsi="Tahoma" w:cs="Tahoma"/>
          <w:b/>
        </w:rPr>
        <w:t>OBVEZNOSTI NAROČNIKA</w:t>
      </w:r>
    </w:p>
    <w:p w14:paraId="45BF2C9A" w14:textId="77777777" w:rsidR="00D235DD" w:rsidRPr="00A63D69" w:rsidRDefault="00D235DD" w:rsidP="0027264A">
      <w:pPr>
        <w:keepLines/>
        <w:widowControl w:val="0"/>
        <w:jc w:val="both"/>
        <w:rPr>
          <w:rFonts w:ascii="Tahoma" w:hAnsi="Tahoma" w:cs="Tahoma"/>
        </w:rPr>
      </w:pPr>
    </w:p>
    <w:p w14:paraId="521EE570" w14:textId="77777777" w:rsidR="00D235DD" w:rsidRPr="00D43D7D" w:rsidRDefault="00D235DD" w:rsidP="0027264A">
      <w:pPr>
        <w:keepLines/>
        <w:widowControl w:val="0"/>
        <w:numPr>
          <w:ilvl w:val="1"/>
          <w:numId w:val="44"/>
        </w:numPr>
        <w:tabs>
          <w:tab w:val="clear" w:pos="1440"/>
        </w:tabs>
        <w:ind w:left="426" w:hanging="426"/>
        <w:jc w:val="center"/>
        <w:rPr>
          <w:rFonts w:ascii="Tahoma" w:hAnsi="Tahoma" w:cs="Tahoma"/>
          <w:color w:val="000000"/>
        </w:rPr>
      </w:pPr>
      <w:r w:rsidRPr="00D43D7D">
        <w:rPr>
          <w:rFonts w:ascii="Tahoma" w:hAnsi="Tahoma" w:cs="Tahoma"/>
          <w:color w:val="000000"/>
        </w:rPr>
        <w:t>člen</w:t>
      </w:r>
    </w:p>
    <w:p w14:paraId="0654DD32" w14:textId="77777777" w:rsidR="00D235DD" w:rsidRDefault="00D235DD" w:rsidP="0027264A">
      <w:pPr>
        <w:keepLines/>
        <w:widowControl w:val="0"/>
        <w:jc w:val="both"/>
        <w:rPr>
          <w:rFonts w:ascii="Tahoma" w:hAnsi="Tahoma" w:cs="Tahoma"/>
        </w:rPr>
      </w:pPr>
    </w:p>
    <w:p w14:paraId="00B68309" w14:textId="77777777" w:rsidR="00D235DD" w:rsidRPr="00C8579C" w:rsidRDefault="00D235DD" w:rsidP="0027264A">
      <w:pPr>
        <w:keepLines/>
        <w:widowControl w:val="0"/>
        <w:jc w:val="both"/>
        <w:rPr>
          <w:rFonts w:ascii="Tahoma" w:hAnsi="Tahoma" w:cs="Tahoma"/>
        </w:rPr>
      </w:pPr>
      <w:r>
        <w:rPr>
          <w:rFonts w:ascii="Tahoma" w:hAnsi="Tahoma" w:cs="Tahoma"/>
        </w:rPr>
        <w:t>Naročnik</w:t>
      </w:r>
      <w:r w:rsidRPr="0082308E">
        <w:rPr>
          <w:rFonts w:ascii="Tahoma" w:hAnsi="Tahoma" w:cs="Tahoma"/>
        </w:rPr>
        <w:t xml:space="preserve"> se v okviru tega okvirnega sporazuma obvezuje, da</w:t>
      </w:r>
      <w:r>
        <w:rPr>
          <w:rFonts w:ascii="Tahoma" w:hAnsi="Tahoma" w:cs="Tahoma"/>
        </w:rPr>
        <w:t xml:space="preserve"> bo</w:t>
      </w:r>
      <w:r w:rsidRPr="0082308E">
        <w:rPr>
          <w:rFonts w:ascii="Tahoma" w:hAnsi="Tahoma" w:cs="Tahoma"/>
        </w:rPr>
        <w:t>:</w:t>
      </w:r>
    </w:p>
    <w:p w14:paraId="74CDA8C3" w14:textId="77777777" w:rsidR="00D235DD" w:rsidRPr="003F3701" w:rsidRDefault="00D235DD" w:rsidP="0027264A">
      <w:pPr>
        <w:keepLines/>
        <w:widowControl w:val="0"/>
        <w:numPr>
          <w:ilvl w:val="0"/>
          <w:numId w:val="50"/>
        </w:numPr>
        <w:tabs>
          <w:tab w:val="left" w:pos="709"/>
        </w:tabs>
        <w:ind w:left="360"/>
        <w:jc w:val="both"/>
        <w:rPr>
          <w:rFonts w:ascii="Tahoma" w:hAnsi="Tahoma" w:cs="Tahoma"/>
          <w:noProof/>
        </w:rPr>
      </w:pPr>
      <w:r>
        <w:rPr>
          <w:rFonts w:ascii="Tahoma" w:hAnsi="Tahoma" w:cs="Tahoma"/>
          <w:noProof/>
        </w:rPr>
        <w:t>sodeloval z izvajalcem</w:t>
      </w:r>
      <w:r w:rsidRPr="003F3701">
        <w:rPr>
          <w:rFonts w:ascii="Tahoma" w:hAnsi="Tahoma" w:cs="Tahoma"/>
          <w:noProof/>
        </w:rPr>
        <w:t xml:space="preserve"> z namenom, da se prevzete dobave izvršijo pravočasno in v obojestransko zadovoljstvo, </w:t>
      </w:r>
    </w:p>
    <w:p w14:paraId="10D03F66" w14:textId="77777777" w:rsidR="00D235DD" w:rsidRPr="003F3701" w:rsidRDefault="00D235DD" w:rsidP="0027264A">
      <w:pPr>
        <w:keepLines/>
        <w:widowControl w:val="0"/>
        <w:numPr>
          <w:ilvl w:val="0"/>
          <w:numId w:val="50"/>
        </w:numPr>
        <w:tabs>
          <w:tab w:val="left" w:pos="709"/>
        </w:tabs>
        <w:ind w:left="360"/>
        <w:jc w:val="both"/>
        <w:rPr>
          <w:rFonts w:ascii="Tahoma" w:hAnsi="Tahoma" w:cs="Tahoma"/>
          <w:noProof/>
        </w:rPr>
      </w:pPr>
      <w:r>
        <w:rPr>
          <w:rFonts w:ascii="Tahoma" w:hAnsi="Tahoma" w:cs="Tahoma"/>
          <w:noProof/>
        </w:rPr>
        <w:t>tekoče obveščal izvajalca</w:t>
      </w:r>
      <w:r w:rsidRPr="003F3701">
        <w:rPr>
          <w:rFonts w:ascii="Tahoma" w:hAnsi="Tahoma" w:cs="Tahoma"/>
          <w:noProof/>
        </w:rPr>
        <w:t xml:space="preserve"> o vseh spremembah in novo nastalih situacijah, ki bi lahko vplivale na izvršitev prevzetih dobav,</w:t>
      </w:r>
    </w:p>
    <w:p w14:paraId="201CE321" w14:textId="77777777" w:rsidR="00D235DD" w:rsidRPr="003F3701" w:rsidRDefault="00D235DD" w:rsidP="0027264A">
      <w:pPr>
        <w:keepLines/>
        <w:widowControl w:val="0"/>
        <w:numPr>
          <w:ilvl w:val="0"/>
          <w:numId w:val="50"/>
        </w:numPr>
        <w:tabs>
          <w:tab w:val="left" w:pos="709"/>
        </w:tabs>
        <w:ind w:left="360"/>
        <w:jc w:val="both"/>
        <w:rPr>
          <w:rFonts w:ascii="Tahoma" w:hAnsi="Tahoma" w:cs="Tahoma"/>
          <w:noProof/>
        </w:rPr>
      </w:pPr>
      <w:r w:rsidRPr="003F3701">
        <w:rPr>
          <w:rFonts w:ascii="Tahoma" w:hAnsi="Tahoma" w:cs="Tahoma"/>
          <w:noProof/>
        </w:rPr>
        <w:t>plačeval naročene dobave v dogovorjenih rokih.</w:t>
      </w:r>
    </w:p>
    <w:p w14:paraId="0F422FE0" w14:textId="77777777" w:rsidR="00D235DD" w:rsidRDefault="00D235DD" w:rsidP="0027264A">
      <w:pPr>
        <w:keepLines/>
        <w:widowControl w:val="0"/>
        <w:tabs>
          <w:tab w:val="left" w:pos="1418"/>
          <w:tab w:val="left" w:pos="1702"/>
        </w:tabs>
        <w:jc w:val="both"/>
        <w:rPr>
          <w:rFonts w:ascii="Tahoma" w:hAnsi="Tahoma" w:cs="Tahoma"/>
          <w:noProof/>
        </w:rPr>
      </w:pPr>
    </w:p>
    <w:p w14:paraId="79335167" w14:textId="77777777" w:rsidR="00D235DD" w:rsidRPr="003F3701" w:rsidRDefault="00D235DD" w:rsidP="0027264A">
      <w:pPr>
        <w:keepLines/>
        <w:widowControl w:val="0"/>
        <w:tabs>
          <w:tab w:val="left" w:pos="1440"/>
          <w:tab w:val="left" w:pos="1702"/>
        </w:tabs>
        <w:jc w:val="both"/>
        <w:rPr>
          <w:rFonts w:ascii="Tahoma" w:hAnsi="Tahoma" w:cs="Tahoma"/>
          <w:noProof/>
        </w:rPr>
      </w:pPr>
      <w:r>
        <w:rPr>
          <w:rFonts w:ascii="Tahoma" w:hAnsi="Tahoma" w:cs="Tahoma"/>
          <w:noProof/>
        </w:rPr>
        <w:t>Če naročnik</w:t>
      </w:r>
      <w:r w:rsidRPr="003F3701">
        <w:rPr>
          <w:rFonts w:ascii="Tahoma" w:hAnsi="Tahoma" w:cs="Tahoma"/>
          <w:noProof/>
        </w:rPr>
        <w:t xml:space="preserve"> ugotovi, da dobavljen</w:t>
      </w:r>
      <w:r>
        <w:rPr>
          <w:rFonts w:ascii="Tahoma" w:hAnsi="Tahoma" w:cs="Tahoma"/>
          <w:noProof/>
        </w:rPr>
        <w:t>o</w:t>
      </w:r>
      <w:r w:rsidRPr="003F3701">
        <w:rPr>
          <w:rFonts w:ascii="Tahoma" w:hAnsi="Tahoma" w:cs="Tahoma"/>
          <w:noProof/>
        </w:rPr>
        <w:t xml:space="preserve"> </w:t>
      </w:r>
      <w:r>
        <w:rPr>
          <w:rFonts w:ascii="Tahoma" w:hAnsi="Tahoma" w:cs="Tahoma"/>
          <w:noProof/>
        </w:rPr>
        <w:t>blago</w:t>
      </w:r>
      <w:r w:rsidRPr="003F3701">
        <w:rPr>
          <w:rFonts w:ascii="Tahoma" w:hAnsi="Tahoma" w:cs="Tahoma"/>
          <w:noProof/>
        </w:rPr>
        <w:t xml:space="preserve"> ne ustreza dogovorjeni kakovosti, mora to ugotovitev in zahtevo po odpravi nepravilnosti oziroma spreme</w:t>
      </w:r>
      <w:r>
        <w:rPr>
          <w:rFonts w:ascii="Tahoma" w:hAnsi="Tahoma" w:cs="Tahoma"/>
          <w:noProof/>
        </w:rPr>
        <w:t>mbi pisno posredovati izvajalcu. Izvajalec</w:t>
      </w:r>
      <w:r w:rsidRPr="003F3701">
        <w:rPr>
          <w:rFonts w:ascii="Tahoma" w:hAnsi="Tahoma" w:cs="Tahoma"/>
          <w:noProof/>
        </w:rPr>
        <w:t xml:space="preserve"> se o</w:t>
      </w:r>
      <w:r>
        <w:rPr>
          <w:rFonts w:ascii="Tahoma" w:hAnsi="Tahoma" w:cs="Tahoma"/>
          <w:noProof/>
        </w:rPr>
        <w:t>bvezuje, da bo v primeru naročnikove</w:t>
      </w:r>
      <w:r w:rsidRPr="003F3701">
        <w:rPr>
          <w:rFonts w:ascii="Tahoma" w:hAnsi="Tahoma" w:cs="Tahoma"/>
          <w:noProof/>
        </w:rPr>
        <w:t xml:space="preserve"> upravičene zahteve po spremembi, pomanjkljivosti nemudoma odpravil na svoje stroške.</w:t>
      </w:r>
    </w:p>
    <w:p w14:paraId="40C6E2FD" w14:textId="77777777" w:rsidR="00D235DD" w:rsidRPr="00302D6E" w:rsidRDefault="00D235DD" w:rsidP="0027264A">
      <w:pPr>
        <w:keepLines/>
        <w:widowControl w:val="0"/>
        <w:tabs>
          <w:tab w:val="left" w:pos="1418"/>
          <w:tab w:val="left" w:pos="1702"/>
        </w:tabs>
        <w:jc w:val="both"/>
        <w:rPr>
          <w:rFonts w:ascii="Tahoma" w:hAnsi="Tahoma" w:cs="Tahoma"/>
          <w:noProof/>
        </w:rPr>
      </w:pPr>
    </w:p>
    <w:p w14:paraId="28FEE671" w14:textId="77777777" w:rsidR="00D235DD" w:rsidRDefault="00D235DD" w:rsidP="0027264A">
      <w:pPr>
        <w:keepLines/>
        <w:widowControl w:val="0"/>
        <w:tabs>
          <w:tab w:val="left" w:pos="1418"/>
          <w:tab w:val="left" w:pos="1702"/>
        </w:tabs>
        <w:jc w:val="both"/>
        <w:rPr>
          <w:rFonts w:ascii="Tahoma" w:hAnsi="Tahoma" w:cs="Tahoma"/>
        </w:rPr>
      </w:pPr>
      <w:r>
        <w:rPr>
          <w:rFonts w:ascii="Tahoma" w:hAnsi="Tahoma" w:cs="Tahoma"/>
          <w:noProof/>
        </w:rPr>
        <w:t>Stranki okvirnega sporazuma</w:t>
      </w:r>
      <w:r w:rsidRPr="00302D6E">
        <w:rPr>
          <w:rFonts w:ascii="Tahoma" w:hAnsi="Tahoma" w:cs="Tahoma"/>
          <w:noProof/>
        </w:rPr>
        <w:t xml:space="preserve"> se obvezuj</w:t>
      </w:r>
      <w:r>
        <w:rPr>
          <w:rFonts w:ascii="Tahoma" w:hAnsi="Tahoma" w:cs="Tahoma"/>
          <w:noProof/>
        </w:rPr>
        <w:t>eta ravnati kot dobra gospodarstvenika</w:t>
      </w:r>
      <w:r w:rsidRPr="00302D6E">
        <w:rPr>
          <w:rFonts w:ascii="Tahoma" w:hAnsi="Tahoma" w:cs="Tahoma"/>
          <w:noProof/>
        </w:rPr>
        <w:t xml:space="preserve"> in storiti vse, kar </w:t>
      </w:r>
      <w:r>
        <w:rPr>
          <w:rFonts w:ascii="Tahoma" w:hAnsi="Tahoma" w:cs="Tahoma"/>
          <w:noProof/>
        </w:rPr>
        <w:t>je potrebno za izvršitev okvirnega sporazuma</w:t>
      </w:r>
      <w:r w:rsidRPr="00302D6E">
        <w:rPr>
          <w:rFonts w:ascii="Tahoma" w:hAnsi="Tahoma" w:cs="Tahoma"/>
          <w:noProof/>
        </w:rPr>
        <w:t>.</w:t>
      </w:r>
      <w:r>
        <w:rPr>
          <w:rFonts w:ascii="Tahoma" w:hAnsi="Tahoma" w:cs="Tahoma"/>
          <w:noProof/>
        </w:rPr>
        <w:t xml:space="preserve"> </w:t>
      </w:r>
      <w:r w:rsidRPr="00391A33">
        <w:rPr>
          <w:rFonts w:ascii="Tahoma" w:hAnsi="Tahoma" w:cs="Tahoma"/>
          <w:noProof/>
        </w:rPr>
        <w:t>Za urejanje razmerij, ki niso urejen</w:t>
      </w:r>
      <w:r>
        <w:rPr>
          <w:rFonts w:ascii="Tahoma" w:hAnsi="Tahoma" w:cs="Tahoma"/>
          <w:noProof/>
        </w:rPr>
        <w:t>a s tem okvirneim sporazumom</w:t>
      </w:r>
      <w:r w:rsidRPr="00391A33">
        <w:rPr>
          <w:rFonts w:ascii="Tahoma" w:hAnsi="Tahoma" w:cs="Tahoma"/>
          <w:noProof/>
        </w:rPr>
        <w:t xml:space="preserve">, se uporabljajo </w:t>
      </w:r>
      <w:r w:rsidRPr="00C8579C">
        <w:rPr>
          <w:rFonts w:ascii="Tahoma" w:hAnsi="Tahoma" w:cs="Tahoma"/>
        </w:rPr>
        <w:t>določbe zakona, ki ureja obligacijska razmerja</w:t>
      </w:r>
      <w:r>
        <w:rPr>
          <w:rFonts w:ascii="Tahoma" w:hAnsi="Tahoma" w:cs="Tahoma"/>
        </w:rPr>
        <w:t>.</w:t>
      </w:r>
    </w:p>
    <w:p w14:paraId="55DB516B" w14:textId="77777777" w:rsidR="00D235DD" w:rsidRPr="00C8579C" w:rsidRDefault="00D235DD" w:rsidP="0027264A">
      <w:pPr>
        <w:keepLines/>
        <w:widowControl w:val="0"/>
        <w:jc w:val="both"/>
        <w:rPr>
          <w:rFonts w:ascii="Tahoma" w:hAnsi="Tahoma" w:cs="Tahoma"/>
        </w:rPr>
      </w:pPr>
    </w:p>
    <w:p w14:paraId="59CF63F1" w14:textId="77777777" w:rsidR="00D235DD" w:rsidRDefault="00D235DD" w:rsidP="0027264A">
      <w:pPr>
        <w:keepLines/>
        <w:widowControl w:val="0"/>
        <w:numPr>
          <w:ilvl w:val="0"/>
          <w:numId w:val="45"/>
        </w:numPr>
        <w:tabs>
          <w:tab w:val="clear" w:pos="1440"/>
          <w:tab w:val="left" w:pos="851"/>
          <w:tab w:val="left" w:pos="1702"/>
        </w:tabs>
        <w:ind w:hanging="1440"/>
        <w:jc w:val="both"/>
        <w:rPr>
          <w:rFonts w:ascii="Tahoma" w:hAnsi="Tahoma" w:cs="Tahoma"/>
          <w:b/>
        </w:rPr>
      </w:pPr>
      <w:r>
        <w:rPr>
          <w:rFonts w:ascii="Tahoma" w:hAnsi="Tahoma" w:cs="Tahoma"/>
          <w:b/>
        </w:rPr>
        <w:t>KAZEN PO OKVIRNEM SPORAZUMU</w:t>
      </w:r>
    </w:p>
    <w:p w14:paraId="0439E7E0" w14:textId="77777777" w:rsidR="00D235DD" w:rsidRPr="00C8579C" w:rsidRDefault="00D235DD" w:rsidP="0027264A">
      <w:pPr>
        <w:keepLines/>
        <w:widowControl w:val="0"/>
        <w:tabs>
          <w:tab w:val="left" w:pos="851"/>
          <w:tab w:val="left" w:pos="1702"/>
        </w:tabs>
        <w:jc w:val="both"/>
        <w:rPr>
          <w:rFonts w:ascii="Tahoma" w:hAnsi="Tahoma" w:cs="Tahoma"/>
          <w:b/>
        </w:rPr>
      </w:pPr>
    </w:p>
    <w:p w14:paraId="3C812F40" w14:textId="77777777" w:rsidR="00D235DD" w:rsidRPr="00D43D7D" w:rsidRDefault="00D235DD" w:rsidP="0027264A">
      <w:pPr>
        <w:keepLines/>
        <w:widowControl w:val="0"/>
        <w:numPr>
          <w:ilvl w:val="1"/>
          <w:numId w:val="44"/>
        </w:numPr>
        <w:tabs>
          <w:tab w:val="clear" w:pos="1440"/>
        </w:tabs>
        <w:ind w:left="426" w:hanging="426"/>
        <w:jc w:val="center"/>
        <w:rPr>
          <w:rFonts w:ascii="Tahoma" w:hAnsi="Tahoma" w:cs="Tahoma"/>
          <w:color w:val="000000"/>
        </w:rPr>
      </w:pPr>
      <w:r w:rsidRPr="00D43D7D">
        <w:rPr>
          <w:rFonts w:ascii="Tahoma" w:hAnsi="Tahoma" w:cs="Tahoma"/>
          <w:color w:val="000000"/>
        </w:rPr>
        <w:t>člen</w:t>
      </w:r>
    </w:p>
    <w:p w14:paraId="42FE90E7" w14:textId="77777777" w:rsidR="00D235DD" w:rsidRPr="00A63D69" w:rsidRDefault="00D235DD" w:rsidP="0027264A">
      <w:pPr>
        <w:keepLines/>
        <w:widowControl w:val="0"/>
        <w:jc w:val="both"/>
        <w:rPr>
          <w:rFonts w:ascii="Tahoma" w:hAnsi="Tahoma" w:cs="Tahoma"/>
          <w:color w:val="000000"/>
        </w:rPr>
      </w:pPr>
    </w:p>
    <w:p w14:paraId="3B09C1EA" w14:textId="77777777" w:rsidR="00D235DD" w:rsidRPr="00163E5B" w:rsidRDefault="00D235DD" w:rsidP="0027264A">
      <w:pPr>
        <w:keepLines/>
        <w:widowControl w:val="0"/>
        <w:jc w:val="both"/>
        <w:rPr>
          <w:rFonts w:ascii="Tahoma" w:hAnsi="Tahoma" w:cs="Tahoma"/>
        </w:rPr>
      </w:pPr>
      <w:r>
        <w:rPr>
          <w:rFonts w:ascii="Tahoma" w:hAnsi="Tahoma" w:cs="Tahoma"/>
        </w:rPr>
        <w:t>V primeru, da pride izvajalec</w:t>
      </w:r>
      <w:r w:rsidRPr="00163E5B">
        <w:rPr>
          <w:rFonts w:ascii="Tahoma" w:hAnsi="Tahoma" w:cs="Tahoma"/>
        </w:rPr>
        <w:t xml:space="preserve"> v zamudo z izve</w:t>
      </w:r>
      <w:r>
        <w:rPr>
          <w:rFonts w:ascii="Tahoma" w:hAnsi="Tahoma" w:cs="Tahoma"/>
        </w:rPr>
        <w:t>dbo dobav, kot je to določeno v</w:t>
      </w:r>
      <w:r w:rsidRPr="00163E5B">
        <w:rPr>
          <w:rFonts w:ascii="Tahoma" w:hAnsi="Tahoma" w:cs="Tahoma"/>
        </w:rPr>
        <w:t xml:space="preserve"> te</w:t>
      </w:r>
      <w:r>
        <w:rPr>
          <w:rFonts w:ascii="Tahoma" w:hAnsi="Tahoma" w:cs="Tahoma"/>
        </w:rPr>
        <w:t xml:space="preserve">m okvirnem sporazumu </w:t>
      </w:r>
      <w:r w:rsidRPr="00163E5B">
        <w:rPr>
          <w:rFonts w:ascii="Tahoma" w:hAnsi="Tahoma" w:cs="Tahoma"/>
        </w:rPr>
        <w:t>in zamuda ni posledica višje sile</w:t>
      </w:r>
      <w:r>
        <w:rPr>
          <w:rFonts w:ascii="Tahoma" w:hAnsi="Tahoma" w:cs="Tahoma"/>
        </w:rPr>
        <w:t>,</w:t>
      </w:r>
      <w:r w:rsidRPr="00163E5B">
        <w:rPr>
          <w:rFonts w:ascii="Tahoma" w:hAnsi="Tahoma" w:cs="Tahoma"/>
        </w:rPr>
        <w:t xml:space="preserve"> kot je zapisano v </w:t>
      </w:r>
      <w:r>
        <w:rPr>
          <w:rFonts w:ascii="Tahoma" w:hAnsi="Tahoma" w:cs="Tahoma"/>
        </w:rPr>
        <w:t>5</w:t>
      </w:r>
      <w:r w:rsidRPr="00163E5B">
        <w:rPr>
          <w:rFonts w:ascii="Tahoma" w:hAnsi="Tahoma" w:cs="Tahoma"/>
        </w:rPr>
        <w:t>. členu te</w:t>
      </w:r>
      <w:r>
        <w:rPr>
          <w:rFonts w:ascii="Tahoma" w:hAnsi="Tahoma" w:cs="Tahoma"/>
        </w:rPr>
        <w:t xml:space="preserve">ga okvirnega sporazuma, je izvajalec naročniku dolžan plačati </w:t>
      </w:r>
      <w:r w:rsidRPr="00163E5B">
        <w:rPr>
          <w:rFonts w:ascii="Tahoma" w:hAnsi="Tahoma" w:cs="Tahoma"/>
        </w:rPr>
        <w:t>kazen</w:t>
      </w:r>
      <w:r>
        <w:rPr>
          <w:rFonts w:ascii="Tahoma" w:hAnsi="Tahoma" w:cs="Tahoma"/>
        </w:rPr>
        <w:t xml:space="preserve"> po okvirnem sporazumu v višini</w:t>
      </w:r>
      <w:r w:rsidRPr="00163E5B">
        <w:rPr>
          <w:rFonts w:ascii="Tahoma" w:hAnsi="Tahoma" w:cs="Tahoma"/>
        </w:rPr>
        <w:t xml:space="preserve"> pet odstotkov (5 %) vrednosti posamezne dobave brez DDV za vsak koledarski dan zamude, pri čemer sme kazen znašati največ deset odstotkov (10 %)</w:t>
      </w:r>
      <w:r>
        <w:rPr>
          <w:rFonts w:ascii="Tahoma" w:hAnsi="Tahoma" w:cs="Tahoma"/>
        </w:rPr>
        <w:t xml:space="preserve"> vrednosti neizvršenih dobav brez DDV</w:t>
      </w:r>
      <w:r w:rsidRPr="00163E5B">
        <w:rPr>
          <w:rFonts w:ascii="Tahoma" w:hAnsi="Tahoma" w:cs="Tahoma"/>
        </w:rPr>
        <w:t xml:space="preserve">. </w:t>
      </w:r>
    </w:p>
    <w:p w14:paraId="0060F93D" w14:textId="77777777" w:rsidR="00D235DD" w:rsidRPr="00163E5B" w:rsidRDefault="00D235DD" w:rsidP="0027264A">
      <w:pPr>
        <w:keepLines/>
        <w:widowControl w:val="0"/>
        <w:jc w:val="both"/>
        <w:rPr>
          <w:rFonts w:ascii="Tahoma" w:hAnsi="Tahoma" w:cs="Tahoma"/>
        </w:rPr>
      </w:pPr>
    </w:p>
    <w:p w14:paraId="23465AB9" w14:textId="77777777" w:rsidR="00D235DD" w:rsidRDefault="00D235DD" w:rsidP="0027264A">
      <w:pPr>
        <w:keepLines/>
        <w:widowControl w:val="0"/>
        <w:jc w:val="both"/>
        <w:rPr>
          <w:rFonts w:ascii="Tahoma" w:hAnsi="Tahoma" w:cs="Tahoma"/>
        </w:rPr>
      </w:pPr>
      <w:r w:rsidRPr="00163E5B">
        <w:rPr>
          <w:rFonts w:ascii="Tahoma" w:hAnsi="Tahoma" w:cs="Tahoma"/>
        </w:rPr>
        <w:t xml:space="preserve">V kolikor kazen </w:t>
      </w:r>
      <w:r>
        <w:rPr>
          <w:rFonts w:ascii="Tahoma" w:hAnsi="Tahoma" w:cs="Tahoma"/>
        </w:rPr>
        <w:t xml:space="preserve">po okvirnem sporazumu </w:t>
      </w:r>
      <w:r w:rsidRPr="00163E5B">
        <w:rPr>
          <w:rFonts w:ascii="Tahoma" w:hAnsi="Tahoma" w:cs="Tahoma"/>
        </w:rPr>
        <w:t xml:space="preserve">za posamezno naročilo preseže </w:t>
      </w:r>
      <w:r>
        <w:rPr>
          <w:rFonts w:ascii="Tahoma" w:hAnsi="Tahoma" w:cs="Tahoma"/>
        </w:rPr>
        <w:t>deset odstotkov (</w:t>
      </w:r>
      <w:r w:rsidRPr="00163E5B">
        <w:rPr>
          <w:rFonts w:ascii="Tahoma" w:hAnsi="Tahoma" w:cs="Tahoma"/>
        </w:rPr>
        <w:t>10 %</w:t>
      </w:r>
      <w:r>
        <w:rPr>
          <w:rFonts w:ascii="Tahoma" w:hAnsi="Tahoma" w:cs="Tahoma"/>
        </w:rPr>
        <w:t>)</w:t>
      </w:r>
      <w:r w:rsidRPr="00163E5B">
        <w:rPr>
          <w:rFonts w:ascii="Tahoma" w:hAnsi="Tahoma" w:cs="Tahoma"/>
        </w:rPr>
        <w:t xml:space="preserve"> vrednosti neizvršenih dobav brez DDV ali skupni znesek vseh</w:t>
      </w:r>
      <w:r>
        <w:rPr>
          <w:rFonts w:ascii="Tahoma" w:hAnsi="Tahoma" w:cs="Tahoma"/>
        </w:rPr>
        <w:t xml:space="preserve"> </w:t>
      </w:r>
      <w:r w:rsidRPr="00163E5B">
        <w:rPr>
          <w:rFonts w:ascii="Tahoma" w:hAnsi="Tahoma" w:cs="Tahoma"/>
        </w:rPr>
        <w:t>kazni</w:t>
      </w:r>
      <w:r>
        <w:rPr>
          <w:rFonts w:ascii="Tahoma" w:hAnsi="Tahoma" w:cs="Tahoma"/>
        </w:rPr>
        <w:t xml:space="preserve"> po okvirnem sporazumu</w:t>
      </w:r>
      <w:r w:rsidRPr="00163E5B">
        <w:rPr>
          <w:rFonts w:ascii="Tahoma" w:hAnsi="Tahoma" w:cs="Tahoma"/>
        </w:rPr>
        <w:t xml:space="preserve"> zaradi zamud p</w:t>
      </w:r>
      <w:r>
        <w:rPr>
          <w:rFonts w:ascii="Tahoma" w:hAnsi="Tahoma" w:cs="Tahoma"/>
        </w:rPr>
        <w:t>ri vseh dobavah blaga izvajalca</w:t>
      </w:r>
      <w:r w:rsidRPr="00163E5B">
        <w:rPr>
          <w:rFonts w:ascii="Tahoma" w:hAnsi="Tahoma" w:cs="Tahoma"/>
        </w:rPr>
        <w:t xml:space="preserve">, preseže višino </w:t>
      </w:r>
      <w:r>
        <w:rPr>
          <w:rFonts w:ascii="Tahoma" w:hAnsi="Tahoma" w:cs="Tahoma"/>
        </w:rPr>
        <w:t>deset odstotkov (</w:t>
      </w:r>
      <w:r w:rsidRPr="00163E5B">
        <w:rPr>
          <w:rFonts w:ascii="Tahoma" w:hAnsi="Tahoma" w:cs="Tahoma"/>
        </w:rPr>
        <w:t>10 %</w:t>
      </w:r>
      <w:r>
        <w:rPr>
          <w:rFonts w:ascii="Tahoma" w:hAnsi="Tahoma" w:cs="Tahoma"/>
        </w:rPr>
        <w:t>)</w:t>
      </w:r>
      <w:r w:rsidRPr="00163E5B">
        <w:rPr>
          <w:rFonts w:ascii="Tahoma" w:hAnsi="Tahoma" w:cs="Tahoma"/>
        </w:rPr>
        <w:t xml:space="preserve"> </w:t>
      </w:r>
      <w:r>
        <w:rPr>
          <w:rFonts w:ascii="Tahoma" w:hAnsi="Tahoma" w:cs="Tahoma"/>
        </w:rPr>
        <w:t>ocenjene vrednosti okvirnega sporazuma z DDV, lahko naročnik</w:t>
      </w:r>
      <w:r w:rsidRPr="00163E5B">
        <w:rPr>
          <w:rFonts w:ascii="Tahoma" w:hAnsi="Tahoma" w:cs="Tahoma"/>
        </w:rPr>
        <w:t xml:space="preserve"> unovči </w:t>
      </w:r>
      <w:r>
        <w:rPr>
          <w:rFonts w:ascii="Tahoma" w:hAnsi="Tahoma" w:cs="Tahoma"/>
        </w:rPr>
        <w:t>finančno</w:t>
      </w:r>
      <w:r w:rsidRPr="00163E5B">
        <w:rPr>
          <w:rFonts w:ascii="Tahoma" w:hAnsi="Tahoma" w:cs="Tahoma"/>
        </w:rPr>
        <w:t xml:space="preserve"> zavarovanje dobre izvedbe obveznosti</w:t>
      </w:r>
      <w:r>
        <w:rPr>
          <w:rFonts w:ascii="Tahoma" w:hAnsi="Tahoma" w:cs="Tahoma"/>
        </w:rPr>
        <w:t xml:space="preserve"> iz okvirnega sporazuma</w:t>
      </w:r>
      <w:r w:rsidRPr="00163E5B">
        <w:rPr>
          <w:rFonts w:ascii="Tahoma" w:hAnsi="Tahoma" w:cs="Tahoma"/>
        </w:rPr>
        <w:t xml:space="preserve"> in od </w:t>
      </w:r>
      <w:r>
        <w:rPr>
          <w:rFonts w:ascii="Tahoma" w:hAnsi="Tahoma" w:cs="Tahoma"/>
        </w:rPr>
        <w:t xml:space="preserve">okvirnega sporazuma </w:t>
      </w:r>
      <w:r w:rsidRPr="00163E5B">
        <w:rPr>
          <w:rFonts w:ascii="Tahoma" w:hAnsi="Tahoma" w:cs="Tahoma"/>
        </w:rPr>
        <w:t>odstopi brez kakr</w:t>
      </w:r>
      <w:r>
        <w:rPr>
          <w:rFonts w:ascii="Tahoma" w:hAnsi="Tahoma" w:cs="Tahoma"/>
        </w:rPr>
        <w:t>šnekoli obveznosti do izvajalca</w:t>
      </w:r>
      <w:r w:rsidRPr="00163E5B">
        <w:rPr>
          <w:rFonts w:ascii="Tahoma" w:hAnsi="Tahoma" w:cs="Tahoma"/>
        </w:rPr>
        <w:t xml:space="preserve">. </w:t>
      </w:r>
    </w:p>
    <w:p w14:paraId="5D134293" w14:textId="77777777" w:rsidR="00D235DD" w:rsidRDefault="00D235DD" w:rsidP="0027264A">
      <w:pPr>
        <w:keepLines/>
        <w:widowControl w:val="0"/>
        <w:jc w:val="both"/>
        <w:rPr>
          <w:rFonts w:ascii="Tahoma" w:hAnsi="Tahoma" w:cs="Tahoma"/>
        </w:rPr>
      </w:pPr>
    </w:p>
    <w:p w14:paraId="46EDE1AF" w14:textId="77777777" w:rsidR="00D235DD" w:rsidRPr="00163E5B" w:rsidRDefault="00D235DD" w:rsidP="0027264A">
      <w:pPr>
        <w:keepLines/>
        <w:widowControl w:val="0"/>
        <w:jc w:val="both"/>
        <w:rPr>
          <w:rFonts w:ascii="Tahoma" w:hAnsi="Tahoma" w:cs="Tahoma"/>
        </w:rPr>
      </w:pPr>
      <w:r>
        <w:rPr>
          <w:rFonts w:ascii="Tahoma" w:hAnsi="Tahoma" w:cs="Tahoma"/>
        </w:rPr>
        <w:t>Naročnik ne more zahtevati pogodbene kazni zaradi zamude, če je sprejel izpolnitev obveznosti, pa ni nemudoma sporočil izvajalcu, da si pridržuje pravico do uveljavljanja pogodbene kazni. V primeru, da bo naročnik sprejel izpolnitev obveznosti in zahteval pogodbeno kazen, bo o tem skladno s petim odstavkom 251. člena Obligacijskega zakonika o tem nemudoma obvestil izvajalca.</w:t>
      </w:r>
    </w:p>
    <w:p w14:paraId="2EF7E013" w14:textId="77777777" w:rsidR="00D235DD" w:rsidRDefault="00D235DD" w:rsidP="0027264A">
      <w:pPr>
        <w:keepLines/>
        <w:widowControl w:val="0"/>
        <w:jc w:val="both"/>
        <w:rPr>
          <w:rFonts w:ascii="Tahoma" w:hAnsi="Tahoma" w:cs="Tahoma"/>
        </w:rPr>
      </w:pPr>
    </w:p>
    <w:p w14:paraId="765C0926" w14:textId="77777777" w:rsidR="00D235DD" w:rsidRPr="00681FE6" w:rsidRDefault="00D235DD" w:rsidP="0027264A">
      <w:pPr>
        <w:keepLines/>
        <w:widowControl w:val="0"/>
        <w:numPr>
          <w:ilvl w:val="1"/>
          <w:numId w:val="44"/>
        </w:numPr>
        <w:tabs>
          <w:tab w:val="clear" w:pos="1440"/>
        </w:tabs>
        <w:ind w:left="426" w:hanging="426"/>
        <w:jc w:val="center"/>
        <w:rPr>
          <w:rFonts w:ascii="Tahoma" w:hAnsi="Tahoma" w:cs="Tahoma"/>
          <w:color w:val="000000"/>
        </w:rPr>
      </w:pPr>
      <w:r w:rsidRPr="00681FE6">
        <w:rPr>
          <w:rFonts w:ascii="Tahoma" w:hAnsi="Tahoma" w:cs="Tahoma"/>
          <w:color w:val="000000"/>
        </w:rPr>
        <w:t>člen</w:t>
      </w:r>
    </w:p>
    <w:p w14:paraId="43D7E540" w14:textId="77777777" w:rsidR="00D235DD" w:rsidRPr="00681FE6" w:rsidRDefault="00D235DD" w:rsidP="0027264A">
      <w:pPr>
        <w:keepLines/>
        <w:widowControl w:val="0"/>
        <w:jc w:val="both"/>
        <w:rPr>
          <w:rFonts w:ascii="Tahoma" w:hAnsi="Tahoma" w:cs="Tahoma"/>
          <w:color w:val="000000"/>
        </w:rPr>
      </w:pPr>
    </w:p>
    <w:p w14:paraId="4C829833" w14:textId="77777777" w:rsidR="00D235DD" w:rsidRPr="00681FE6" w:rsidRDefault="00D235DD" w:rsidP="0027264A">
      <w:pPr>
        <w:keepLines/>
        <w:widowControl w:val="0"/>
        <w:jc w:val="both"/>
        <w:rPr>
          <w:rFonts w:ascii="Tahoma" w:hAnsi="Tahoma" w:cs="Tahoma"/>
        </w:rPr>
      </w:pPr>
      <w:r w:rsidRPr="00681FE6">
        <w:rPr>
          <w:rFonts w:ascii="Tahoma" w:hAnsi="Tahoma" w:cs="Tahoma"/>
        </w:rPr>
        <w:t>Za uvel</w:t>
      </w:r>
      <w:r>
        <w:rPr>
          <w:rFonts w:ascii="Tahoma" w:hAnsi="Tahoma" w:cs="Tahoma"/>
        </w:rPr>
        <w:t xml:space="preserve">javljanje dogovorjene </w:t>
      </w:r>
      <w:r w:rsidRPr="00681FE6">
        <w:rPr>
          <w:rFonts w:ascii="Tahoma" w:hAnsi="Tahoma" w:cs="Tahoma"/>
        </w:rPr>
        <w:t>kazni</w:t>
      </w:r>
      <w:r>
        <w:rPr>
          <w:rFonts w:ascii="Tahoma" w:hAnsi="Tahoma" w:cs="Tahoma"/>
        </w:rPr>
        <w:t xml:space="preserve"> po okvirnem sporazumu bo naročnik izvajalcu</w:t>
      </w:r>
      <w:r w:rsidRPr="00681FE6">
        <w:rPr>
          <w:rFonts w:ascii="Tahoma" w:hAnsi="Tahoma" w:cs="Tahoma"/>
        </w:rPr>
        <w:t xml:space="preserve"> izstav</w:t>
      </w:r>
      <w:r>
        <w:rPr>
          <w:rFonts w:ascii="Tahoma" w:hAnsi="Tahoma" w:cs="Tahoma"/>
        </w:rPr>
        <w:t>il račun s plačilnim rokom osem (8</w:t>
      </w:r>
      <w:r w:rsidRPr="00681FE6">
        <w:rPr>
          <w:rFonts w:ascii="Tahoma" w:hAnsi="Tahoma" w:cs="Tahoma"/>
        </w:rPr>
        <w:t xml:space="preserve">) </w:t>
      </w:r>
      <w:r>
        <w:rPr>
          <w:rFonts w:ascii="Tahoma" w:hAnsi="Tahoma" w:cs="Tahoma"/>
        </w:rPr>
        <w:t xml:space="preserve">koledarskih </w:t>
      </w:r>
      <w:r w:rsidRPr="00681FE6">
        <w:rPr>
          <w:rFonts w:ascii="Tahoma" w:hAnsi="Tahoma" w:cs="Tahoma"/>
        </w:rPr>
        <w:t xml:space="preserve">dni od dneva </w:t>
      </w:r>
      <w:r>
        <w:rPr>
          <w:rFonts w:ascii="Tahoma" w:hAnsi="Tahoma" w:cs="Tahoma"/>
        </w:rPr>
        <w:t>izstavitve</w:t>
      </w:r>
      <w:r w:rsidRPr="00681FE6">
        <w:rPr>
          <w:rFonts w:ascii="Tahoma" w:hAnsi="Tahoma" w:cs="Tahoma"/>
        </w:rPr>
        <w:t xml:space="preserve"> računa</w:t>
      </w:r>
      <w:r>
        <w:rPr>
          <w:rFonts w:ascii="Tahoma" w:hAnsi="Tahoma" w:cs="Tahoma"/>
        </w:rPr>
        <w:t xml:space="preserve">. </w:t>
      </w:r>
      <w:r w:rsidRPr="00681FE6">
        <w:rPr>
          <w:rFonts w:ascii="Tahoma" w:hAnsi="Tahoma" w:cs="Tahoma"/>
        </w:rPr>
        <w:t>V primeru zamude p</w:t>
      </w:r>
      <w:r>
        <w:rPr>
          <w:rFonts w:ascii="Tahoma" w:hAnsi="Tahoma" w:cs="Tahoma"/>
        </w:rPr>
        <w:t>ri plačilu računa, je izvajalec dolžan naročniku</w:t>
      </w:r>
      <w:r w:rsidRPr="00681FE6">
        <w:rPr>
          <w:rFonts w:ascii="Tahoma" w:hAnsi="Tahoma" w:cs="Tahoma"/>
        </w:rPr>
        <w:t xml:space="preserve"> plačati zakonske zamudne obresti.</w:t>
      </w:r>
    </w:p>
    <w:p w14:paraId="4915AF19" w14:textId="77777777" w:rsidR="00D235DD" w:rsidRPr="00681FE6" w:rsidRDefault="00D235DD" w:rsidP="0027264A">
      <w:pPr>
        <w:keepLines/>
        <w:widowControl w:val="0"/>
        <w:jc w:val="both"/>
        <w:rPr>
          <w:rFonts w:ascii="Tahoma" w:hAnsi="Tahoma" w:cs="Tahoma"/>
        </w:rPr>
      </w:pPr>
    </w:p>
    <w:p w14:paraId="5FEB325D" w14:textId="77777777" w:rsidR="00D235DD" w:rsidRPr="007B452C" w:rsidRDefault="00D235DD" w:rsidP="0027264A">
      <w:pPr>
        <w:keepLines/>
        <w:widowControl w:val="0"/>
        <w:jc w:val="both"/>
        <w:rPr>
          <w:rFonts w:ascii="Tahoma" w:hAnsi="Tahoma" w:cs="Tahoma"/>
        </w:rPr>
      </w:pPr>
      <w:r>
        <w:rPr>
          <w:rFonts w:ascii="Tahoma" w:hAnsi="Tahoma" w:cs="Tahoma"/>
        </w:rPr>
        <w:t>Naročnik in izvajalec</w:t>
      </w:r>
      <w:r w:rsidRPr="00681FE6">
        <w:rPr>
          <w:rFonts w:ascii="Tahoma" w:hAnsi="Tahoma" w:cs="Tahoma"/>
        </w:rPr>
        <w:t xml:space="preserve"> soglašata, </w:t>
      </w:r>
      <w:r>
        <w:rPr>
          <w:rFonts w:ascii="Tahoma" w:hAnsi="Tahoma" w:cs="Tahoma"/>
        </w:rPr>
        <w:t xml:space="preserve">da pravica zaračunati </w:t>
      </w:r>
      <w:r w:rsidRPr="00681FE6">
        <w:rPr>
          <w:rFonts w:ascii="Tahoma" w:hAnsi="Tahoma" w:cs="Tahoma"/>
        </w:rPr>
        <w:t>kazen</w:t>
      </w:r>
      <w:r>
        <w:rPr>
          <w:rFonts w:ascii="Tahoma" w:hAnsi="Tahoma" w:cs="Tahoma"/>
        </w:rPr>
        <w:t xml:space="preserve"> po okvirnem sporazumu</w:t>
      </w:r>
      <w:r w:rsidRPr="00681FE6">
        <w:rPr>
          <w:rFonts w:ascii="Tahoma" w:hAnsi="Tahoma" w:cs="Tahoma"/>
        </w:rPr>
        <w:t xml:space="preserve"> ni pogoj</w:t>
      </w:r>
      <w:r>
        <w:rPr>
          <w:rFonts w:ascii="Tahoma" w:hAnsi="Tahoma" w:cs="Tahoma"/>
        </w:rPr>
        <w:t>ena z nastankom škode naročniku</w:t>
      </w:r>
      <w:r w:rsidRPr="00681FE6">
        <w:rPr>
          <w:rFonts w:ascii="Tahoma" w:hAnsi="Tahoma" w:cs="Tahoma"/>
        </w:rPr>
        <w:t xml:space="preserve">. </w:t>
      </w:r>
      <w:r w:rsidRPr="007B452C">
        <w:rPr>
          <w:rFonts w:ascii="Tahoma" w:hAnsi="Tahoma" w:cs="Tahoma"/>
        </w:rPr>
        <w:t>Za povra</w:t>
      </w:r>
      <w:r>
        <w:rPr>
          <w:rFonts w:ascii="Tahoma" w:hAnsi="Tahoma" w:cs="Tahoma"/>
        </w:rPr>
        <w:t>čilo tako nastale škode bo naročnik</w:t>
      </w:r>
      <w:r w:rsidRPr="007B452C">
        <w:rPr>
          <w:rFonts w:ascii="Tahoma" w:hAnsi="Tahoma" w:cs="Tahoma"/>
        </w:rPr>
        <w:t xml:space="preserve"> unovčil finančno zavarovanje dobre izvedbe obveznosti</w:t>
      </w:r>
      <w:r>
        <w:rPr>
          <w:rFonts w:ascii="Tahoma" w:hAnsi="Tahoma" w:cs="Tahoma"/>
        </w:rPr>
        <w:t xml:space="preserve"> iz okvirnega sporazuma</w:t>
      </w:r>
      <w:r w:rsidRPr="007B452C">
        <w:rPr>
          <w:rFonts w:ascii="Tahoma" w:hAnsi="Tahoma" w:cs="Tahoma"/>
        </w:rPr>
        <w:t xml:space="preserve"> oziroma bo škodo uveljavljal tudi po splošnih načelih odškodninske odgovornosti, neodvisno od uveljavljanja kazni</w:t>
      </w:r>
      <w:r>
        <w:rPr>
          <w:rFonts w:ascii="Tahoma" w:hAnsi="Tahoma" w:cs="Tahoma"/>
        </w:rPr>
        <w:t xml:space="preserve"> iz okvirnega sporazuma</w:t>
      </w:r>
      <w:r w:rsidRPr="007B452C">
        <w:rPr>
          <w:rFonts w:ascii="Tahoma" w:hAnsi="Tahoma" w:cs="Tahoma"/>
        </w:rPr>
        <w:t>.</w:t>
      </w:r>
    </w:p>
    <w:p w14:paraId="5CF80348" w14:textId="77777777" w:rsidR="00D235DD" w:rsidRPr="00C8579C" w:rsidRDefault="00D235DD" w:rsidP="0027264A">
      <w:pPr>
        <w:keepLines/>
        <w:widowControl w:val="0"/>
        <w:jc w:val="both"/>
        <w:rPr>
          <w:rFonts w:ascii="Tahoma" w:hAnsi="Tahoma" w:cs="Tahoma"/>
        </w:rPr>
      </w:pPr>
    </w:p>
    <w:p w14:paraId="31A2D7C5" w14:textId="77777777" w:rsidR="00D235DD" w:rsidRPr="00C8579C" w:rsidRDefault="00D235DD" w:rsidP="0027264A">
      <w:pPr>
        <w:keepLines/>
        <w:widowControl w:val="0"/>
        <w:numPr>
          <w:ilvl w:val="0"/>
          <w:numId w:val="45"/>
        </w:numPr>
        <w:tabs>
          <w:tab w:val="clear" w:pos="1440"/>
          <w:tab w:val="left" w:pos="851"/>
          <w:tab w:val="left" w:pos="1702"/>
        </w:tabs>
        <w:ind w:hanging="1440"/>
        <w:jc w:val="both"/>
        <w:rPr>
          <w:rFonts w:ascii="Tahoma" w:hAnsi="Tahoma" w:cs="Tahoma"/>
          <w:b/>
        </w:rPr>
      </w:pPr>
      <w:r w:rsidRPr="00C8579C">
        <w:rPr>
          <w:rFonts w:ascii="Tahoma" w:hAnsi="Tahoma" w:cs="Tahoma"/>
          <w:b/>
        </w:rPr>
        <w:t>FINANČN</w:t>
      </w:r>
      <w:r>
        <w:rPr>
          <w:rFonts w:ascii="Tahoma" w:hAnsi="Tahoma" w:cs="Tahoma"/>
          <w:b/>
        </w:rPr>
        <w:t>O</w:t>
      </w:r>
      <w:r w:rsidRPr="00C8579C">
        <w:rPr>
          <w:rFonts w:ascii="Tahoma" w:hAnsi="Tahoma" w:cs="Tahoma"/>
          <w:b/>
        </w:rPr>
        <w:t xml:space="preserve"> ZAVAROVANJ</w:t>
      </w:r>
      <w:r>
        <w:rPr>
          <w:rFonts w:ascii="Tahoma" w:hAnsi="Tahoma" w:cs="Tahoma"/>
          <w:b/>
        </w:rPr>
        <w:t>E</w:t>
      </w:r>
      <w:r w:rsidRPr="00C8579C">
        <w:rPr>
          <w:rFonts w:ascii="Tahoma" w:hAnsi="Tahoma" w:cs="Tahoma"/>
          <w:b/>
        </w:rPr>
        <w:t xml:space="preserve"> </w:t>
      </w:r>
    </w:p>
    <w:p w14:paraId="4F3C68A6" w14:textId="77777777" w:rsidR="00D235DD" w:rsidRPr="00C8579C" w:rsidRDefault="00D235DD" w:rsidP="0027264A">
      <w:pPr>
        <w:keepLines/>
        <w:widowControl w:val="0"/>
        <w:tabs>
          <w:tab w:val="left" w:pos="567"/>
          <w:tab w:val="left" w:pos="1702"/>
        </w:tabs>
        <w:jc w:val="both"/>
        <w:rPr>
          <w:rFonts w:ascii="Tahoma" w:hAnsi="Tahoma" w:cs="Tahoma"/>
          <w:b/>
        </w:rPr>
      </w:pPr>
    </w:p>
    <w:p w14:paraId="5B87781A" w14:textId="77777777" w:rsidR="00D235DD" w:rsidRPr="00D43D7D" w:rsidRDefault="00D235DD" w:rsidP="0027264A">
      <w:pPr>
        <w:keepLines/>
        <w:widowControl w:val="0"/>
        <w:numPr>
          <w:ilvl w:val="1"/>
          <w:numId w:val="44"/>
        </w:numPr>
        <w:tabs>
          <w:tab w:val="clear" w:pos="1440"/>
        </w:tabs>
        <w:ind w:left="426" w:hanging="426"/>
        <w:jc w:val="center"/>
        <w:rPr>
          <w:rFonts w:ascii="Tahoma" w:hAnsi="Tahoma" w:cs="Tahoma"/>
          <w:color w:val="000000"/>
        </w:rPr>
      </w:pPr>
      <w:r w:rsidRPr="00D43D7D">
        <w:rPr>
          <w:rFonts w:ascii="Tahoma" w:hAnsi="Tahoma" w:cs="Tahoma"/>
          <w:color w:val="000000"/>
        </w:rPr>
        <w:t>člen</w:t>
      </w:r>
    </w:p>
    <w:p w14:paraId="77176871" w14:textId="77777777" w:rsidR="00D235DD" w:rsidRPr="00C8579C" w:rsidRDefault="00D235DD" w:rsidP="0027264A">
      <w:pPr>
        <w:keepLines/>
        <w:widowControl w:val="0"/>
        <w:ind w:left="426"/>
        <w:rPr>
          <w:rFonts w:ascii="Tahoma" w:hAnsi="Tahoma" w:cs="Tahoma"/>
          <w:b/>
        </w:rPr>
      </w:pPr>
    </w:p>
    <w:p w14:paraId="580E9F93" w14:textId="77777777" w:rsidR="00D235DD" w:rsidRDefault="00D235DD" w:rsidP="0027264A">
      <w:pPr>
        <w:keepLines/>
        <w:widowControl w:val="0"/>
        <w:jc w:val="both"/>
        <w:rPr>
          <w:rFonts w:ascii="Tahoma" w:hAnsi="Tahoma" w:cs="Tahoma"/>
        </w:rPr>
      </w:pPr>
      <w:r w:rsidRPr="00C8579C">
        <w:rPr>
          <w:rFonts w:ascii="Tahoma" w:hAnsi="Tahoma" w:cs="Tahoma"/>
        </w:rPr>
        <w:t xml:space="preserve">Izvajalec se obvezuje, da </w:t>
      </w:r>
      <w:r>
        <w:rPr>
          <w:rFonts w:ascii="Tahoma" w:hAnsi="Tahoma" w:cs="Tahoma"/>
        </w:rPr>
        <w:t xml:space="preserve">bo ob sklenitvi okvirnega sporazuma oziroma najkasneje </w:t>
      </w:r>
      <w:r w:rsidRPr="00C8579C">
        <w:rPr>
          <w:rFonts w:ascii="Tahoma" w:hAnsi="Tahoma" w:cs="Tahoma"/>
        </w:rPr>
        <w:t xml:space="preserve">v roku </w:t>
      </w:r>
      <w:r>
        <w:rPr>
          <w:rFonts w:ascii="Tahoma" w:hAnsi="Tahoma" w:cs="Tahoma"/>
        </w:rPr>
        <w:t>petih (</w:t>
      </w:r>
      <w:r w:rsidRPr="00C8579C">
        <w:rPr>
          <w:rFonts w:ascii="Tahoma" w:hAnsi="Tahoma" w:cs="Tahoma"/>
        </w:rPr>
        <w:t>5</w:t>
      </w:r>
      <w:r>
        <w:rPr>
          <w:rFonts w:ascii="Tahoma" w:hAnsi="Tahoma" w:cs="Tahoma"/>
        </w:rPr>
        <w:t xml:space="preserve">) dni </w:t>
      </w:r>
      <w:r w:rsidRPr="00C8579C">
        <w:rPr>
          <w:rFonts w:ascii="Tahoma" w:hAnsi="Tahoma" w:cs="Tahoma"/>
        </w:rPr>
        <w:t>od sklenitve</w:t>
      </w:r>
      <w:r>
        <w:rPr>
          <w:rFonts w:ascii="Tahoma" w:hAnsi="Tahoma" w:cs="Tahoma"/>
        </w:rPr>
        <w:t xml:space="preserve"> okvirnega sporazuma, predložil</w:t>
      </w:r>
      <w:r w:rsidRPr="00C8579C">
        <w:rPr>
          <w:rFonts w:ascii="Tahoma" w:hAnsi="Tahoma" w:cs="Tahoma"/>
        </w:rPr>
        <w:t xml:space="preserve"> naročniku </w:t>
      </w:r>
      <w:r>
        <w:rPr>
          <w:rFonts w:ascii="Tahoma" w:hAnsi="Tahoma" w:cs="Tahoma"/>
        </w:rPr>
        <w:t>izvirnik finančnega</w:t>
      </w:r>
      <w:r w:rsidRPr="00C8579C">
        <w:rPr>
          <w:rFonts w:ascii="Tahoma" w:hAnsi="Tahoma" w:cs="Tahoma"/>
        </w:rPr>
        <w:t xml:space="preserve"> zavarovanja dobre izvedbe obveznosti </w:t>
      </w:r>
      <w:r>
        <w:rPr>
          <w:rFonts w:ascii="Tahoma" w:hAnsi="Tahoma" w:cs="Tahoma"/>
        </w:rPr>
        <w:t xml:space="preserve">iz okvirnega </w:t>
      </w:r>
      <w:r w:rsidRPr="00A90EA6">
        <w:rPr>
          <w:rFonts w:ascii="Tahoma" w:hAnsi="Tahoma" w:cs="Tahoma"/>
        </w:rPr>
        <w:t>sporazuma</w:t>
      </w:r>
      <w:r>
        <w:rPr>
          <w:rFonts w:ascii="Tahoma" w:hAnsi="Tahoma" w:cs="Tahoma"/>
        </w:rPr>
        <w:t xml:space="preserve">, </w:t>
      </w:r>
      <w:r w:rsidRPr="00A90EA6">
        <w:rPr>
          <w:rFonts w:ascii="Tahoma" w:hAnsi="Tahoma" w:cs="Tahoma"/>
        </w:rPr>
        <w:t>v obliki podpisane in žigosane bianko menico z izpolnjeno, podpisano in žigosano menično izjavo</w:t>
      </w:r>
      <w:r>
        <w:rPr>
          <w:rFonts w:ascii="Tahoma" w:hAnsi="Tahoma" w:cs="Tahoma"/>
        </w:rPr>
        <w:t>,</w:t>
      </w:r>
      <w:r w:rsidRPr="00A90EA6">
        <w:rPr>
          <w:rFonts w:ascii="Tahoma" w:hAnsi="Tahoma" w:cs="Tahoma"/>
        </w:rPr>
        <w:t xml:space="preserve"> </w:t>
      </w:r>
      <w:r>
        <w:rPr>
          <w:rFonts w:ascii="Tahoma" w:hAnsi="Tahoma" w:cs="Tahoma"/>
        </w:rPr>
        <w:t xml:space="preserve">v višini 10 % </w:t>
      </w:r>
      <w:r w:rsidRPr="00B73CD0">
        <w:rPr>
          <w:rFonts w:ascii="Tahoma" w:hAnsi="Tahoma" w:cs="Tahoma"/>
        </w:rPr>
        <w:t xml:space="preserve">(z besedo: </w:t>
      </w:r>
      <w:r>
        <w:rPr>
          <w:rFonts w:ascii="Tahoma" w:hAnsi="Tahoma" w:cs="Tahoma"/>
        </w:rPr>
        <w:t>deset odstotkov</w:t>
      </w:r>
      <w:r w:rsidRPr="00B73CD0">
        <w:rPr>
          <w:rFonts w:ascii="Tahoma" w:hAnsi="Tahoma" w:cs="Tahoma"/>
        </w:rPr>
        <w:t xml:space="preserve">) </w:t>
      </w:r>
      <w:r>
        <w:rPr>
          <w:rFonts w:ascii="Tahoma" w:hAnsi="Tahoma" w:cs="Tahoma"/>
        </w:rPr>
        <w:t xml:space="preserve">ocenjene vrednosti okvirnega sporazuma v EUR z DDV in z veljavnostjo še trideset (30) </w:t>
      </w:r>
      <w:r w:rsidRPr="00B73CD0">
        <w:rPr>
          <w:rFonts w:ascii="Tahoma" w:hAnsi="Tahoma" w:cs="Tahoma"/>
        </w:rPr>
        <w:t>koledarskih dni po izteku veljavnosti okvirnega sporazuma.</w:t>
      </w:r>
    </w:p>
    <w:p w14:paraId="440CB33A" w14:textId="77777777" w:rsidR="00D235DD" w:rsidRPr="00C8579C" w:rsidRDefault="00D235DD" w:rsidP="0027264A">
      <w:pPr>
        <w:keepLines/>
        <w:widowControl w:val="0"/>
        <w:jc w:val="both"/>
        <w:rPr>
          <w:rFonts w:ascii="Tahoma" w:hAnsi="Tahoma" w:cs="Tahoma"/>
        </w:rPr>
      </w:pPr>
    </w:p>
    <w:p w14:paraId="36449655" w14:textId="77777777" w:rsidR="00D235DD" w:rsidRPr="00C8579C" w:rsidRDefault="00D235DD" w:rsidP="0027264A">
      <w:pPr>
        <w:keepLines/>
        <w:widowControl w:val="0"/>
        <w:jc w:val="both"/>
        <w:rPr>
          <w:rFonts w:ascii="Tahoma" w:hAnsi="Tahoma" w:cs="Tahoma"/>
        </w:rPr>
      </w:pPr>
      <w:r w:rsidRPr="00C8579C">
        <w:rPr>
          <w:rFonts w:ascii="Tahoma" w:hAnsi="Tahoma" w:cs="Tahoma"/>
        </w:rPr>
        <w:t xml:space="preserve">V kolikor izvajalec ne bo izpolnjeval svojih obveznosti po okvirnem sporazumu, lahko naročnik unovči finančno zavarovanje </w:t>
      </w:r>
      <w:r>
        <w:rPr>
          <w:rFonts w:ascii="Tahoma" w:hAnsi="Tahoma" w:cs="Tahoma"/>
        </w:rPr>
        <w:t xml:space="preserve">dobre izvedbe obveznosti iz okvirnega sporazuma </w:t>
      </w:r>
      <w:r w:rsidRPr="00C8579C">
        <w:rPr>
          <w:rFonts w:ascii="Tahoma" w:hAnsi="Tahoma" w:cs="Tahoma"/>
        </w:rPr>
        <w:t>in odstopi od okvirnega sporazuma, brez kakršnekoli obveznosti do izvajalca. Naročnik bo pred unovčenjem finančnega zavarovanja</w:t>
      </w:r>
      <w:r>
        <w:rPr>
          <w:rFonts w:ascii="Tahoma" w:hAnsi="Tahoma" w:cs="Tahoma"/>
        </w:rPr>
        <w:t xml:space="preserve"> dobre izvedbe obveznosti iz okvirnega sporazuma </w:t>
      </w:r>
      <w:r w:rsidRPr="00C8579C">
        <w:rPr>
          <w:rFonts w:ascii="Tahoma" w:hAnsi="Tahoma" w:cs="Tahoma"/>
        </w:rPr>
        <w:t xml:space="preserve"> izvajalca pisno pozval k izpolnjevanju obveznosti po okvirnem sporazumu in mu določil rok za izpolnitev. </w:t>
      </w:r>
    </w:p>
    <w:p w14:paraId="004801B1" w14:textId="77777777" w:rsidR="00D235DD" w:rsidRPr="00C8579C" w:rsidRDefault="00D235DD" w:rsidP="0027264A">
      <w:pPr>
        <w:keepLines/>
        <w:widowControl w:val="0"/>
        <w:jc w:val="both"/>
        <w:rPr>
          <w:rFonts w:ascii="Tahoma" w:hAnsi="Tahoma" w:cs="Tahoma"/>
        </w:rPr>
      </w:pPr>
    </w:p>
    <w:p w14:paraId="6575895D" w14:textId="77777777" w:rsidR="00D235DD" w:rsidRDefault="00D235DD" w:rsidP="0027264A">
      <w:pPr>
        <w:keepLines/>
        <w:widowControl w:val="0"/>
        <w:jc w:val="both"/>
        <w:rPr>
          <w:rFonts w:ascii="Tahoma" w:hAnsi="Tahoma" w:cs="Tahoma"/>
        </w:rPr>
      </w:pPr>
      <w:r w:rsidRPr="00C8579C">
        <w:rPr>
          <w:rFonts w:ascii="Tahoma" w:hAnsi="Tahoma" w:cs="Tahoma"/>
        </w:rPr>
        <w:t xml:space="preserve">V kolikor izvajalec </w:t>
      </w:r>
      <w:r w:rsidRPr="00BB4AB5">
        <w:rPr>
          <w:rFonts w:ascii="Tahoma" w:hAnsi="Tahoma" w:cs="Tahoma"/>
        </w:rPr>
        <w:t xml:space="preserve">ob sklenitvi okvirnega sporazuma oziroma najkasneje </w:t>
      </w:r>
      <w:r w:rsidRPr="00C8579C">
        <w:rPr>
          <w:rFonts w:ascii="Tahoma" w:hAnsi="Tahoma" w:cs="Tahoma"/>
        </w:rPr>
        <w:t xml:space="preserve">v roku </w:t>
      </w:r>
      <w:r>
        <w:rPr>
          <w:rFonts w:ascii="Tahoma" w:hAnsi="Tahoma" w:cs="Tahoma"/>
        </w:rPr>
        <w:t xml:space="preserve">petih </w:t>
      </w:r>
      <w:r w:rsidRPr="00C8579C">
        <w:rPr>
          <w:rFonts w:ascii="Tahoma" w:hAnsi="Tahoma" w:cs="Tahoma"/>
        </w:rPr>
        <w:t>(</w:t>
      </w:r>
      <w:r>
        <w:rPr>
          <w:rFonts w:ascii="Tahoma" w:hAnsi="Tahoma" w:cs="Tahoma"/>
        </w:rPr>
        <w:t>5) dni</w:t>
      </w:r>
      <w:r w:rsidRPr="00C8579C">
        <w:rPr>
          <w:rFonts w:ascii="Tahoma" w:hAnsi="Tahoma" w:cs="Tahoma"/>
        </w:rPr>
        <w:t xml:space="preserve"> od sklenitve okvirnega sporazuma</w:t>
      </w:r>
      <w:r>
        <w:rPr>
          <w:rFonts w:ascii="Tahoma" w:hAnsi="Tahoma" w:cs="Tahoma"/>
        </w:rPr>
        <w:t xml:space="preserve"> naročniku </w:t>
      </w:r>
      <w:r w:rsidRPr="00C8579C">
        <w:rPr>
          <w:rFonts w:ascii="Tahoma" w:hAnsi="Tahoma" w:cs="Tahoma"/>
        </w:rPr>
        <w:t>ne bo predložil finančnega zavarovanja</w:t>
      </w:r>
      <w:r>
        <w:rPr>
          <w:rFonts w:ascii="Tahoma" w:hAnsi="Tahoma" w:cs="Tahoma"/>
        </w:rPr>
        <w:t xml:space="preserve"> dobre izvedbe obveznosti iz okvirnega sporazuma</w:t>
      </w:r>
      <w:r w:rsidRPr="00C8579C">
        <w:rPr>
          <w:rFonts w:ascii="Tahoma" w:hAnsi="Tahoma" w:cs="Tahoma"/>
        </w:rPr>
        <w:t xml:space="preserve"> v višini </w:t>
      </w:r>
      <w:r w:rsidRPr="00C8579C">
        <w:rPr>
          <w:rFonts w:ascii="Tahoma" w:hAnsi="Tahoma" w:cs="Tahoma"/>
          <w:color w:val="000000"/>
        </w:rPr>
        <w:t xml:space="preserve">in z veljavnostjo </w:t>
      </w:r>
      <w:r w:rsidRPr="00C8579C">
        <w:rPr>
          <w:rFonts w:ascii="Tahoma" w:hAnsi="Tahoma" w:cs="Tahoma"/>
        </w:rPr>
        <w:t>iz prvega odstavka tega člena, se šteje, da odstopa od sklenitve okvirnega sporazuma in velja, da okvirni s</w:t>
      </w:r>
      <w:r>
        <w:rPr>
          <w:rFonts w:ascii="Tahoma" w:hAnsi="Tahoma" w:cs="Tahoma"/>
        </w:rPr>
        <w:t>porazum ni bil nikoli sklenjen, naročnik pa bo državni revizijski komisiji predlagal, da proti izvajalcu uvede postopek o prekršku po 112. členu ZJN-3.</w:t>
      </w:r>
    </w:p>
    <w:p w14:paraId="6923991D" w14:textId="77777777" w:rsidR="00D235DD" w:rsidRPr="00C8579C" w:rsidRDefault="00D235DD" w:rsidP="0027264A">
      <w:pPr>
        <w:keepLines/>
        <w:widowControl w:val="0"/>
        <w:tabs>
          <w:tab w:val="left" w:pos="567"/>
          <w:tab w:val="left" w:pos="1702"/>
        </w:tabs>
        <w:jc w:val="both"/>
        <w:rPr>
          <w:rFonts w:ascii="Tahoma" w:hAnsi="Tahoma" w:cs="Tahoma"/>
          <w:b/>
        </w:rPr>
      </w:pPr>
    </w:p>
    <w:p w14:paraId="15B5DE15" w14:textId="77777777" w:rsidR="00D235DD" w:rsidRPr="00A63D69" w:rsidRDefault="00D235DD" w:rsidP="0027264A">
      <w:pPr>
        <w:keepLines/>
        <w:widowControl w:val="0"/>
        <w:numPr>
          <w:ilvl w:val="0"/>
          <w:numId w:val="47"/>
        </w:numPr>
        <w:tabs>
          <w:tab w:val="left" w:pos="851"/>
          <w:tab w:val="left" w:pos="1702"/>
        </w:tabs>
        <w:jc w:val="both"/>
        <w:rPr>
          <w:rFonts w:ascii="Tahoma" w:hAnsi="Tahoma" w:cs="Tahoma"/>
          <w:b/>
        </w:rPr>
      </w:pPr>
      <w:r>
        <w:rPr>
          <w:rFonts w:ascii="Tahoma" w:hAnsi="Tahoma" w:cs="Tahoma"/>
          <w:b/>
        </w:rPr>
        <w:t>PREDSTAVNIKA</w:t>
      </w:r>
      <w:r w:rsidRPr="00A63D69">
        <w:rPr>
          <w:rFonts w:ascii="Tahoma" w:hAnsi="Tahoma" w:cs="Tahoma"/>
          <w:b/>
        </w:rPr>
        <w:t xml:space="preserve"> STRANK OKVIRNEGA SPORAZUMA IN KONTAKTNE OSEBE</w:t>
      </w:r>
    </w:p>
    <w:p w14:paraId="7D15785C" w14:textId="77777777" w:rsidR="00D235DD" w:rsidRPr="00C8579C" w:rsidRDefault="00D235DD" w:rsidP="0027264A">
      <w:pPr>
        <w:keepLines/>
        <w:widowControl w:val="0"/>
        <w:tabs>
          <w:tab w:val="left" w:pos="567"/>
          <w:tab w:val="left" w:pos="1702"/>
        </w:tabs>
        <w:jc w:val="both"/>
        <w:rPr>
          <w:rFonts w:ascii="Tahoma" w:hAnsi="Tahoma" w:cs="Tahoma"/>
          <w:b/>
        </w:rPr>
      </w:pPr>
    </w:p>
    <w:p w14:paraId="3BB74C1F" w14:textId="77777777" w:rsidR="00D235DD" w:rsidRPr="00D43D7D" w:rsidRDefault="00D235DD" w:rsidP="0027264A">
      <w:pPr>
        <w:keepLines/>
        <w:widowControl w:val="0"/>
        <w:numPr>
          <w:ilvl w:val="1"/>
          <w:numId w:val="44"/>
        </w:numPr>
        <w:tabs>
          <w:tab w:val="clear" w:pos="1440"/>
        </w:tabs>
        <w:ind w:left="426" w:hanging="426"/>
        <w:jc w:val="center"/>
        <w:rPr>
          <w:rFonts w:ascii="Tahoma" w:hAnsi="Tahoma" w:cs="Tahoma"/>
          <w:color w:val="000000"/>
        </w:rPr>
      </w:pPr>
      <w:r w:rsidRPr="00D43D7D">
        <w:rPr>
          <w:rFonts w:ascii="Tahoma" w:hAnsi="Tahoma" w:cs="Tahoma"/>
          <w:color w:val="000000"/>
        </w:rPr>
        <w:t>člen</w:t>
      </w:r>
    </w:p>
    <w:p w14:paraId="01F00DEB" w14:textId="77777777" w:rsidR="00D235DD" w:rsidRPr="00C8579C" w:rsidRDefault="00D235DD" w:rsidP="0027264A">
      <w:pPr>
        <w:keepLines/>
        <w:widowControl w:val="0"/>
        <w:tabs>
          <w:tab w:val="left" w:pos="567"/>
          <w:tab w:val="left" w:pos="1702"/>
        </w:tabs>
        <w:jc w:val="both"/>
        <w:rPr>
          <w:rFonts w:ascii="Tahoma" w:hAnsi="Tahoma" w:cs="Tahoma"/>
          <w:b/>
        </w:rPr>
      </w:pPr>
    </w:p>
    <w:p w14:paraId="71529CE0" w14:textId="77777777" w:rsidR="00D235DD" w:rsidRPr="00A63D69" w:rsidRDefault="00D235DD" w:rsidP="0027264A">
      <w:pPr>
        <w:keepLines/>
        <w:widowControl w:val="0"/>
        <w:jc w:val="both"/>
        <w:rPr>
          <w:rFonts w:ascii="Tahoma" w:hAnsi="Tahoma" w:cs="Tahoma"/>
          <w:lang w:val="x-none"/>
        </w:rPr>
      </w:pPr>
      <w:r>
        <w:rPr>
          <w:rFonts w:ascii="Tahoma" w:hAnsi="Tahoma" w:cs="Tahoma"/>
          <w:lang w:val="x-none"/>
        </w:rPr>
        <w:t>P</w:t>
      </w:r>
      <w:r>
        <w:rPr>
          <w:rFonts w:ascii="Tahoma" w:hAnsi="Tahoma" w:cs="Tahoma"/>
        </w:rPr>
        <w:t>redstavnik</w:t>
      </w:r>
      <w:r w:rsidRPr="00A63D69">
        <w:rPr>
          <w:rFonts w:ascii="Tahoma" w:hAnsi="Tahoma" w:cs="Tahoma"/>
          <w:lang w:val="x-none"/>
        </w:rPr>
        <w:t xml:space="preserve"> naročnika, ki bo urejal vsa razmerja iz okvirnega sporazuma je:</w:t>
      </w:r>
    </w:p>
    <w:p w14:paraId="0959398A" w14:textId="77777777" w:rsidR="00D235DD" w:rsidRPr="00A025E0" w:rsidRDefault="00D235DD" w:rsidP="0027264A">
      <w:pPr>
        <w:keepLines/>
        <w:widowControl w:val="0"/>
        <w:tabs>
          <w:tab w:val="left" w:pos="2127"/>
          <w:tab w:val="left" w:pos="3544"/>
        </w:tabs>
        <w:jc w:val="both"/>
        <w:rPr>
          <w:rFonts w:ascii="Tahoma" w:hAnsi="Tahoma" w:cs="Tahoma"/>
        </w:rPr>
      </w:pPr>
      <w:r>
        <w:rPr>
          <w:rFonts w:ascii="Tahoma" w:hAnsi="Tahoma" w:cs="Tahoma"/>
          <w:b/>
        </w:rPr>
        <w:t xml:space="preserve">g. </w:t>
      </w:r>
      <w:r w:rsidRPr="00D63CA1">
        <w:rPr>
          <w:rFonts w:ascii="Tahoma" w:hAnsi="Tahoma" w:cs="Tahoma"/>
          <w:b/>
        </w:rPr>
        <w:t>Jurij Perger</w:t>
      </w:r>
      <w:r w:rsidRPr="00D63CA1">
        <w:rPr>
          <w:rFonts w:ascii="Tahoma" w:hAnsi="Tahoma" w:cs="Tahoma"/>
        </w:rPr>
        <w:t>, tel</w:t>
      </w:r>
      <w:r w:rsidR="00980784">
        <w:rPr>
          <w:rFonts w:ascii="Tahoma" w:hAnsi="Tahoma" w:cs="Tahoma"/>
        </w:rPr>
        <w:t>.</w:t>
      </w:r>
      <w:r w:rsidRPr="00D63CA1">
        <w:rPr>
          <w:rFonts w:ascii="Tahoma" w:hAnsi="Tahoma" w:cs="Tahoma"/>
        </w:rPr>
        <w:t xml:space="preserve"> </w:t>
      </w:r>
      <w:r w:rsidRPr="00A025E0">
        <w:rPr>
          <w:rFonts w:ascii="Tahoma" w:hAnsi="Tahoma" w:cs="Tahoma"/>
        </w:rPr>
        <w:t xml:space="preserve">št. 01/420 17 53, e-mail: </w:t>
      </w:r>
      <w:hyperlink r:id="rId14" w:history="1">
        <w:r w:rsidRPr="00A025E0">
          <w:rPr>
            <w:rStyle w:val="Hiperpovezava"/>
            <w:rFonts w:ascii="Tahoma" w:hAnsi="Tahoma" w:cs="Tahoma"/>
          </w:rPr>
          <w:t>jurij.perger@zale.si</w:t>
        </w:r>
      </w:hyperlink>
      <w:r w:rsidRPr="00A025E0">
        <w:rPr>
          <w:rFonts w:ascii="Tahoma" w:hAnsi="Tahoma" w:cs="Tahoma"/>
        </w:rPr>
        <w:t xml:space="preserve">  </w:t>
      </w:r>
    </w:p>
    <w:p w14:paraId="3F01066D" w14:textId="77777777" w:rsidR="00D235DD" w:rsidRPr="00A025E0" w:rsidRDefault="00D235DD" w:rsidP="0027264A">
      <w:pPr>
        <w:keepLines/>
        <w:widowControl w:val="0"/>
        <w:jc w:val="both"/>
        <w:rPr>
          <w:rFonts w:ascii="Tahoma" w:hAnsi="Tahoma" w:cs="Tahoma"/>
        </w:rPr>
      </w:pPr>
    </w:p>
    <w:p w14:paraId="25604C48" w14:textId="77777777" w:rsidR="00D235DD" w:rsidRPr="00A63D69" w:rsidRDefault="00D235DD" w:rsidP="0027264A">
      <w:pPr>
        <w:keepLines/>
        <w:widowControl w:val="0"/>
        <w:autoSpaceDE w:val="0"/>
        <w:autoSpaceDN w:val="0"/>
        <w:adjustRightInd w:val="0"/>
        <w:rPr>
          <w:rFonts w:ascii="Tahoma" w:eastAsia="Calibri" w:hAnsi="Tahoma" w:cs="Tahoma"/>
          <w:color w:val="000000"/>
        </w:rPr>
      </w:pPr>
      <w:r>
        <w:rPr>
          <w:rFonts w:ascii="Tahoma" w:eastAsia="Calibri" w:hAnsi="Tahoma" w:cs="Tahoma"/>
          <w:color w:val="000000"/>
        </w:rPr>
        <w:t>Predstavnik izvajalca je</w:t>
      </w:r>
      <w:r w:rsidRPr="00A63D69">
        <w:rPr>
          <w:rFonts w:ascii="Tahoma" w:eastAsia="Calibri" w:hAnsi="Tahoma" w:cs="Tahoma"/>
          <w:color w:val="000000"/>
        </w:rPr>
        <w:t xml:space="preserve">: </w:t>
      </w:r>
    </w:p>
    <w:p w14:paraId="7A5B20F9" w14:textId="77777777" w:rsidR="00D235DD" w:rsidRPr="00A63D69" w:rsidRDefault="00D235DD" w:rsidP="0027264A">
      <w:pPr>
        <w:keepLines/>
        <w:widowControl w:val="0"/>
        <w:autoSpaceDE w:val="0"/>
        <w:autoSpaceDN w:val="0"/>
        <w:adjustRightInd w:val="0"/>
        <w:rPr>
          <w:rFonts w:ascii="Tahoma" w:eastAsia="Calibri" w:hAnsi="Tahoma" w:cs="Tahoma"/>
          <w:color w:val="000000"/>
        </w:rPr>
      </w:pPr>
    </w:p>
    <w:p w14:paraId="150CE0DA" w14:textId="77777777" w:rsidR="00D235DD" w:rsidRDefault="00D235DD" w:rsidP="0027264A">
      <w:pPr>
        <w:keepLines/>
        <w:widowControl w:val="0"/>
        <w:autoSpaceDE w:val="0"/>
        <w:autoSpaceDN w:val="0"/>
        <w:adjustRightInd w:val="0"/>
        <w:jc w:val="both"/>
        <w:rPr>
          <w:rFonts w:ascii="Tahoma" w:eastAsia="Calibri" w:hAnsi="Tahoma" w:cs="Tahoma"/>
          <w:color w:val="000000"/>
        </w:rPr>
      </w:pPr>
    </w:p>
    <w:p w14:paraId="2A1AD05B" w14:textId="77777777" w:rsidR="00D235DD" w:rsidRDefault="00D235DD" w:rsidP="0027264A">
      <w:pPr>
        <w:keepLines/>
        <w:widowControl w:val="0"/>
        <w:autoSpaceDE w:val="0"/>
        <w:autoSpaceDN w:val="0"/>
        <w:adjustRightInd w:val="0"/>
        <w:jc w:val="both"/>
        <w:rPr>
          <w:rFonts w:ascii="Tahoma" w:eastAsia="Calibri" w:hAnsi="Tahoma" w:cs="Tahoma"/>
          <w:color w:val="000000"/>
        </w:rPr>
      </w:pPr>
      <w:r>
        <w:rPr>
          <w:rFonts w:ascii="Tahoma" w:eastAsia="Calibri" w:hAnsi="Tahoma" w:cs="Tahoma"/>
          <w:color w:val="000000"/>
        </w:rPr>
        <w:t xml:space="preserve">Predstavnik naročnika oziroma izvajalca </w:t>
      </w:r>
      <w:r w:rsidRPr="00A63D69">
        <w:rPr>
          <w:rFonts w:ascii="Tahoma" w:eastAsia="Calibri" w:hAnsi="Tahoma" w:cs="Tahoma"/>
          <w:color w:val="000000"/>
        </w:rPr>
        <w:t>v njegovem imenu i</w:t>
      </w:r>
      <w:r>
        <w:rPr>
          <w:rFonts w:ascii="Tahoma" w:eastAsia="Calibri" w:hAnsi="Tahoma" w:cs="Tahoma"/>
          <w:color w:val="000000"/>
        </w:rPr>
        <w:t xml:space="preserve">zvaja vse ukrepe v zvezi z dobavami </w:t>
      </w:r>
      <w:r w:rsidRPr="00A63D69">
        <w:rPr>
          <w:rFonts w:ascii="Tahoma" w:eastAsia="Calibri" w:hAnsi="Tahoma" w:cs="Tahoma"/>
          <w:color w:val="000000"/>
        </w:rPr>
        <w:t>iz okvirnega sporazuma. Naročnik in izvajalec sta se dolžna medsebojno obve</w:t>
      </w:r>
      <w:r>
        <w:rPr>
          <w:rFonts w:ascii="Tahoma" w:eastAsia="Calibri" w:hAnsi="Tahoma" w:cs="Tahoma"/>
          <w:color w:val="000000"/>
        </w:rPr>
        <w:t xml:space="preserve">stiti o zamenjavi </w:t>
      </w:r>
      <w:r w:rsidRPr="00A63D69">
        <w:rPr>
          <w:rFonts w:ascii="Tahoma" w:eastAsia="Calibri" w:hAnsi="Tahoma" w:cs="Tahoma"/>
          <w:color w:val="000000"/>
        </w:rPr>
        <w:t xml:space="preserve">predstavnika </w:t>
      </w:r>
      <w:r>
        <w:rPr>
          <w:rFonts w:ascii="Tahoma" w:eastAsia="Calibri" w:hAnsi="Tahoma" w:cs="Tahoma"/>
          <w:color w:val="000000"/>
        </w:rPr>
        <w:t>oziroma oseb iz tega člena pis</w:t>
      </w:r>
      <w:r w:rsidRPr="00A63D69">
        <w:rPr>
          <w:rFonts w:ascii="Tahoma" w:eastAsia="Calibri" w:hAnsi="Tahoma" w:cs="Tahoma"/>
          <w:color w:val="000000"/>
        </w:rPr>
        <w:t>no, z navedbo datuma primopredaje poslov. Obvestilo o tem mora prejeti</w:t>
      </w:r>
      <w:r>
        <w:rPr>
          <w:rFonts w:ascii="Tahoma" w:eastAsia="Calibri" w:hAnsi="Tahoma" w:cs="Tahoma"/>
          <w:color w:val="000000"/>
        </w:rPr>
        <w:t xml:space="preserve"> naročnik oziroma izvajalec </w:t>
      </w:r>
      <w:r w:rsidRPr="00A63D69">
        <w:rPr>
          <w:rFonts w:ascii="Tahoma" w:eastAsia="Calibri" w:hAnsi="Tahoma" w:cs="Tahoma"/>
          <w:color w:val="000000"/>
        </w:rPr>
        <w:t>najkasneje</w:t>
      </w:r>
      <w:r>
        <w:rPr>
          <w:rFonts w:ascii="Tahoma" w:eastAsia="Calibri" w:hAnsi="Tahoma" w:cs="Tahoma"/>
          <w:color w:val="000000"/>
        </w:rPr>
        <w:t xml:space="preserve"> tri</w:t>
      </w:r>
      <w:r w:rsidRPr="00A63D69">
        <w:rPr>
          <w:rFonts w:ascii="Tahoma" w:eastAsia="Calibri" w:hAnsi="Tahoma" w:cs="Tahoma"/>
          <w:color w:val="000000"/>
        </w:rPr>
        <w:t xml:space="preserve"> </w:t>
      </w:r>
      <w:r>
        <w:rPr>
          <w:rFonts w:ascii="Tahoma" w:eastAsia="Calibri" w:hAnsi="Tahoma" w:cs="Tahoma"/>
          <w:color w:val="000000"/>
        </w:rPr>
        <w:t>(</w:t>
      </w:r>
      <w:r w:rsidRPr="00A63D69">
        <w:rPr>
          <w:rFonts w:ascii="Tahoma" w:eastAsia="Calibri" w:hAnsi="Tahoma" w:cs="Tahoma"/>
          <w:color w:val="000000"/>
        </w:rPr>
        <w:t>3</w:t>
      </w:r>
      <w:r>
        <w:rPr>
          <w:rFonts w:ascii="Tahoma" w:eastAsia="Calibri" w:hAnsi="Tahoma" w:cs="Tahoma"/>
          <w:color w:val="000000"/>
        </w:rPr>
        <w:t xml:space="preserve">) </w:t>
      </w:r>
      <w:r w:rsidRPr="00A63D69">
        <w:rPr>
          <w:rFonts w:ascii="Tahoma" w:eastAsia="Calibri" w:hAnsi="Tahoma" w:cs="Tahoma"/>
          <w:color w:val="000000"/>
        </w:rPr>
        <w:t xml:space="preserve">koledarske dni pred dnevom primopredaje. </w:t>
      </w:r>
    </w:p>
    <w:p w14:paraId="61B7FFA2" w14:textId="77777777" w:rsidR="00D235DD" w:rsidRPr="00A63D69" w:rsidRDefault="00D235DD" w:rsidP="0027264A">
      <w:pPr>
        <w:keepLines/>
        <w:widowControl w:val="0"/>
        <w:autoSpaceDE w:val="0"/>
        <w:autoSpaceDN w:val="0"/>
        <w:adjustRightInd w:val="0"/>
        <w:jc w:val="both"/>
        <w:rPr>
          <w:rFonts w:ascii="Tahoma" w:eastAsia="Calibri" w:hAnsi="Tahoma" w:cs="Tahoma"/>
          <w:color w:val="000000"/>
        </w:rPr>
      </w:pPr>
    </w:p>
    <w:p w14:paraId="6AD6DC1D" w14:textId="77777777" w:rsidR="00D235DD" w:rsidRPr="00C8579C" w:rsidRDefault="00D235DD" w:rsidP="0027264A">
      <w:pPr>
        <w:keepLines/>
        <w:widowControl w:val="0"/>
        <w:tabs>
          <w:tab w:val="left" w:pos="567"/>
          <w:tab w:val="left" w:pos="1418"/>
          <w:tab w:val="left" w:pos="1702"/>
        </w:tabs>
        <w:jc w:val="both"/>
        <w:rPr>
          <w:rFonts w:ascii="Tahoma" w:hAnsi="Tahoma" w:cs="Tahoma"/>
          <w:bCs/>
        </w:rPr>
      </w:pPr>
    </w:p>
    <w:p w14:paraId="4FC744D0" w14:textId="77777777" w:rsidR="00D235DD" w:rsidRPr="00C8579C" w:rsidRDefault="00D235DD" w:rsidP="0027264A">
      <w:pPr>
        <w:keepLines/>
        <w:widowControl w:val="0"/>
        <w:numPr>
          <w:ilvl w:val="0"/>
          <w:numId w:val="48"/>
        </w:numPr>
        <w:tabs>
          <w:tab w:val="left" w:pos="851"/>
          <w:tab w:val="left" w:pos="1702"/>
        </w:tabs>
        <w:jc w:val="both"/>
        <w:rPr>
          <w:rFonts w:ascii="Tahoma" w:hAnsi="Tahoma" w:cs="Tahoma"/>
          <w:b/>
        </w:rPr>
      </w:pPr>
      <w:r w:rsidRPr="00C8579C">
        <w:rPr>
          <w:rFonts w:ascii="Tahoma" w:hAnsi="Tahoma" w:cs="Tahoma"/>
          <w:b/>
        </w:rPr>
        <w:t>SESTAVNI DELI OKVIRNEGA SPORAZUMA</w:t>
      </w:r>
    </w:p>
    <w:p w14:paraId="2AA7B834" w14:textId="77777777" w:rsidR="00D235DD" w:rsidRPr="00C8579C" w:rsidRDefault="00D235DD" w:rsidP="0027264A">
      <w:pPr>
        <w:keepLines/>
        <w:widowControl w:val="0"/>
        <w:tabs>
          <w:tab w:val="left" w:pos="1702"/>
        </w:tabs>
        <w:jc w:val="both"/>
        <w:rPr>
          <w:rFonts w:ascii="Tahoma" w:hAnsi="Tahoma" w:cs="Tahoma"/>
          <w:b/>
        </w:rPr>
      </w:pPr>
    </w:p>
    <w:p w14:paraId="7F527828" w14:textId="77777777" w:rsidR="00D235DD" w:rsidRPr="00D43D7D" w:rsidRDefault="00D235DD" w:rsidP="0027264A">
      <w:pPr>
        <w:keepLines/>
        <w:widowControl w:val="0"/>
        <w:numPr>
          <w:ilvl w:val="1"/>
          <w:numId w:val="44"/>
        </w:numPr>
        <w:tabs>
          <w:tab w:val="clear" w:pos="1440"/>
        </w:tabs>
        <w:ind w:left="426" w:hanging="426"/>
        <w:jc w:val="center"/>
        <w:rPr>
          <w:rFonts w:ascii="Tahoma" w:hAnsi="Tahoma" w:cs="Tahoma"/>
          <w:color w:val="000000"/>
        </w:rPr>
      </w:pPr>
      <w:r w:rsidRPr="00D43D7D">
        <w:rPr>
          <w:rFonts w:ascii="Tahoma" w:hAnsi="Tahoma" w:cs="Tahoma"/>
          <w:color w:val="000000"/>
        </w:rPr>
        <w:t xml:space="preserve"> člen</w:t>
      </w:r>
    </w:p>
    <w:p w14:paraId="19D88B7F" w14:textId="77777777" w:rsidR="00D235DD" w:rsidRPr="00C8579C" w:rsidRDefault="00D235DD" w:rsidP="0027264A">
      <w:pPr>
        <w:keepLines/>
        <w:widowControl w:val="0"/>
        <w:tabs>
          <w:tab w:val="left" w:pos="1702"/>
        </w:tabs>
        <w:jc w:val="both"/>
        <w:rPr>
          <w:rFonts w:ascii="Tahoma" w:hAnsi="Tahoma" w:cs="Tahoma"/>
        </w:rPr>
      </w:pPr>
    </w:p>
    <w:p w14:paraId="236C4F72" w14:textId="77777777" w:rsidR="00D235DD" w:rsidRPr="00C8579C" w:rsidRDefault="00D235DD" w:rsidP="0027264A">
      <w:pPr>
        <w:keepLines/>
        <w:widowControl w:val="0"/>
        <w:tabs>
          <w:tab w:val="left" w:pos="1702"/>
        </w:tabs>
        <w:jc w:val="both"/>
        <w:rPr>
          <w:rFonts w:ascii="Tahoma" w:hAnsi="Tahoma" w:cs="Tahoma"/>
        </w:rPr>
      </w:pPr>
      <w:r w:rsidRPr="00C8579C">
        <w:rPr>
          <w:rFonts w:ascii="Tahoma" w:hAnsi="Tahoma" w:cs="Tahoma"/>
        </w:rPr>
        <w:t>Stranki okvirnega sporazuma ugotavljata, da so priloge in sestavni deli tega okvirnega sporazuma:</w:t>
      </w:r>
    </w:p>
    <w:p w14:paraId="0D3086C2" w14:textId="77777777" w:rsidR="00D235DD" w:rsidRDefault="00D235DD" w:rsidP="0027264A">
      <w:pPr>
        <w:keepLines/>
        <w:widowControl w:val="0"/>
        <w:numPr>
          <w:ilvl w:val="0"/>
          <w:numId w:val="46"/>
        </w:numPr>
        <w:ind w:left="360" w:hanging="180"/>
        <w:jc w:val="both"/>
        <w:rPr>
          <w:rFonts w:ascii="Tahoma" w:hAnsi="Tahoma" w:cs="Tahoma"/>
        </w:rPr>
      </w:pPr>
      <w:r w:rsidRPr="00C8579C">
        <w:rPr>
          <w:rFonts w:ascii="Tahoma" w:hAnsi="Tahoma" w:cs="Tahoma"/>
        </w:rPr>
        <w:t xml:space="preserve">razpisna dokumentacija št. </w:t>
      </w:r>
      <w:r>
        <w:rPr>
          <w:rFonts w:ascii="Tahoma" w:hAnsi="Tahoma" w:cs="Tahoma"/>
        </w:rPr>
        <w:t>ŽALE-22/23</w:t>
      </w:r>
      <w:r w:rsidRPr="00C8579C">
        <w:rPr>
          <w:rFonts w:ascii="Tahoma" w:hAnsi="Tahoma" w:cs="Tahoma"/>
        </w:rPr>
        <w:t>,</w:t>
      </w:r>
    </w:p>
    <w:p w14:paraId="19AE78C0" w14:textId="77777777" w:rsidR="00D235DD" w:rsidRPr="00C8579C" w:rsidRDefault="00D235DD" w:rsidP="0027264A">
      <w:pPr>
        <w:keepLines/>
        <w:widowControl w:val="0"/>
        <w:numPr>
          <w:ilvl w:val="0"/>
          <w:numId w:val="46"/>
        </w:numPr>
        <w:ind w:left="360" w:hanging="180"/>
        <w:jc w:val="both"/>
        <w:rPr>
          <w:rFonts w:ascii="Tahoma" w:hAnsi="Tahoma" w:cs="Tahoma"/>
        </w:rPr>
      </w:pPr>
      <w:r>
        <w:rPr>
          <w:rFonts w:ascii="Tahoma" w:hAnsi="Tahoma" w:cs="Tahoma"/>
        </w:rPr>
        <w:t>ponudba izvajalca št. ________ z dne _________,</w:t>
      </w:r>
    </w:p>
    <w:p w14:paraId="555B2109" w14:textId="77777777" w:rsidR="00D235DD" w:rsidRPr="00F8406E" w:rsidRDefault="00D235DD" w:rsidP="0027264A">
      <w:pPr>
        <w:keepLines/>
        <w:widowControl w:val="0"/>
        <w:numPr>
          <w:ilvl w:val="0"/>
          <w:numId w:val="46"/>
        </w:numPr>
        <w:ind w:left="360" w:hanging="180"/>
        <w:jc w:val="both"/>
        <w:rPr>
          <w:rFonts w:ascii="Tahoma" w:hAnsi="Tahoma" w:cs="Tahoma"/>
        </w:rPr>
      </w:pPr>
      <w:r w:rsidRPr="00C8579C">
        <w:rPr>
          <w:rFonts w:ascii="Tahoma" w:hAnsi="Tahoma" w:cs="Tahoma"/>
        </w:rPr>
        <w:t>ostala relevantna dokumentacija.</w:t>
      </w:r>
    </w:p>
    <w:p w14:paraId="240F3475" w14:textId="77777777" w:rsidR="00D235DD" w:rsidRDefault="00D235DD" w:rsidP="0027264A">
      <w:pPr>
        <w:keepLines/>
        <w:widowControl w:val="0"/>
        <w:jc w:val="both"/>
        <w:rPr>
          <w:rFonts w:ascii="Tahoma" w:hAnsi="Tahoma" w:cs="Tahoma"/>
        </w:rPr>
      </w:pPr>
    </w:p>
    <w:p w14:paraId="765C2C57" w14:textId="77777777" w:rsidR="00D235DD" w:rsidRPr="00C8579C" w:rsidRDefault="00D235DD" w:rsidP="0027264A">
      <w:pPr>
        <w:keepLines/>
        <w:widowControl w:val="0"/>
        <w:jc w:val="both"/>
        <w:rPr>
          <w:rFonts w:ascii="Tahoma" w:hAnsi="Tahoma" w:cs="Tahoma"/>
        </w:rPr>
      </w:pPr>
      <w:r w:rsidRPr="00C8579C">
        <w:rPr>
          <w:rFonts w:ascii="Tahoma" w:hAnsi="Tahoma" w:cs="Tahoma"/>
        </w:rPr>
        <w:t>V primeru, če si vsebina zgoraj navedenih dokumentov nasprotuje in če volja strank okvirnega sporazuma ni jasno izražena, za razlago volje strank okvirnega sporazuma najprej veljajo določila tega okvirnega sporazuma, potem pa dokumenti v vrstnem redu, kot si sledijo v tem členu.</w:t>
      </w:r>
    </w:p>
    <w:p w14:paraId="491DFC84" w14:textId="77777777" w:rsidR="00D235DD" w:rsidRPr="00C8579C" w:rsidRDefault="00D235DD" w:rsidP="0027264A">
      <w:pPr>
        <w:keepLines/>
        <w:widowControl w:val="0"/>
        <w:numPr>
          <w:ilvl w:val="0"/>
          <w:numId w:val="48"/>
        </w:numPr>
        <w:tabs>
          <w:tab w:val="left" w:pos="851"/>
          <w:tab w:val="left" w:pos="1702"/>
        </w:tabs>
        <w:jc w:val="both"/>
        <w:rPr>
          <w:rFonts w:ascii="Tahoma" w:hAnsi="Tahoma" w:cs="Tahoma"/>
          <w:b/>
        </w:rPr>
      </w:pPr>
      <w:r w:rsidRPr="00C8579C">
        <w:rPr>
          <w:rFonts w:ascii="Tahoma" w:hAnsi="Tahoma" w:cs="Tahoma"/>
          <w:b/>
        </w:rPr>
        <w:t>ODSTOP OD OKVIRNEGA SPORAZUMA IN ODPOVED OKVIRNEGA SPORAZUMA</w:t>
      </w:r>
    </w:p>
    <w:p w14:paraId="1E6D37FC" w14:textId="77777777" w:rsidR="00D235DD" w:rsidRPr="00C8579C" w:rsidRDefault="00D235DD" w:rsidP="0027264A">
      <w:pPr>
        <w:keepLines/>
        <w:widowControl w:val="0"/>
        <w:tabs>
          <w:tab w:val="left" w:pos="567"/>
          <w:tab w:val="left" w:pos="1418"/>
          <w:tab w:val="left" w:pos="1702"/>
        </w:tabs>
        <w:jc w:val="both"/>
        <w:rPr>
          <w:rFonts w:ascii="Tahoma" w:hAnsi="Tahoma" w:cs="Tahoma"/>
        </w:rPr>
      </w:pPr>
    </w:p>
    <w:p w14:paraId="5F0984D4" w14:textId="77777777" w:rsidR="00D235DD" w:rsidRPr="00D43D7D" w:rsidRDefault="00D235DD" w:rsidP="0027264A">
      <w:pPr>
        <w:keepLines/>
        <w:widowControl w:val="0"/>
        <w:numPr>
          <w:ilvl w:val="1"/>
          <w:numId w:val="44"/>
        </w:numPr>
        <w:tabs>
          <w:tab w:val="clear" w:pos="1440"/>
        </w:tabs>
        <w:ind w:left="426" w:hanging="426"/>
        <w:jc w:val="center"/>
        <w:rPr>
          <w:rFonts w:ascii="Tahoma" w:hAnsi="Tahoma" w:cs="Tahoma"/>
          <w:color w:val="000000"/>
        </w:rPr>
      </w:pPr>
      <w:r w:rsidRPr="00D43D7D">
        <w:rPr>
          <w:rFonts w:ascii="Tahoma" w:hAnsi="Tahoma" w:cs="Tahoma"/>
          <w:color w:val="000000"/>
        </w:rPr>
        <w:t xml:space="preserve"> člen</w:t>
      </w:r>
    </w:p>
    <w:p w14:paraId="0B39A165" w14:textId="77777777" w:rsidR="00D235DD" w:rsidRPr="00C8579C" w:rsidRDefault="00D235DD" w:rsidP="0027264A">
      <w:pPr>
        <w:keepLines/>
        <w:widowControl w:val="0"/>
        <w:jc w:val="both"/>
        <w:rPr>
          <w:rFonts w:ascii="Tahoma" w:hAnsi="Tahoma" w:cs="Tahoma"/>
        </w:rPr>
      </w:pPr>
    </w:p>
    <w:p w14:paraId="3CF15424" w14:textId="77777777" w:rsidR="00D235DD" w:rsidRPr="00C8579C" w:rsidRDefault="00D235DD" w:rsidP="0027264A">
      <w:pPr>
        <w:keepLines/>
        <w:widowControl w:val="0"/>
        <w:jc w:val="both"/>
        <w:rPr>
          <w:rFonts w:ascii="Tahoma" w:hAnsi="Tahoma" w:cs="Tahoma"/>
        </w:rPr>
      </w:pPr>
      <w:r w:rsidRPr="00C8579C">
        <w:rPr>
          <w:rFonts w:ascii="Tahoma" w:hAnsi="Tahoma" w:cs="Tahoma"/>
        </w:rPr>
        <w:lastRenderedPageBreak/>
        <w:t>V primeru, da izvajalec ne izpolnjuje svojih obveznosti iz okvirnega sporazuma, ga bo naročnik pisno opozoril in pozval k izpolnitvi svojih obveznost</w:t>
      </w:r>
      <w:r>
        <w:rPr>
          <w:rFonts w:ascii="Tahoma" w:hAnsi="Tahoma" w:cs="Tahoma"/>
        </w:rPr>
        <w:t>i</w:t>
      </w:r>
      <w:r w:rsidRPr="00C8579C">
        <w:rPr>
          <w:rFonts w:ascii="Tahoma" w:hAnsi="Tahoma" w:cs="Tahoma"/>
        </w:rPr>
        <w:t xml:space="preserve"> ter mu določil primeren rok za izpolnitev, ki ne bo daljši od tridesetih (30) dni. Če izvajalec ne upošteva pisnega opozorila naročnika, ima naročnik pravico odstopiti od tega okvirnega sporazuma brez odpovednega roka in brez obveznosti do izvajalca ter unovčiti finančno zavarovanje</w:t>
      </w:r>
      <w:r>
        <w:rPr>
          <w:rFonts w:ascii="Tahoma" w:hAnsi="Tahoma" w:cs="Tahoma"/>
        </w:rPr>
        <w:t xml:space="preserve"> dobre izvedbe obveznosti iz okvirnega sporazuma.</w:t>
      </w:r>
    </w:p>
    <w:p w14:paraId="1135C89D" w14:textId="77777777" w:rsidR="00D235DD" w:rsidRPr="00C8579C" w:rsidRDefault="00D235DD" w:rsidP="0027264A">
      <w:pPr>
        <w:keepLines/>
        <w:widowControl w:val="0"/>
        <w:jc w:val="both"/>
        <w:rPr>
          <w:rFonts w:ascii="Tahoma" w:hAnsi="Tahoma" w:cs="Tahoma"/>
        </w:rPr>
      </w:pPr>
    </w:p>
    <w:p w14:paraId="575DF937" w14:textId="77777777" w:rsidR="00D235DD" w:rsidRPr="00C8579C" w:rsidRDefault="00D235DD" w:rsidP="0027264A">
      <w:pPr>
        <w:keepLines/>
        <w:widowControl w:val="0"/>
        <w:jc w:val="both"/>
        <w:rPr>
          <w:rFonts w:ascii="Tahoma" w:hAnsi="Tahoma" w:cs="Tahoma"/>
        </w:rPr>
      </w:pPr>
      <w:r w:rsidRPr="00C8579C">
        <w:rPr>
          <w:rFonts w:ascii="Tahoma" w:hAnsi="Tahoma" w:cs="Tahoma"/>
        </w:rPr>
        <w:t xml:space="preserve">Naročnik lahko odstopi od okvirnega sporazuma in unovči finančno zavarovanje </w:t>
      </w:r>
      <w:r>
        <w:rPr>
          <w:rFonts w:ascii="Tahoma" w:hAnsi="Tahoma" w:cs="Tahoma"/>
        </w:rPr>
        <w:t xml:space="preserve">dobre izvedbe obveznosti iz okvirnega sporazuma </w:t>
      </w:r>
      <w:r w:rsidRPr="00C8579C">
        <w:rPr>
          <w:rFonts w:ascii="Tahoma" w:hAnsi="Tahoma" w:cs="Tahoma"/>
        </w:rPr>
        <w:t xml:space="preserve">brez vnaprejšnjega opozorila in brez obveznosti do izvajalca v primeru, kadar izvajalec svoje obveznosti iz okvirnega sporazuma izvaja v nasprotju z izrecnimi zahtevami/navodili naročnika ali v nasprotju s pravili stroke, </w:t>
      </w:r>
      <w:r w:rsidRPr="00C8579C">
        <w:rPr>
          <w:rFonts w:ascii="Tahoma" w:hAnsi="Tahoma" w:cs="Tahoma"/>
          <w:iCs/>
        </w:rPr>
        <w:t>tehničnimi predpisi, standardi in veljavno zakonodajo</w:t>
      </w:r>
      <w:r w:rsidRPr="00C8579C">
        <w:rPr>
          <w:rFonts w:ascii="Tahoma" w:hAnsi="Tahoma" w:cs="Tahoma"/>
        </w:rPr>
        <w:t xml:space="preserve"> ali v primeru kadar je očitno, da izvajalec ne bo izpolnil svojih obveznosti iz okvirnega sporazuma. </w:t>
      </w:r>
    </w:p>
    <w:p w14:paraId="4B2E8613" w14:textId="77777777" w:rsidR="00D235DD" w:rsidRPr="00C8579C" w:rsidRDefault="00D235DD" w:rsidP="0027264A">
      <w:pPr>
        <w:keepLines/>
        <w:widowControl w:val="0"/>
        <w:jc w:val="both"/>
        <w:rPr>
          <w:rFonts w:ascii="Tahoma" w:hAnsi="Tahoma" w:cs="Tahoma"/>
        </w:rPr>
      </w:pPr>
    </w:p>
    <w:p w14:paraId="52DA7199" w14:textId="77777777" w:rsidR="00D235DD" w:rsidRDefault="00D235DD" w:rsidP="0027264A">
      <w:pPr>
        <w:keepLines/>
        <w:widowControl w:val="0"/>
        <w:jc w:val="both"/>
        <w:rPr>
          <w:rFonts w:ascii="Tahoma" w:hAnsi="Tahoma" w:cs="Tahoma"/>
        </w:rPr>
      </w:pPr>
      <w:r w:rsidRPr="00C8579C">
        <w:rPr>
          <w:rFonts w:ascii="Tahoma" w:hAnsi="Tahoma" w:cs="Tahoma"/>
        </w:rPr>
        <w:t>O odstopu od okvirnega sporazuma bo naročnik izvajalca pisno obvestil priporočeno po pošti. V primeru odstopa od okvirnega sporazuma sta stranki okvirnega sporazuma dolžni do tedaj prevzete obveznosti izpolniti tako, kot je bilo to dogovorjeno pred odstopom.</w:t>
      </w:r>
    </w:p>
    <w:p w14:paraId="2144ED99" w14:textId="77777777" w:rsidR="00D235DD" w:rsidRPr="00C8579C" w:rsidRDefault="00D235DD" w:rsidP="0027264A">
      <w:pPr>
        <w:keepLines/>
        <w:widowControl w:val="0"/>
        <w:jc w:val="both"/>
        <w:rPr>
          <w:rFonts w:ascii="Tahoma" w:hAnsi="Tahoma" w:cs="Tahoma"/>
        </w:rPr>
      </w:pPr>
    </w:p>
    <w:p w14:paraId="6C5BD973" w14:textId="77777777" w:rsidR="00D235DD" w:rsidRPr="00C8579C" w:rsidRDefault="00D235DD" w:rsidP="0027264A">
      <w:pPr>
        <w:keepLines/>
        <w:widowControl w:val="0"/>
        <w:jc w:val="both"/>
        <w:rPr>
          <w:rFonts w:ascii="Tahoma" w:hAnsi="Tahoma" w:cs="Tahoma"/>
        </w:rPr>
      </w:pPr>
      <w:r w:rsidRPr="00C8579C">
        <w:rPr>
          <w:rFonts w:ascii="Tahoma" w:hAnsi="Tahoma" w:cs="Tahoma"/>
        </w:rPr>
        <w:t>Izvajalec ima pravico do odstopa od tega okvirnega sporazuma v primeru kršenja določil tega okvirnega sporazuma s strani naročnika. V tem primeru okvirni sporazum preneha veljati, ko naročnik prejme pisno obvestilo</w:t>
      </w:r>
      <w:r>
        <w:rPr>
          <w:rFonts w:ascii="Tahoma" w:hAnsi="Tahoma" w:cs="Tahoma"/>
        </w:rPr>
        <w:t>,</w:t>
      </w:r>
      <w:r w:rsidRPr="00C8579C">
        <w:rPr>
          <w:rFonts w:ascii="Tahoma" w:hAnsi="Tahoma" w:cs="Tahoma"/>
        </w:rPr>
        <w:t xml:space="preserve"> poslano priporočeno po pošti</w:t>
      </w:r>
      <w:r>
        <w:rPr>
          <w:rFonts w:ascii="Tahoma" w:hAnsi="Tahoma" w:cs="Tahoma"/>
        </w:rPr>
        <w:t>,</w:t>
      </w:r>
      <w:r w:rsidRPr="00C8579C">
        <w:rPr>
          <w:rFonts w:ascii="Tahoma" w:hAnsi="Tahoma" w:cs="Tahoma"/>
        </w:rPr>
        <w:t xml:space="preserve"> o odstopu od okvirnega sporazuma z navedbo razloga za odstop.</w:t>
      </w:r>
    </w:p>
    <w:p w14:paraId="1AB20CF0" w14:textId="77777777" w:rsidR="00D235DD" w:rsidRPr="00C8579C" w:rsidRDefault="00D235DD" w:rsidP="0027264A">
      <w:pPr>
        <w:keepLines/>
        <w:widowControl w:val="0"/>
        <w:jc w:val="both"/>
        <w:rPr>
          <w:rFonts w:ascii="Tahoma" w:hAnsi="Tahoma" w:cs="Tahoma"/>
        </w:rPr>
      </w:pPr>
    </w:p>
    <w:p w14:paraId="3BA705EA" w14:textId="77777777" w:rsidR="00D235DD" w:rsidRDefault="00D235DD" w:rsidP="0027264A">
      <w:pPr>
        <w:keepLines/>
        <w:widowControl w:val="0"/>
        <w:tabs>
          <w:tab w:val="left" w:pos="709"/>
          <w:tab w:val="left" w:pos="1702"/>
        </w:tabs>
        <w:jc w:val="both"/>
        <w:rPr>
          <w:rFonts w:ascii="Tahoma" w:hAnsi="Tahoma" w:cs="Tahoma"/>
        </w:rPr>
      </w:pPr>
      <w:r w:rsidRPr="00C8579C">
        <w:rPr>
          <w:rFonts w:ascii="Tahoma" w:hAnsi="Tahoma" w:cs="Tahoma"/>
        </w:rPr>
        <w:t>Med veljavnostjo okvirnega sporazuma lahko naročnik, ne glede na določbe zakona, ki ureja obligacijska razmerja, odstopi od okvirnega sporazuma tudi v primerih iz 96. člena ZJN-3.</w:t>
      </w:r>
    </w:p>
    <w:p w14:paraId="119ABABA" w14:textId="77777777" w:rsidR="00D235DD" w:rsidRPr="00C8579C" w:rsidRDefault="00D235DD" w:rsidP="0027264A">
      <w:pPr>
        <w:keepLines/>
        <w:widowControl w:val="0"/>
        <w:tabs>
          <w:tab w:val="left" w:pos="709"/>
          <w:tab w:val="left" w:pos="1702"/>
        </w:tabs>
        <w:jc w:val="both"/>
        <w:rPr>
          <w:rFonts w:ascii="Tahoma" w:hAnsi="Tahoma" w:cs="Tahoma"/>
        </w:rPr>
      </w:pPr>
    </w:p>
    <w:p w14:paraId="77FA2771" w14:textId="77777777" w:rsidR="00D235DD" w:rsidRPr="00D43D7D" w:rsidRDefault="00D235DD" w:rsidP="0027264A">
      <w:pPr>
        <w:keepLines/>
        <w:widowControl w:val="0"/>
        <w:numPr>
          <w:ilvl w:val="1"/>
          <w:numId w:val="44"/>
        </w:numPr>
        <w:tabs>
          <w:tab w:val="clear" w:pos="1440"/>
        </w:tabs>
        <w:ind w:left="426" w:hanging="426"/>
        <w:jc w:val="center"/>
        <w:rPr>
          <w:rFonts w:ascii="Tahoma" w:hAnsi="Tahoma" w:cs="Tahoma"/>
          <w:color w:val="000000"/>
        </w:rPr>
      </w:pPr>
      <w:r w:rsidRPr="00D43D7D">
        <w:rPr>
          <w:rFonts w:ascii="Tahoma" w:hAnsi="Tahoma" w:cs="Tahoma"/>
          <w:color w:val="000000"/>
        </w:rPr>
        <w:t>člen</w:t>
      </w:r>
    </w:p>
    <w:p w14:paraId="52C80AE4" w14:textId="77777777" w:rsidR="00D235DD" w:rsidRPr="00C8579C" w:rsidRDefault="00D235DD" w:rsidP="0027264A">
      <w:pPr>
        <w:keepLines/>
        <w:widowControl w:val="0"/>
        <w:tabs>
          <w:tab w:val="left" w:pos="709"/>
          <w:tab w:val="left" w:pos="1702"/>
        </w:tabs>
        <w:jc w:val="both"/>
        <w:rPr>
          <w:rFonts w:ascii="Tahoma" w:hAnsi="Tahoma" w:cs="Tahoma"/>
        </w:rPr>
      </w:pPr>
    </w:p>
    <w:p w14:paraId="5F56BBF2" w14:textId="77777777" w:rsidR="00D235DD" w:rsidRPr="00FE1859" w:rsidRDefault="00D235DD" w:rsidP="0027264A">
      <w:pPr>
        <w:keepLines/>
        <w:widowControl w:val="0"/>
        <w:jc w:val="both"/>
        <w:rPr>
          <w:rFonts w:ascii="Tahoma" w:hAnsi="Tahoma" w:cs="Tahoma"/>
        </w:rPr>
      </w:pPr>
      <w:r w:rsidRPr="00FE1859">
        <w:rPr>
          <w:rFonts w:ascii="Tahoma" w:hAnsi="Tahoma" w:cs="Tahoma"/>
        </w:rPr>
        <w:t xml:space="preserve">Vsaka stranka okvirnega sporazuma ima pravico odpovedati okvirni sporazum </w:t>
      </w:r>
      <w:r>
        <w:rPr>
          <w:rFonts w:ascii="Tahoma" w:hAnsi="Tahoma" w:cs="Tahoma"/>
        </w:rPr>
        <w:t>z</w:t>
      </w:r>
      <w:r w:rsidRPr="00FE1859">
        <w:rPr>
          <w:rFonts w:ascii="Tahoma" w:hAnsi="Tahoma" w:cs="Tahoma"/>
        </w:rPr>
        <w:t xml:space="preserve"> </w:t>
      </w:r>
      <w:r>
        <w:rPr>
          <w:rFonts w:ascii="Tahoma" w:hAnsi="Tahoma" w:cs="Tahoma"/>
        </w:rPr>
        <w:t>devetdeset (90) dnevnim</w:t>
      </w:r>
      <w:r w:rsidRPr="00FE1859">
        <w:rPr>
          <w:rFonts w:ascii="Tahoma" w:hAnsi="Tahoma" w:cs="Tahoma"/>
        </w:rPr>
        <w:t xml:space="preserve"> odpovednim rokom, če se okoliščine po sklenitvi okvirnega sporazuma spremenijo tako, da sklenjen okvirni sporazum ne izraža več prave volje stranke okvirnega sporazuma in pod pogojem, da je stranka okvirnega sporazuma poravnala svoje zapadle obveznosti do druge stranke okvirnega sporazuma. Odpovedni rok prične teči naslednji dan po prejemu pisne odpovedi, ki mora biti drugi stranki okvirnega sporazuma poslana s priporočeno pošiljko.</w:t>
      </w:r>
    </w:p>
    <w:p w14:paraId="1D751B11" w14:textId="77777777" w:rsidR="00D235DD" w:rsidRPr="00FE1859" w:rsidRDefault="00D235DD" w:rsidP="0027264A">
      <w:pPr>
        <w:keepLines/>
        <w:widowControl w:val="0"/>
        <w:jc w:val="both"/>
        <w:rPr>
          <w:rFonts w:ascii="Tahoma" w:hAnsi="Tahoma" w:cs="Tahoma"/>
        </w:rPr>
      </w:pPr>
    </w:p>
    <w:p w14:paraId="309C2116" w14:textId="77777777" w:rsidR="00D235DD" w:rsidRDefault="00D235DD" w:rsidP="0027264A">
      <w:pPr>
        <w:keepLines/>
        <w:widowControl w:val="0"/>
        <w:jc w:val="both"/>
        <w:rPr>
          <w:rFonts w:ascii="Tahoma" w:hAnsi="Tahoma" w:cs="Tahoma"/>
        </w:rPr>
      </w:pPr>
      <w:r w:rsidRPr="00FE1859">
        <w:rPr>
          <w:rFonts w:ascii="Tahoma" w:hAnsi="Tahoma" w:cs="Tahoma"/>
        </w:rPr>
        <w:t>Izvajalec se v času odpovedi medsebojnega razmerja po okvirnem spo</w:t>
      </w:r>
      <w:r>
        <w:rPr>
          <w:rFonts w:ascii="Tahoma" w:hAnsi="Tahoma" w:cs="Tahoma"/>
        </w:rPr>
        <w:t xml:space="preserve">razumu obvezuje izvajati svoje obveznosti do izteka odpovednega roka. </w:t>
      </w:r>
      <w:r w:rsidRPr="00C8579C">
        <w:rPr>
          <w:rFonts w:ascii="Tahoma" w:hAnsi="Tahoma" w:cs="Tahoma"/>
        </w:rPr>
        <w:t>Stranki okvirnega sporazuma se lahko, s sklenitvijo aneksa k okvirnemu sporazumu, sporazumno dogovorita za daljši ali krajši odpovedni rok.</w:t>
      </w:r>
    </w:p>
    <w:p w14:paraId="70AE0E86" w14:textId="77777777" w:rsidR="00D235DD" w:rsidRDefault="00D235DD" w:rsidP="0027264A">
      <w:pPr>
        <w:keepLines/>
        <w:widowControl w:val="0"/>
        <w:tabs>
          <w:tab w:val="left" w:pos="709"/>
          <w:tab w:val="left" w:pos="1702"/>
        </w:tabs>
        <w:jc w:val="both"/>
        <w:rPr>
          <w:rFonts w:ascii="Tahoma" w:hAnsi="Tahoma" w:cs="Tahoma"/>
        </w:rPr>
      </w:pPr>
    </w:p>
    <w:p w14:paraId="60701A19" w14:textId="77777777" w:rsidR="00D235DD" w:rsidRDefault="00D235DD" w:rsidP="0027264A">
      <w:pPr>
        <w:keepLines/>
        <w:widowControl w:val="0"/>
        <w:tabs>
          <w:tab w:val="left" w:pos="709"/>
          <w:tab w:val="left" w:pos="1702"/>
        </w:tabs>
        <w:jc w:val="both"/>
        <w:rPr>
          <w:rFonts w:ascii="Tahoma" w:hAnsi="Tahoma" w:cs="Tahoma"/>
        </w:rPr>
      </w:pPr>
    </w:p>
    <w:p w14:paraId="47A60ED1" w14:textId="77777777" w:rsidR="00D235DD" w:rsidRPr="00C8579C" w:rsidRDefault="00D235DD" w:rsidP="0027264A">
      <w:pPr>
        <w:keepLines/>
        <w:widowControl w:val="0"/>
        <w:numPr>
          <w:ilvl w:val="0"/>
          <w:numId w:val="48"/>
        </w:numPr>
        <w:tabs>
          <w:tab w:val="left" w:pos="851"/>
          <w:tab w:val="left" w:pos="1702"/>
        </w:tabs>
        <w:jc w:val="both"/>
        <w:rPr>
          <w:rFonts w:ascii="Tahoma" w:hAnsi="Tahoma" w:cs="Tahoma"/>
          <w:b/>
        </w:rPr>
      </w:pPr>
      <w:r w:rsidRPr="00C8579C">
        <w:rPr>
          <w:rFonts w:ascii="Tahoma" w:hAnsi="Tahoma" w:cs="Tahoma"/>
          <w:b/>
        </w:rPr>
        <w:t>REŠEVANJE SPOROV</w:t>
      </w:r>
    </w:p>
    <w:p w14:paraId="48934AAE" w14:textId="77777777" w:rsidR="00D235DD" w:rsidRPr="00C8579C" w:rsidRDefault="00D235DD" w:rsidP="0027264A">
      <w:pPr>
        <w:keepLines/>
        <w:widowControl w:val="0"/>
        <w:tabs>
          <w:tab w:val="left" w:pos="709"/>
          <w:tab w:val="left" w:pos="1702"/>
        </w:tabs>
        <w:ind w:left="1701" w:hanging="1701"/>
        <w:rPr>
          <w:rFonts w:ascii="Tahoma" w:hAnsi="Tahoma" w:cs="Tahoma"/>
          <w:b/>
        </w:rPr>
      </w:pPr>
    </w:p>
    <w:p w14:paraId="55A4DE7C" w14:textId="77777777" w:rsidR="00D235DD" w:rsidRPr="00D43D7D" w:rsidRDefault="00D235DD" w:rsidP="0027264A">
      <w:pPr>
        <w:keepLines/>
        <w:widowControl w:val="0"/>
        <w:numPr>
          <w:ilvl w:val="1"/>
          <w:numId w:val="44"/>
        </w:numPr>
        <w:tabs>
          <w:tab w:val="clear" w:pos="1440"/>
        </w:tabs>
        <w:ind w:left="426" w:hanging="426"/>
        <w:jc w:val="center"/>
        <w:rPr>
          <w:rFonts w:ascii="Tahoma" w:hAnsi="Tahoma" w:cs="Tahoma"/>
          <w:color w:val="000000"/>
        </w:rPr>
      </w:pPr>
      <w:r w:rsidRPr="00D43D7D">
        <w:rPr>
          <w:rFonts w:ascii="Tahoma" w:hAnsi="Tahoma" w:cs="Tahoma"/>
          <w:color w:val="000000"/>
        </w:rPr>
        <w:t xml:space="preserve"> člen</w:t>
      </w:r>
    </w:p>
    <w:p w14:paraId="30F81CC1" w14:textId="77777777" w:rsidR="00D235DD" w:rsidRPr="00C8579C" w:rsidRDefault="00D235DD" w:rsidP="0027264A">
      <w:pPr>
        <w:keepLines/>
        <w:widowControl w:val="0"/>
        <w:tabs>
          <w:tab w:val="left" w:pos="567"/>
          <w:tab w:val="left" w:pos="1418"/>
          <w:tab w:val="left" w:pos="1702"/>
        </w:tabs>
        <w:jc w:val="both"/>
        <w:rPr>
          <w:rFonts w:ascii="Tahoma" w:eastAsia="Calibri" w:hAnsi="Tahoma" w:cs="Tahoma"/>
        </w:rPr>
      </w:pPr>
    </w:p>
    <w:p w14:paraId="3973EC8F" w14:textId="77777777" w:rsidR="00D235DD" w:rsidRDefault="00D235DD" w:rsidP="0027264A">
      <w:pPr>
        <w:keepLines/>
        <w:widowControl w:val="0"/>
        <w:tabs>
          <w:tab w:val="left" w:pos="567"/>
          <w:tab w:val="left" w:pos="1418"/>
          <w:tab w:val="left" w:pos="1702"/>
        </w:tabs>
        <w:jc w:val="both"/>
        <w:rPr>
          <w:rFonts w:ascii="Tahoma" w:eastAsia="Calibri" w:hAnsi="Tahoma" w:cs="Tahoma"/>
        </w:rPr>
      </w:pPr>
      <w:r w:rsidRPr="00C8579C">
        <w:rPr>
          <w:rFonts w:ascii="Tahoma" w:eastAsia="Calibri" w:hAnsi="Tahoma" w:cs="Tahoma"/>
        </w:rPr>
        <w:t xml:space="preserve">Morebitne spore, ki bi nastali v zvezi z izvajanjem </w:t>
      </w:r>
      <w:r w:rsidRPr="00C8579C">
        <w:rPr>
          <w:rFonts w:ascii="Tahoma" w:hAnsi="Tahoma" w:cs="Tahoma"/>
        </w:rPr>
        <w:t>tega okvirnega sporazuma</w:t>
      </w:r>
      <w:r w:rsidRPr="00C8579C">
        <w:rPr>
          <w:rFonts w:ascii="Tahoma" w:eastAsia="Calibri" w:hAnsi="Tahoma" w:cs="Tahoma"/>
        </w:rPr>
        <w:t xml:space="preserve">, bosta stranki </w:t>
      </w:r>
      <w:r w:rsidRPr="00C8579C">
        <w:rPr>
          <w:rFonts w:ascii="Tahoma" w:hAnsi="Tahoma" w:cs="Tahoma"/>
        </w:rPr>
        <w:t>okvirnega sporazuma</w:t>
      </w:r>
      <w:r w:rsidRPr="00C8579C">
        <w:rPr>
          <w:rFonts w:ascii="Tahoma" w:eastAsia="Calibri" w:hAnsi="Tahoma" w:cs="Tahoma"/>
        </w:rPr>
        <w:t xml:space="preserve"> skušali rešiti sporazumno.</w:t>
      </w:r>
    </w:p>
    <w:p w14:paraId="2F46F8A0" w14:textId="77777777" w:rsidR="00D235DD" w:rsidRPr="00C8579C" w:rsidRDefault="00D235DD" w:rsidP="0027264A">
      <w:pPr>
        <w:keepLines/>
        <w:widowControl w:val="0"/>
        <w:tabs>
          <w:tab w:val="left" w:pos="567"/>
          <w:tab w:val="left" w:pos="1418"/>
          <w:tab w:val="left" w:pos="1702"/>
        </w:tabs>
        <w:jc w:val="both"/>
        <w:rPr>
          <w:rFonts w:ascii="Tahoma" w:eastAsia="Calibri" w:hAnsi="Tahoma" w:cs="Tahoma"/>
        </w:rPr>
      </w:pPr>
    </w:p>
    <w:p w14:paraId="50BCE153" w14:textId="77777777" w:rsidR="00D235DD" w:rsidRDefault="00D235DD" w:rsidP="0027264A">
      <w:pPr>
        <w:keepLines/>
        <w:widowControl w:val="0"/>
        <w:tabs>
          <w:tab w:val="left" w:pos="567"/>
          <w:tab w:val="left" w:pos="1418"/>
          <w:tab w:val="left" w:pos="1702"/>
        </w:tabs>
        <w:jc w:val="both"/>
        <w:rPr>
          <w:rFonts w:ascii="Tahoma" w:eastAsia="Calibri" w:hAnsi="Tahoma" w:cs="Tahoma"/>
        </w:rPr>
      </w:pPr>
      <w:r w:rsidRPr="00C8579C">
        <w:rPr>
          <w:rFonts w:ascii="Tahoma" w:eastAsia="Calibri" w:hAnsi="Tahoma" w:cs="Tahoma"/>
        </w:rPr>
        <w:t xml:space="preserve">Če spora ne bo možno rešiti sporazumno, lahko vsaka stranka </w:t>
      </w:r>
      <w:r w:rsidRPr="00C8579C">
        <w:rPr>
          <w:rFonts w:ascii="Tahoma" w:hAnsi="Tahoma" w:cs="Tahoma"/>
        </w:rPr>
        <w:t>okvirnega sporazuma</w:t>
      </w:r>
      <w:r w:rsidRPr="00C8579C">
        <w:rPr>
          <w:rFonts w:ascii="Tahoma" w:eastAsia="Calibri" w:hAnsi="Tahoma" w:cs="Tahoma"/>
        </w:rPr>
        <w:t xml:space="preserve"> sproži postopek za rešitev spora pri stvarno pristojnem sodišču v Ljubljani.</w:t>
      </w:r>
    </w:p>
    <w:p w14:paraId="791D06C3" w14:textId="77777777" w:rsidR="00D235DD" w:rsidRPr="00C8579C" w:rsidRDefault="00D235DD" w:rsidP="0027264A">
      <w:pPr>
        <w:keepLines/>
        <w:widowControl w:val="0"/>
        <w:tabs>
          <w:tab w:val="left" w:pos="567"/>
          <w:tab w:val="left" w:pos="1418"/>
          <w:tab w:val="left" w:pos="1702"/>
        </w:tabs>
        <w:jc w:val="both"/>
        <w:rPr>
          <w:rFonts w:ascii="Tahoma" w:eastAsia="Calibri" w:hAnsi="Tahoma" w:cs="Tahoma"/>
        </w:rPr>
      </w:pPr>
    </w:p>
    <w:p w14:paraId="69997055" w14:textId="77777777" w:rsidR="00D235DD" w:rsidRPr="00481660" w:rsidRDefault="00D235DD" w:rsidP="0027264A">
      <w:pPr>
        <w:keepLines/>
        <w:widowControl w:val="0"/>
        <w:numPr>
          <w:ilvl w:val="0"/>
          <w:numId w:val="48"/>
        </w:numPr>
        <w:tabs>
          <w:tab w:val="left" w:pos="851"/>
          <w:tab w:val="left" w:pos="1702"/>
        </w:tabs>
        <w:jc w:val="both"/>
        <w:rPr>
          <w:rFonts w:ascii="Tahoma" w:hAnsi="Tahoma" w:cs="Tahoma"/>
        </w:rPr>
      </w:pPr>
      <w:r w:rsidRPr="00C8579C">
        <w:rPr>
          <w:rFonts w:ascii="Tahoma" w:hAnsi="Tahoma" w:cs="Tahoma"/>
          <w:b/>
        </w:rPr>
        <w:t>OSTALE DOLOČBE</w:t>
      </w:r>
    </w:p>
    <w:p w14:paraId="3E7752B5" w14:textId="77777777" w:rsidR="00D235DD" w:rsidRPr="00C80794" w:rsidRDefault="00D235DD" w:rsidP="0027264A">
      <w:pPr>
        <w:keepLines/>
        <w:widowControl w:val="0"/>
        <w:tabs>
          <w:tab w:val="left" w:pos="851"/>
          <w:tab w:val="left" w:pos="1702"/>
        </w:tabs>
        <w:ind w:left="1080"/>
        <w:jc w:val="both"/>
        <w:rPr>
          <w:rFonts w:ascii="Tahoma" w:hAnsi="Tahoma" w:cs="Tahoma"/>
        </w:rPr>
      </w:pPr>
    </w:p>
    <w:p w14:paraId="02ACBDD4" w14:textId="77777777" w:rsidR="00D235DD" w:rsidRPr="00D43D7D" w:rsidRDefault="00D235DD" w:rsidP="0027264A">
      <w:pPr>
        <w:keepLines/>
        <w:widowControl w:val="0"/>
        <w:numPr>
          <w:ilvl w:val="1"/>
          <w:numId w:val="44"/>
        </w:numPr>
        <w:tabs>
          <w:tab w:val="clear" w:pos="1440"/>
        </w:tabs>
        <w:ind w:left="426" w:hanging="426"/>
        <w:jc w:val="center"/>
        <w:rPr>
          <w:rFonts w:ascii="Tahoma" w:hAnsi="Tahoma" w:cs="Tahoma"/>
          <w:color w:val="000000"/>
        </w:rPr>
      </w:pPr>
      <w:r w:rsidRPr="00D43D7D">
        <w:rPr>
          <w:rFonts w:ascii="Tahoma" w:hAnsi="Tahoma" w:cs="Tahoma"/>
          <w:color w:val="000000"/>
        </w:rPr>
        <w:t>člen</w:t>
      </w:r>
    </w:p>
    <w:p w14:paraId="37FB19D9" w14:textId="77777777" w:rsidR="00D235DD" w:rsidRPr="00C8579C" w:rsidRDefault="00D235DD" w:rsidP="0027264A">
      <w:pPr>
        <w:keepLines/>
        <w:widowControl w:val="0"/>
        <w:tabs>
          <w:tab w:val="left" w:pos="567"/>
          <w:tab w:val="left" w:pos="1418"/>
          <w:tab w:val="left" w:pos="1702"/>
        </w:tabs>
        <w:jc w:val="both"/>
        <w:rPr>
          <w:rFonts w:ascii="Tahoma" w:hAnsi="Tahoma" w:cs="Tahoma"/>
        </w:rPr>
      </w:pPr>
    </w:p>
    <w:p w14:paraId="371B7DA4" w14:textId="77777777" w:rsidR="00D235DD" w:rsidRPr="00C8579C" w:rsidRDefault="00D235DD" w:rsidP="0027264A">
      <w:pPr>
        <w:keepLines/>
        <w:widowControl w:val="0"/>
        <w:tabs>
          <w:tab w:val="left" w:pos="567"/>
          <w:tab w:val="left" w:pos="1418"/>
          <w:tab w:val="left" w:pos="1702"/>
        </w:tabs>
        <w:jc w:val="both"/>
        <w:rPr>
          <w:rFonts w:ascii="Tahoma" w:hAnsi="Tahoma" w:cs="Tahoma"/>
        </w:rPr>
      </w:pPr>
      <w:r w:rsidRPr="00C8579C">
        <w:rPr>
          <w:rFonts w:ascii="Tahoma" w:hAnsi="Tahoma" w:cs="Tahoma"/>
        </w:rPr>
        <w:lastRenderedPageBreak/>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naročniku, organu ali organizaciji iz javnega sektorja povzročena škoda ali je omogočena pridobitev nedovoljene koristi predstavniku naročnika, organa, posredniku organa ali organizacije iz javnega sektorja, izvajalcu ali njegovemu predstavniku, zastopniku, posredniku, je ta okvirni sporazum ničen.</w:t>
      </w:r>
    </w:p>
    <w:p w14:paraId="34AFC4F6" w14:textId="77777777" w:rsidR="00D235DD" w:rsidRPr="00C8579C" w:rsidRDefault="00D235DD" w:rsidP="0027264A">
      <w:pPr>
        <w:keepLines/>
        <w:widowControl w:val="0"/>
        <w:tabs>
          <w:tab w:val="left" w:pos="567"/>
          <w:tab w:val="left" w:pos="1418"/>
          <w:tab w:val="left" w:pos="1702"/>
        </w:tabs>
        <w:jc w:val="both"/>
        <w:rPr>
          <w:rFonts w:ascii="Tahoma" w:hAnsi="Tahoma" w:cs="Tahoma"/>
        </w:rPr>
      </w:pPr>
    </w:p>
    <w:p w14:paraId="5623D6AD" w14:textId="77777777" w:rsidR="00D235DD" w:rsidRPr="00C8579C" w:rsidRDefault="00D235DD" w:rsidP="0027264A">
      <w:pPr>
        <w:keepLines/>
        <w:widowControl w:val="0"/>
        <w:tabs>
          <w:tab w:val="left" w:pos="567"/>
          <w:tab w:val="left" w:pos="1418"/>
          <w:tab w:val="left" w:pos="1702"/>
        </w:tabs>
        <w:jc w:val="both"/>
        <w:rPr>
          <w:rFonts w:ascii="Tahoma" w:hAnsi="Tahoma" w:cs="Tahoma"/>
        </w:rPr>
      </w:pPr>
      <w:r w:rsidRPr="00C8579C">
        <w:rPr>
          <w:rFonts w:ascii="Tahoma" w:hAnsi="Tahoma" w:cs="Tahoma"/>
        </w:rPr>
        <w:t>Naročnik bo v primeru ugotovitve o domnevnem obstoju dejanskega stanja iz prvega odstavka tega člena ali obvestila Komisije za preprečevanje korupcije ali drugih organov, glede njegovega domnevnega nastanka, pričel z ugotavljanjem pogojev ničnosti tega okvirnega sporazuma iz prejšnjega odstavka tega člena oziroma z drugimi ukrepi v skladu s predpisi Republike Slovenije.</w:t>
      </w:r>
    </w:p>
    <w:p w14:paraId="37EF855D" w14:textId="77777777" w:rsidR="00D235DD" w:rsidRDefault="00D235DD" w:rsidP="0027264A">
      <w:pPr>
        <w:keepLines/>
        <w:widowControl w:val="0"/>
        <w:tabs>
          <w:tab w:val="left" w:pos="567"/>
          <w:tab w:val="left" w:pos="1418"/>
          <w:tab w:val="left" w:pos="1702"/>
        </w:tabs>
        <w:jc w:val="both"/>
        <w:rPr>
          <w:rFonts w:ascii="Tahoma" w:hAnsi="Tahoma" w:cs="Tahoma"/>
        </w:rPr>
      </w:pPr>
    </w:p>
    <w:p w14:paraId="7ADC0471" w14:textId="77777777" w:rsidR="00D235DD" w:rsidRPr="00C8579C" w:rsidRDefault="00D235DD" w:rsidP="0027264A">
      <w:pPr>
        <w:keepLines/>
        <w:widowControl w:val="0"/>
        <w:tabs>
          <w:tab w:val="left" w:pos="567"/>
          <w:tab w:val="left" w:pos="1418"/>
          <w:tab w:val="left" w:pos="1702"/>
        </w:tabs>
        <w:jc w:val="both"/>
        <w:rPr>
          <w:rFonts w:ascii="Tahoma" w:hAnsi="Tahoma" w:cs="Tahoma"/>
        </w:rPr>
      </w:pPr>
    </w:p>
    <w:p w14:paraId="65A36413" w14:textId="77777777" w:rsidR="00D235DD" w:rsidRPr="00D43D7D" w:rsidRDefault="00D235DD" w:rsidP="0027264A">
      <w:pPr>
        <w:keepLines/>
        <w:widowControl w:val="0"/>
        <w:numPr>
          <w:ilvl w:val="1"/>
          <w:numId w:val="44"/>
        </w:numPr>
        <w:tabs>
          <w:tab w:val="clear" w:pos="1440"/>
        </w:tabs>
        <w:ind w:left="426" w:hanging="426"/>
        <w:jc w:val="center"/>
        <w:rPr>
          <w:rFonts w:ascii="Tahoma" w:hAnsi="Tahoma" w:cs="Tahoma"/>
          <w:color w:val="000000"/>
        </w:rPr>
      </w:pPr>
      <w:r w:rsidRPr="00D43D7D">
        <w:rPr>
          <w:rFonts w:ascii="Tahoma" w:hAnsi="Tahoma" w:cs="Tahoma"/>
          <w:color w:val="000000"/>
        </w:rPr>
        <w:t>člen</w:t>
      </w:r>
    </w:p>
    <w:p w14:paraId="48432503" w14:textId="77777777" w:rsidR="00D235DD" w:rsidRPr="00C8579C" w:rsidRDefault="00D235DD" w:rsidP="0027264A">
      <w:pPr>
        <w:keepLines/>
        <w:widowControl w:val="0"/>
        <w:rPr>
          <w:rFonts w:ascii="Tahoma" w:hAnsi="Tahoma" w:cs="Tahoma"/>
        </w:rPr>
      </w:pPr>
    </w:p>
    <w:p w14:paraId="52EFC472" w14:textId="77777777" w:rsidR="00D235DD" w:rsidRDefault="00D235DD" w:rsidP="0027264A">
      <w:pPr>
        <w:keepLines/>
        <w:widowControl w:val="0"/>
        <w:jc w:val="both"/>
        <w:rPr>
          <w:rFonts w:ascii="Tahoma" w:hAnsi="Tahoma" w:cs="Tahoma"/>
        </w:rPr>
      </w:pPr>
      <w:r w:rsidRPr="00C8579C">
        <w:rPr>
          <w:rFonts w:ascii="Tahoma" w:hAnsi="Tahoma" w:cs="Tahoma"/>
        </w:rPr>
        <w:t>Morebitne spremembe ali dopolnitve tega okvirnega sporazuma veljajo samo v pisni obliki in v primeru, da jih podpišeta obe stranki okvirnega sporazuma.</w:t>
      </w:r>
    </w:p>
    <w:p w14:paraId="535039E1" w14:textId="77777777" w:rsidR="00D235DD" w:rsidRPr="00C8579C" w:rsidRDefault="00D235DD" w:rsidP="0027264A">
      <w:pPr>
        <w:keepLines/>
        <w:widowControl w:val="0"/>
        <w:jc w:val="both"/>
        <w:rPr>
          <w:rFonts w:ascii="Tahoma" w:hAnsi="Tahoma" w:cs="Tahoma"/>
        </w:rPr>
      </w:pPr>
    </w:p>
    <w:p w14:paraId="47C95F3B" w14:textId="77777777" w:rsidR="00D235DD" w:rsidRPr="00C8579C" w:rsidRDefault="00D235DD" w:rsidP="0027264A">
      <w:pPr>
        <w:keepLines/>
        <w:widowControl w:val="0"/>
        <w:tabs>
          <w:tab w:val="left" w:pos="567"/>
          <w:tab w:val="left" w:pos="1418"/>
          <w:tab w:val="left" w:pos="1702"/>
        </w:tabs>
        <w:jc w:val="both"/>
        <w:rPr>
          <w:rFonts w:ascii="Tahoma" w:hAnsi="Tahoma" w:cs="Tahoma"/>
        </w:rPr>
      </w:pPr>
      <w:r w:rsidRPr="00C8579C">
        <w:rPr>
          <w:rFonts w:ascii="Tahoma" w:hAnsi="Tahoma" w:cs="Tahoma"/>
        </w:rPr>
        <w:t>Če katerokoli od določil tega okvirnega sporazuma je ali postane neveljavno, to ne vpliva na ostala določila tega okvirnega sporazuma. Neveljavno določilo se nadomesti z veljavnim, ki mora čim bolj ustrezati namenu, ki sta ga želeli doseči stranki okvirnega sporazuma z neveljavnim določilom.</w:t>
      </w:r>
    </w:p>
    <w:p w14:paraId="135722E4" w14:textId="77777777" w:rsidR="00D235DD" w:rsidRPr="00C8579C" w:rsidRDefault="00D235DD" w:rsidP="0027264A">
      <w:pPr>
        <w:keepLines/>
        <w:widowControl w:val="0"/>
        <w:tabs>
          <w:tab w:val="left" w:pos="567"/>
          <w:tab w:val="left" w:pos="1418"/>
          <w:tab w:val="left" w:pos="1702"/>
        </w:tabs>
        <w:jc w:val="both"/>
        <w:rPr>
          <w:rFonts w:ascii="Tahoma" w:hAnsi="Tahoma" w:cs="Tahoma"/>
        </w:rPr>
      </w:pPr>
    </w:p>
    <w:p w14:paraId="10E2511C" w14:textId="77777777" w:rsidR="00D235DD" w:rsidRDefault="00D235DD" w:rsidP="0027264A">
      <w:pPr>
        <w:keepLines/>
        <w:widowControl w:val="0"/>
        <w:tabs>
          <w:tab w:val="left" w:pos="567"/>
          <w:tab w:val="left" w:pos="1418"/>
          <w:tab w:val="left" w:pos="1702"/>
        </w:tabs>
        <w:jc w:val="both"/>
        <w:rPr>
          <w:rFonts w:ascii="Tahoma" w:hAnsi="Tahoma" w:cs="Tahoma"/>
        </w:rPr>
      </w:pPr>
      <w:r w:rsidRPr="00C8579C">
        <w:rPr>
          <w:rFonts w:ascii="Tahoma" w:hAnsi="Tahoma" w:cs="Tahoma"/>
        </w:rPr>
        <w:t>Izvajalec s podpisom tega okvirnega sporazuma jamči, da mu je poznan predmet okvirnega sporazuma in vsi riziki, ki bodo spremljali izvedbo, da je seznanjen z razpisnimi zahtevami in s tehnično dokumentacijo, ter da so mu razumljivi in jasni pogoji in okolišč</w:t>
      </w:r>
      <w:r>
        <w:rPr>
          <w:rFonts w:ascii="Tahoma" w:hAnsi="Tahoma" w:cs="Tahoma"/>
        </w:rPr>
        <w:t>ine za pravilno izvedbo dobav</w:t>
      </w:r>
      <w:r w:rsidRPr="00C8579C">
        <w:rPr>
          <w:rFonts w:ascii="Tahoma" w:hAnsi="Tahoma" w:cs="Tahoma"/>
        </w:rPr>
        <w:t>. Izvajalec se strinja, da lahko naročnik prekine medsebojno razmerje v primeru nespoštovanja določil okvirnega sporazuma in določil javnega naročanja, brez odškodninske odgovornosti do izvajalca.</w:t>
      </w:r>
    </w:p>
    <w:p w14:paraId="554E4F33" w14:textId="77777777" w:rsidR="00D235DD" w:rsidRPr="00C8579C" w:rsidRDefault="00D235DD" w:rsidP="0027264A">
      <w:pPr>
        <w:keepLines/>
        <w:widowControl w:val="0"/>
        <w:tabs>
          <w:tab w:val="left" w:pos="567"/>
          <w:tab w:val="left" w:pos="1418"/>
          <w:tab w:val="left" w:pos="1702"/>
        </w:tabs>
        <w:jc w:val="both"/>
        <w:rPr>
          <w:rFonts w:ascii="Tahoma" w:hAnsi="Tahoma" w:cs="Tahoma"/>
        </w:rPr>
      </w:pPr>
    </w:p>
    <w:p w14:paraId="384141ED" w14:textId="77777777" w:rsidR="00D235DD" w:rsidRDefault="00D235DD" w:rsidP="0027264A">
      <w:pPr>
        <w:keepLines/>
        <w:widowControl w:val="0"/>
        <w:tabs>
          <w:tab w:val="left" w:pos="567"/>
          <w:tab w:val="left" w:pos="1418"/>
          <w:tab w:val="left" w:pos="1702"/>
        </w:tabs>
        <w:jc w:val="both"/>
        <w:rPr>
          <w:rFonts w:ascii="Tahoma" w:hAnsi="Tahoma" w:cs="Tahoma"/>
        </w:rPr>
      </w:pPr>
      <w:r w:rsidRPr="00C8579C">
        <w:rPr>
          <w:rFonts w:ascii="Tahoma" w:hAnsi="Tahoma" w:cs="Tahoma"/>
        </w:rPr>
        <w:t>Stranki okvirnega sporazuma soglašata, da predstavljajo tehnični podatki, dokumentacija, poslovne informacije ter drugi podatki in informacije, ki izvirajo iz tega razmerja oziroma v zvezi z njim, ali iz siceršnjega opravljanja dejavnosti ene ali druge stranke okvirnega sporazuma, poslovno skrivnost, ki sta jo dolžni varovati ves čas veljavnosti okvirnega sporazuma, razen podatkov oz. informacij, ki po veljavnih predpisih štejejo za javne.</w:t>
      </w:r>
    </w:p>
    <w:p w14:paraId="3A8AF83D" w14:textId="77777777" w:rsidR="00D235DD" w:rsidRPr="00C8579C" w:rsidRDefault="00D235DD" w:rsidP="0027264A">
      <w:pPr>
        <w:keepLines/>
        <w:widowControl w:val="0"/>
        <w:tabs>
          <w:tab w:val="left" w:pos="567"/>
          <w:tab w:val="left" w:pos="1418"/>
          <w:tab w:val="left" w:pos="1702"/>
        </w:tabs>
        <w:jc w:val="both"/>
        <w:rPr>
          <w:rFonts w:ascii="Tahoma" w:hAnsi="Tahoma" w:cs="Tahoma"/>
        </w:rPr>
      </w:pPr>
    </w:p>
    <w:p w14:paraId="00621F85" w14:textId="77777777" w:rsidR="00D235DD" w:rsidRPr="00D43D7D" w:rsidRDefault="00D235DD" w:rsidP="0027264A">
      <w:pPr>
        <w:keepLines/>
        <w:widowControl w:val="0"/>
        <w:numPr>
          <w:ilvl w:val="1"/>
          <w:numId w:val="44"/>
        </w:numPr>
        <w:tabs>
          <w:tab w:val="clear" w:pos="1440"/>
        </w:tabs>
        <w:ind w:left="426" w:hanging="426"/>
        <w:jc w:val="center"/>
        <w:rPr>
          <w:rFonts w:ascii="Tahoma" w:hAnsi="Tahoma" w:cs="Tahoma"/>
          <w:color w:val="000000"/>
        </w:rPr>
      </w:pPr>
      <w:r w:rsidRPr="00D43D7D">
        <w:rPr>
          <w:rFonts w:ascii="Tahoma" w:hAnsi="Tahoma" w:cs="Tahoma"/>
          <w:color w:val="000000"/>
        </w:rPr>
        <w:t>člen</w:t>
      </w:r>
    </w:p>
    <w:p w14:paraId="4F5FDF3F" w14:textId="77777777" w:rsidR="00D235DD" w:rsidRPr="00C8579C" w:rsidRDefault="00D235DD" w:rsidP="0027264A">
      <w:pPr>
        <w:keepLines/>
        <w:widowControl w:val="0"/>
        <w:ind w:left="426"/>
        <w:jc w:val="center"/>
        <w:rPr>
          <w:rFonts w:ascii="Tahoma" w:hAnsi="Tahoma" w:cs="Tahoma"/>
        </w:rPr>
      </w:pPr>
    </w:p>
    <w:p w14:paraId="2C045AFE" w14:textId="77777777" w:rsidR="00D235DD" w:rsidRDefault="00D235DD" w:rsidP="0027264A">
      <w:pPr>
        <w:keepLines/>
        <w:widowControl w:val="0"/>
        <w:jc w:val="both"/>
        <w:rPr>
          <w:rFonts w:ascii="Tahoma" w:hAnsi="Tahoma" w:cs="Tahoma"/>
        </w:rPr>
      </w:pPr>
      <w:r w:rsidRPr="00C8579C">
        <w:rPr>
          <w:rFonts w:ascii="Tahoma" w:hAnsi="Tahoma" w:cs="Tahoma"/>
        </w:rPr>
        <w:t>Okvirni sporazum je sklenjen in prične veljati z dnem, ko ga podpišeta obe stranki okvirnega sporazuma pod pogojem, da izvajalec naročnik</w:t>
      </w:r>
      <w:r>
        <w:rPr>
          <w:rFonts w:ascii="Tahoma" w:hAnsi="Tahoma" w:cs="Tahoma"/>
        </w:rPr>
        <w:t xml:space="preserve">u predloži finančno zavarovanje </w:t>
      </w:r>
      <w:r w:rsidRPr="00C8579C">
        <w:rPr>
          <w:rFonts w:ascii="Tahoma" w:hAnsi="Tahoma" w:cs="Tahoma"/>
        </w:rPr>
        <w:t xml:space="preserve">dobre izvedbe obveznosti iz okvirnega sporazuma v </w:t>
      </w:r>
      <w:r w:rsidRPr="003870FB">
        <w:rPr>
          <w:rFonts w:ascii="Tahoma" w:hAnsi="Tahoma" w:cs="Tahoma"/>
        </w:rPr>
        <w:t>roku, v višini in z veljavnostjo, kot</w:t>
      </w:r>
      <w:r w:rsidRPr="00C8579C">
        <w:rPr>
          <w:rFonts w:ascii="Tahoma" w:hAnsi="Tahoma" w:cs="Tahoma"/>
        </w:rPr>
        <w:t xml:space="preserve"> je določena v </w:t>
      </w:r>
      <w:r>
        <w:rPr>
          <w:rFonts w:ascii="Tahoma" w:hAnsi="Tahoma" w:cs="Tahoma"/>
          <w:color w:val="000000"/>
        </w:rPr>
        <w:t>20</w:t>
      </w:r>
      <w:r w:rsidRPr="00C8579C">
        <w:rPr>
          <w:rFonts w:ascii="Tahoma" w:hAnsi="Tahoma" w:cs="Tahoma"/>
        </w:rPr>
        <w:t xml:space="preserve">. členu tega okvirnega sporazuma. </w:t>
      </w:r>
      <w:r>
        <w:rPr>
          <w:rFonts w:ascii="Tahoma" w:hAnsi="Tahoma" w:cs="Tahoma"/>
          <w:lang w:eastAsia="ar-SA"/>
        </w:rPr>
        <w:t>V kolikor izvajalec, v skladu z</w:t>
      </w:r>
      <w:r w:rsidRPr="00C8579C">
        <w:rPr>
          <w:rFonts w:ascii="Tahoma" w:hAnsi="Tahoma" w:cs="Tahoma"/>
          <w:lang w:eastAsia="ar-SA"/>
        </w:rPr>
        <w:t xml:space="preserve"> </w:t>
      </w:r>
      <w:r>
        <w:rPr>
          <w:rFonts w:ascii="Tahoma" w:hAnsi="Tahoma" w:cs="Tahoma"/>
          <w:lang w:eastAsia="ar-SA"/>
        </w:rPr>
        <w:t>20</w:t>
      </w:r>
      <w:r w:rsidRPr="00C8579C">
        <w:rPr>
          <w:rFonts w:ascii="Tahoma" w:hAnsi="Tahoma" w:cs="Tahoma"/>
          <w:lang w:eastAsia="ar-SA"/>
        </w:rPr>
        <w:t>. členom tega okvirnega sporazuma, ne predloži finančnega zavarovanja</w:t>
      </w:r>
      <w:r w:rsidRPr="00C8579C">
        <w:rPr>
          <w:rFonts w:ascii="Tahoma" w:hAnsi="Tahoma" w:cs="Tahoma"/>
        </w:rPr>
        <w:t xml:space="preserve"> dobre izvedbe obveznosti iz okvirnega sporazuma</w:t>
      </w:r>
      <w:r w:rsidRPr="00C8579C">
        <w:rPr>
          <w:rFonts w:ascii="Tahoma" w:hAnsi="Tahoma" w:cs="Tahoma"/>
          <w:lang w:eastAsia="ar-SA"/>
        </w:rPr>
        <w:t xml:space="preserve">, </w:t>
      </w:r>
      <w:r w:rsidRPr="00C8579C">
        <w:rPr>
          <w:rFonts w:ascii="Tahoma" w:hAnsi="Tahoma" w:cs="Tahoma"/>
        </w:rPr>
        <w:t xml:space="preserve">se šteje, da ta okvirni </w:t>
      </w:r>
      <w:r>
        <w:rPr>
          <w:rFonts w:ascii="Tahoma" w:hAnsi="Tahoma" w:cs="Tahoma"/>
        </w:rPr>
        <w:t>sporazum ni bil nikoli sklenjen, naročnik pa bo državni revizijski komisiji predlagal, da proti izvajalcu uvede postopek o prekršku po 112. členu ZJN-3.</w:t>
      </w:r>
    </w:p>
    <w:p w14:paraId="3E2381BD" w14:textId="77777777" w:rsidR="00D235DD" w:rsidRDefault="00D235DD" w:rsidP="0027264A">
      <w:pPr>
        <w:keepLines/>
        <w:widowControl w:val="0"/>
        <w:jc w:val="both"/>
        <w:rPr>
          <w:rFonts w:ascii="Tahoma" w:hAnsi="Tahoma" w:cs="Tahoma"/>
        </w:rPr>
      </w:pPr>
    </w:p>
    <w:p w14:paraId="733503BA" w14:textId="77777777" w:rsidR="00D235DD" w:rsidRDefault="00D235DD" w:rsidP="0027264A">
      <w:pPr>
        <w:keepLines/>
        <w:widowControl w:val="0"/>
        <w:tabs>
          <w:tab w:val="left" w:pos="567"/>
          <w:tab w:val="left" w:pos="1418"/>
          <w:tab w:val="left" w:pos="1702"/>
        </w:tabs>
        <w:jc w:val="both"/>
        <w:rPr>
          <w:rFonts w:ascii="Tahoma" w:eastAsia="Calibri" w:hAnsi="Tahoma" w:cs="Tahoma"/>
        </w:rPr>
      </w:pPr>
      <w:r w:rsidRPr="00C8579C">
        <w:rPr>
          <w:rFonts w:ascii="Tahoma" w:eastAsia="Calibri" w:hAnsi="Tahoma" w:cs="Tahoma"/>
        </w:rPr>
        <w:t xml:space="preserve">Ta </w:t>
      </w:r>
      <w:r w:rsidRPr="00C8579C">
        <w:rPr>
          <w:rFonts w:ascii="Tahoma" w:hAnsi="Tahoma" w:cs="Tahoma"/>
        </w:rPr>
        <w:t>okvirni sporazum</w:t>
      </w:r>
      <w:r w:rsidRPr="00C8579C">
        <w:rPr>
          <w:rFonts w:ascii="Tahoma" w:eastAsia="Calibri" w:hAnsi="Tahoma" w:cs="Tahoma"/>
        </w:rPr>
        <w:t xml:space="preserve"> v celoti zavezuje tudi morebitne vsakokratne pravne naslednike vsake od strank </w:t>
      </w:r>
      <w:r w:rsidRPr="00C8579C">
        <w:rPr>
          <w:rFonts w:ascii="Tahoma" w:hAnsi="Tahoma" w:cs="Tahoma"/>
        </w:rPr>
        <w:t>okvirnega sporazuma</w:t>
      </w:r>
      <w:r w:rsidRPr="00C8579C">
        <w:rPr>
          <w:rFonts w:ascii="Tahoma" w:eastAsia="Calibri" w:hAnsi="Tahoma" w:cs="Tahoma"/>
        </w:rPr>
        <w:t>, kar velja zlasti tudi v primeru organizacijsko – stat</w:t>
      </w:r>
      <w:r>
        <w:rPr>
          <w:rFonts w:ascii="Tahoma" w:eastAsia="Calibri" w:hAnsi="Tahoma" w:cs="Tahoma"/>
        </w:rPr>
        <w:t>usnih ter lastninskih sprememb.</w:t>
      </w:r>
    </w:p>
    <w:p w14:paraId="53DCEF21" w14:textId="77777777" w:rsidR="00D235DD" w:rsidRPr="00C8579C" w:rsidRDefault="00D235DD" w:rsidP="0027264A">
      <w:pPr>
        <w:keepLines/>
        <w:widowControl w:val="0"/>
        <w:tabs>
          <w:tab w:val="left" w:pos="567"/>
          <w:tab w:val="left" w:pos="1418"/>
          <w:tab w:val="left" w:pos="1702"/>
        </w:tabs>
        <w:jc w:val="both"/>
        <w:rPr>
          <w:rFonts w:ascii="Tahoma" w:eastAsia="Calibri" w:hAnsi="Tahoma" w:cs="Tahoma"/>
        </w:rPr>
      </w:pPr>
    </w:p>
    <w:p w14:paraId="5DCEA8DE" w14:textId="77777777" w:rsidR="00D235DD" w:rsidRPr="00D43D7D" w:rsidRDefault="00D235DD" w:rsidP="0027264A">
      <w:pPr>
        <w:keepLines/>
        <w:widowControl w:val="0"/>
        <w:numPr>
          <w:ilvl w:val="1"/>
          <w:numId w:val="44"/>
        </w:numPr>
        <w:tabs>
          <w:tab w:val="clear" w:pos="1440"/>
        </w:tabs>
        <w:ind w:left="426" w:hanging="426"/>
        <w:jc w:val="center"/>
        <w:rPr>
          <w:rFonts w:ascii="Tahoma" w:hAnsi="Tahoma" w:cs="Tahoma"/>
          <w:color w:val="000000"/>
        </w:rPr>
      </w:pPr>
      <w:r w:rsidRPr="00D43D7D">
        <w:rPr>
          <w:rFonts w:ascii="Tahoma" w:hAnsi="Tahoma" w:cs="Tahoma"/>
          <w:color w:val="000000"/>
        </w:rPr>
        <w:t>člen</w:t>
      </w:r>
    </w:p>
    <w:p w14:paraId="5C312B5B" w14:textId="77777777" w:rsidR="00D235DD" w:rsidRPr="00C8579C" w:rsidRDefault="00D235DD" w:rsidP="0027264A">
      <w:pPr>
        <w:keepLines/>
        <w:widowControl w:val="0"/>
        <w:rPr>
          <w:rFonts w:ascii="Tahoma" w:hAnsi="Tahoma" w:cs="Tahoma"/>
        </w:rPr>
      </w:pPr>
    </w:p>
    <w:p w14:paraId="655932AD" w14:textId="77777777" w:rsidR="00EF3A35" w:rsidRDefault="00EF3A35" w:rsidP="00EF3A35">
      <w:pPr>
        <w:keepNext/>
        <w:keepLines/>
        <w:jc w:val="both"/>
        <w:rPr>
          <w:rFonts w:ascii="Tahoma" w:hAnsi="Tahoma" w:cs="Tahoma"/>
        </w:rPr>
      </w:pPr>
      <w:r w:rsidRPr="00494D20">
        <w:rPr>
          <w:rFonts w:ascii="Tahoma" w:hAnsi="Tahoma" w:cs="Tahoma"/>
        </w:rPr>
        <w:lastRenderedPageBreak/>
        <w:t xml:space="preserve">Ta </w:t>
      </w:r>
      <w:r>
        <w:rPr>
          <w:rFonts w:ascii="Tahoma" w:hAnsi="Tahoma" w:cs="Tahoma"/>
        </w:rPr>
        <w:t>okvirni sporazum</w:t>
      </w:r>
      <w:r w:rsidRPr="00494D20">
        <w:rPr>
          <w:rFonts w:ascii="Tahoma" w:hAnsi="Tahoma" w:cs="Tahoma"/>
        </w:rPr>
        <w:t xml:space="preserve"> je sklenjen pod razveznim pogojem, ki se uresniči v primeru izpolnitve ene od naslednjih okoliščin:</w:t>
      </w:r>
    </w:p>
    <w:p w14:paraId="29F9F0EA" w14:textId="77777777" w:rsidR="00EF3A35" w:rsidRDefault="00EF3A35" w:rsidP="00EF3A35">
      <w:pPr>
        <w:pStyle w:val="Odstavekseznama"/>
        <w:keepNext/>
        <w:keepLines/>
        <w:numPr>
          <w:ilvl w:val="0"/>
          <w:numId w:val="23"/>
        </w:numPr>
        <w:jc w:val="both"/>
        <w:rPr>
          <w:rFonts w:ascii="Tahoma" w:hAnsi="Tahoma" w:cs="Tahoma"/>
        </w:rPr>
      </w:pPr>
      <w:r w:rsidRPr="00F54A55">
        <w:rPr>
          <w:rFonts w:ascii="Tahoma" w:hAnsi="Tahoma" w:cs="Tahoma"/>
        </w:rPr>
        <w:t>če je naročnik seznanjen, da je sodišče s pravnomočno odločitvijo ugotovilo kršitev obveznosti iz drugega odstavka 3. člena </w:t>
      </w:r>
      <w:r>
        <w:rPr>
          <w:rFonts w:ascii="Tahoma" w:hAnsi="Tahoma" w:cs="Tahoma"/>
        </w:rPr>
        <w:t>ZJN-3</w:t>
      </w:r>
      <w:r w:rsidRPr="00F54A55">
        <w:rPr>
          <w:rFonts w:ascii="Tahoma" w:hAnsi="Tahoma" w:cs="Tahoma"/>
        </w:rPr>
        <w:t xml:space="preserve"> s strani izvajalca pogodbe o izvedbi javnega naročila ali njegovega podizvajalca ali </w:t>
      </w:r>
    </w:p>
    <w:p w14:paraId="749C0138" w14:textId="77777777" w:rsidR="00EF3A35" w:rsidRDefault="00EF3A35" w:rsidP="00EF3A35">
      <w:pPr>
        <w:pStyle w:val="Odstavekseznama"/>
        <w:keepNext/>
        <w:keepLines/>
        <w:numPr>
          <w:ilvl w:val="0"/>
          <w:numId w:val="23"/>
        </w:numPr>
        <w:jc w:val="both"/>
        <w:rPr>
          <w:rFonts w:ascii="Tahoma" w:hAnsi="Tahoma" w:cs="Tahoma"/>
        </w:rPr>
      </w:pPr>
      <w:r w:rsidRPr="00F54A55">
        <w:rPr>
          <w:rFonts w:ascii="Tahoma" w:hAnsi="Tahoma" w:cs="Tahoma"/>
        </w:rPr>
        <w:t xml:space="preserve">če je naročnik seznanjen, da je pristojni državni organ pri izvajalcu pogodbe ali njegovem podizvajalcu v času izvajanja pogodbe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w:t>
      </w:r>
    </w:p>
    <w:p w14:paraId="1FE7B4BC" w14:textId="77777777" w:rsidR="00EF3A35" w:rsidRDefault="00EF3A35" w:rsidP="00EF3A35">
      <w:pPr>
        <w:keepNext/>
        <w:keepLines/>
        <w:jc w:val="both"/>
        <w:rPr>
          <w:rFonts w:ascii="Tahoma" w:hAnsi="Tahoma" w:cs="Tahoma"/>
        </w:rPr>
      </w:pPr>
    </w:p>
    <w:p w14:paraId="170D5FA6" w14:textId="77777777" w:rsidR="00EF3A35" w:rsidRDefault="00EF3A35" w:rsidP="00EF3A35">
      <w:pPr>
        <w:keepNext/>
        <w:keepLines/>
        <w:jc w:val="both"/>
        <w:rPr>
          <w:rFonts w:ascii="Tahoma" w:hAnsi="Tahoma" w:cs="Tahoma"/>
        </w:rPr>
      </w:pPr>
      <w:r w:rsidRPr="00F54A55">
        <w:rPr>
          <w:rFonts w:ascii="Tahoma" w:hAnsi="Tahoma" w:cs="Tahoma"/>
        </w:rPr>
        <w:t xml:space="preserve">V primeru seznanitve naročnika s kršitvijo mora ta o tem obvestiti izvajalca v </w:t>
      </w:r>
      <w:r>
        <w:rPr>
          <w:rFonts w:ascii="Tahoma" w:hAnsi="Tahoma" w:cs="Tahoma"/>
        </w:rPr>
        <w:t>10 (</w:t>
      </w:r>
      <w:r w:rsidRPr="00F54A55">
        <w:rPr>
          <w:rFonts w:ascii="Tahoma" w:hAnsi="Tahoma" w:cs="Tahoma"/>
        </w:rPr>
        <w:t>desetih</w:t>
      </w:r>
      <w:r>
        <w:rPr>
          <w:rFonts w:ascii="Tahoma" w:hAnsi="Tahoma" w:cs="Tahoma"/>
        </w:rPr>
        <w:t>)</w:t>
      </w:r>
      <w:r w:rsidRPr="00F54A55">
        <w:rPr>
          <w:rFonts w:ascii="Tahoma" w:hAnsi="Tahoma" w:cs="Tahoma"/>
        </w:rPr>
        <w:t xml:space="preserve"> dneh. </w:t>
      </w:r>
    </w:p>
    <w:p w14:paraId="771B247D" w14:textId="77777777" w:rsidR="00EF3A35" w:rsidRDefault="00EF3A35" w:rsidP="00EF3A35">
      <w:pPr>
        <w:keepNext/>
        <w:keepLines/>
        <w:jc w:val="both"/>
        <w:rPr>
          <w:rFonts w:ascii="Tahoma" w:hAnsi="Tahoma" w:cs="Tahoma"/>
        </w:rPr>
      </w:pPr>
    </w:p>
    <w:p w14:paraId="6753D0A9" w14:textId="77777777" w:rsidR="00EF3A35" w:rsidRDefault="00EF3A35" w:rsidP="00EF3A35">
      <w:pPr>
        <w:keepNext/>
        <w:keepLines/>
        <w:jc w:val="both"/>
        <w:rPr>
          <w:rFonts w:ascii="Tahoma" w:hAnsi="Tahoma" w:cs="Tahoma"/>
        </w:rPr>
      </w:pPr>
      <w:r w:rsidRPr="00F54A55">
        <w:rPr>
          <w:rFonts w:ascii="Tahoma" w:hAnsi="Tahoma" w:cs="Tahoma"/>
        </w:rPr>
        <w:t>Izvajalec lahko v roku, ki ga določi naročnik, ki pa ne sme biti daljši kot 15</w:t>
      </w:r>
      <w:r>
        <w:rPr>
          <w:rFonts w:ascii="Tahoma" w:hAnsi="Tahoma" w:cs="Tahoma"/>
        </w:rPr>
        <w:t xml:space="preserve"> (petnajst)</w:t>
      </w:r>
      <w:r w:rsidRPr="00F54A55">
        <w:rPr>
          <w:rFonts w:ascii="Tahoma" w:hAnsi="Tahoma" w:cs="Tahoma"/>
        </w:rPr>
        <w:t xml:space="preserve">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1578C9F9" w14:textId="77777777" w:rsidR="00EF3A35" w:rsidRDefault="00EF3A35" w:rsidP="00EF3A35">
      <w:pPr>
        <w:keepNext/>
        <w:keepLines/>
        <w:jc w:val="both"/>
        <w:rPr>
          <w:rFonts w:ascii="Tahoma" w:hAnsi="Tahoma" w:cs="Tahoma"/>
        </w:rPr>
      </w:pPr>
    </w:p>
    <w:p w14:paraId="55E9227B" w14:textId="77777777" w:rsidR="00EF3A35" w:rsidRDefault="00EF3A35" w:rsidP="00EF3A35">
      <w:pPr>
        <w:keepNext/>
        <w:keepLines/>
        <w:jc w:val="both"/>
        <w:rPr>
          <w:rFonts w:ascii="Tahoma" w:hAnsi="Tahoma" w:cs="Tahoma"/>
        </w:rPr>
      </w:pPr>
      <w:r w:rsidRPr="00F54A55">
        <w:rPr>
          <w:rFonts w:ascii="Tahoma" w:hAnsi="Tahoma" w:cs="Tahoma"/>
        </w:rPr>
        <w:t>Če izvajalec ni predložil dokazov za podizvajalca ali če jih je, pa naročnik oceni, da ti ukrepi ne zadoščajo, lahko izvajalec zamenja podizvajalca v roku, ki ga določi naročnik in ne sme biti daljši od 15</w:t>
      </w:r>
      <w:r>
        <w:rPr>
          <w:rFonts w:ascii="Tahoma" w:hAnsi="Tahoma" w:cs="Tahoma"/>
        </w:rPr>
        <w:t xml:space="preserve"> (petnajst)</w:t>
      </w:r>
      <w:r w:rsidRPr="00F54A55">
        <w:rPr>
          <w:rFonts w:ascii="Tahoma" w:hAnsi="Tahoma" w:cs="Tahoma"/>
        </w:rPr>
        <w:t xml:space="preserve"> dni v skladu s 94. členom </w:t>
      </w:r>
      <w:r>
        <w:rPr>
          <w:rFonts w:ascii="Tahoma" w:hAnsi="Tahoma" w:cs="Tahoma"/>
        </w:rPr>
        <w:t>ZJN-3</w:t>
      </w:r>
      <w:r w:rsidRPr="00F54A55">
        <w:rPr>
          <w:rFonts w:ascii="Tahoma" w:hAnsi="Tahoma" w:cs="Tahoma"/>
        </w:rPr>
        <w:t xml:space="preserve">, ali sam prevzame del, ki ga je oddal v podizvajanje temu podizvajalcu, če ta zamenjava ali prevzem ne pomeni bistvene spremembe </w:t>
      </w:r>
      <w:r>
        <w:rPr>
          <w:rFonts w:ascii="Tahoma" w:hAnsi="Tahoma" w:cs="Tahoma"/>
        </w:rPr>
        <w:t>okvirnega sporazuma</w:t>
      </w:r>
      <w:r w:rsidRPr="00F54A55">
        <w:rPr>
          <w:rFonts w:ascii="Tahoma" w:hAnsi="Tahoma" w:cs="Tahoma"/>
        </w:rPr>
        <w:t xml:space="preserve">. </w:t>
      </w:r>
    </w:p>
    <w:p w14:paraId="6BDCBE65" w14:textId="77777777" w:rsidR="00EF3A35" w:rsidRDefault="00EF3A35" w:rsidP="00EF3A35">
      <w:pPr>
        <w:keepNext/>
        <w:keepLines/>
        <w:jc w:val="both"/>
        <w:rPr>
          <w:rFonts w:ascii="Tahoma" w:hAnsi="Tahoma" w:cs="Tahoma"/>
        </w:rPr>
      </w:pPr>
    </w:p>
    <w:p w14:paraId="0E81103F" w14:textId="77777777" w:rsidR="00EF3A35" w:rsidRDefault="00EF3A35" w:rsidP="00EF3A35">
      <w:pPr>
        <w:keepNext/>
        <w:keepLines/>
        <w:jc w:val="both"/>
        <w:rPr>
          <w:rFonts w:ascii="Tahoma" w:hAnsi="Tahoma" w:cs="Tahoma"/>
        </w:rPr>
      </w:pPr>
      <w:r w:rsidRPr="00F54A55">
        <w:rPr>
          <w:rFonts w:ascii="Tahoma" w:hAnsi="Tahoma" w:cs="Tahoma"/>
        </w:rPr>
        <w:t>Če izvajalec ni predložil dokazov zase ali za podizvajalca ali če jih je, pa naročnik oceni, da ti ukrepi ne zadoščajo, ali če izvajalec ne prevzame del sam ali predlaga novega podizvajalca ali če naročnik v skladu s 94. členom </w:t>
      </w:r>
      <w:r>
        <w:rPr>
          <w:rFonts w:ascii="Tahoma" w:hAnsi="Tahoma" w:cs="Tahoma"/>
        </w:rPr>
        <w:t>ZJN-3</w:t>
      </w:r>
      <w:r w:rsidRPr="00F54A55">
        <w:rPr>
          <w:rFonts w:ascii="Tahoma" w:hAnsi="Tahoma" w:cs="Tahoma"/>
        </w:rPr>
        <w:t xml:space="preserve"> pravočasno predlaganega novega podizvajalca zavrne, se razvezni pogoj uresniči pod pogojem, da je od seznanitve naročnika s kršitvijo in do izteka veljavnosti </w:t>
      </w:r>
      <w:r>
        <w:rPr>
          <w:rFonts w:ascii="Tahoma" w:hAnsi="Tahoma" w:cs="Tahoma"/>
        </w:rPr>
        <w:t xml:space="preserve">okvirnega sporazuma še najmanj 6 (šest) mesecev. </w:t>
      </w:r>
    </w:p>
    <w:p w14:paraId="0858F591" w14:textId="77777777" w:rsidR="00EF3A35" w:rsidRDefault="00EF3A35" w:rsidP="00EF3A35">
      <w:pPr>
        <w:keepNext/>
        <w:keepLines/>
        <w:jc w:val="both"/>
        <w:rPr>
          <w:rFonts w:ascii="Tahoma" w:hAnsi="Tahoma" w:cs="Tahoma"/>
        </w:rPr>
      </w:pPr>
    </w:p>
    <w:p w14:paraId="57D16363" w14:textId="77777777" w:rsidR="00EF3A35" w:rsidRPr="00F54A55" w:rsidRDefault="00EF3A35" w:rsidP="00EF3A35">
      <w:pPr>
        <w:keepNext/>
        <w:keepLines/>
        <w:jc w:val="both"/>
        <w:rPr>
          <w:rFonts w:ascii="Tahoma" w:hAnsi="Tahoma" w:cs="Tahoma"/>
        </w:rPr>
      </w:pPr>
      <w:r w:rsidRPr="00F54A55">
        <w:rPr>
          <w:rFonts w:ascii="Tahoma" w:hAnsi="Tahoma" w:cs="Tahoma"/>
        </w:rPr>
        <w:t xml:space="preserve">V primeru izpolnitve razveznega pogoja se šteje, da je </w:t>
      </w:r>
      <w:r>
        <w:rPr>
          <w:rFonts w:ascii="Tahoma" w:hAnsi="Tahoma" w:cs="Tahoma"/>
        </w:rPr>
        <w:t>okvirni sporazum razvezan</w:t>
      </w:r>
      <w:r w:rsidRPr="00F54A55">
        <w:rPr>
          <w:rFonts w:ascii="Tahoma" w:hAnsi="Tahoma" w:cs="Tahoma"/>
        </w:rPr>
        <w:t xml:space="preserve"> z dnem sklenitve nove</w:t>
      </w:r>
      <w:r>
        <w:rPr>
          <w:rFonts w:ascii="Tahoma" w:hAnsi="Tahoma" w:cs="Tahoma"/>
        </w:rPr>
        <w:t>ga okvirnega sporazuma</w:t>
      </w:r>
      <w:r w:rsidRPr="00F54A55">
        <w:rPr>
          <w:rFonts w:ascii="Tahoma" w:hAnsi="Tahoma" w:cs="Tahoma"/>
        </w:rPr>
        <w:t xml:space="preserve"> o izvedbi javnega naročila, naročnik pa mora nov postopek oddaje javnega naročila začeti nemudoma, vendar najkasneje v 60</w:t>
      </w:r>
      <w:r>
        <w:rPr>
          <w:rFonts w:ascii="Tahoma" w:hAnsi="Tahoma" w:cs="Tahoma"/>
        </w:rPr>
        <w:t xml:space="preserve"> (šestdesetih)</w:t>
      </w:r>
      <w:r w:rsidRPr="00F54A55">
        <w:rPr>
          <w:rFonts w:ascii="Tahoma" w:hAnsi="Tahoma" w:cs="Tahoma"/>
        </w:rPr>
        <w:t xml:space="preserve"> dneh od seznanitve s kršitvijo. Če naročnik v tem roku ne začne novega postopka javnega naročila, se šteje, da je </w:t>
      </w:r>
      <w:r>
        <w:rPr>
          <w:rFonts w:ascii="Tahoma" w:hAnsi="Tahoma" w:cs="Tahoma"/>
        </w:rPr>
        <w:t>okvirni sporazum</w:t>
      </w:r>
      <w:r w:rsidRPr="00F54A55">
        <w:rPr>
          <w:rFonts w:ascii="Tahoma" w:hAnsi="Tahoma" w:cs="Tahoma"/>
        </w:rPr>
        <w:t xml:space="preserve"> razvezan </w:t>
      </w:r>
      <w:r>
        <w:rPr>
          <w:rFonts w:ascii="Tahoma" w:hAnsi="Tahoma" w:cs="Tahoma"/>
        </w:rPr>
        <w:t>60. (</w:t>
      </w:r>
      <w:r w:rsidRPr="00F54A55">
        <w:rPr>
          <w:rFonts w:ascii="Tahoma" w:hAnsi="Tahoma" w:cs="Tahoma"/>
        </w:rPr>
        <w:t>šestdeseti</w:t>
      </w:r>
      <w:r>
        <w:rPr>
          <w:rFonts w:ascii="Tahoma" w:hAnsi="Tahoma" w:cs="Tahoma"/>
        </w:rPr>
        <w:t>)</w:t>
      </w:r>
      <w:r w:rsidRPr="00F54A55">
        <w:rPr>
          <w:rFonts w:ascii="Tahoma" w:hAnsi="Tahoma" w:cs="Tahoma"/>
        </w:rPr>
        <w:t xml:space="preserve"> dan od seznanitve s kršitvijo.</w:t>
      </w:r>
    </w:p>
    <w:p w14:paraId="16DEB126" w14:textId="77777777" w:rsidR="00D235DD" w:rsidRPr="00C8579C" w:rsidRDefault="00D235DD" w:rsidP="0027264A">
      <w:pPr>
        <w:keepLines/>
        <w:widowControl w:val="0"/>
        <w:jc w:val="both"/>
        <w:rPr>
          <w:rFonts w:ascii="Tahoma" w:hAnsi="Tahoma" w:cs="Tahoma"/>
        </w:rPr>
      </w:pPr>
    </w:p>
    <w:p w14:paraId="783EACA8" w14:textId="77777777" w:rsidR="00D235DD" w:rsidRPr="00C8579C" w:rsidRDefault="00D235DD" w:rsidP="0027264A">
      <w:pPr>
        <w:keepLines/>
        <w:widowControl w:val="0"/>
        <w:rPr>
          <w:rFonts w:ascii="Tahoma" w:hAnsi="Tahoma" w:cs="Tahoma"/>
        </w:rPr>
      </w:pPr>
    </w:p>
    <w:p w14:paraId="1772AF88" w14:textId="77777777" w:rsidR="00D235DD" w:rsidRPr="00D43D7D" w:rsidRDefault="00D235DD" w:rsidP="0027264A">
      <w:pPr>
        <w:keepLines/>
        <w:widowControl w:val="0"/>
        <w:numPr>
          <w:ilvl w:val="1"/>
          <w:numId w:val="44"/>
        </w:numPr>
        <w:tabs>
          <w:tab w:val="clear" w:pos="1440"/>
        </w:tabs>
        <w:ind w:left="426" w:hanging="426"/>
        <w:jc w:val="center"/>
        <w:rPr>
          <w:rFonts w:ascii="Tahoma" w:hAnsi="Tahoma" w:cs="Tahoma"/>
          <w:color w:val="000000"/>
        </w:rPr>
      </w:pPr>
      <w:r w:rsidRPr="00D43D7D">
        <w:rPr>
          <w:rFonts w:ascii="Tahoma" w:hAnsi="Tahoma" w:cs="Tahoma"/>
          <w:color w:val="000000"/>
        </w:rPr>
        <w:t>člen</w:t>
      </w:r>
    </w:p>
    <w:p w14:paraId="25C4A9AF" w14:textId="77777777" w:rsidR="00D235DD" w:rsidRPr="00C8579C" w:rsidRDefault="00D235DD" w:rsidP="0027264A">
      <w:pPr>
        <w:keepLines/>
        <w:widowControl w:val="0"/>
        <w:ind w:left="360"/>
        <w:rPr>
          <w:rFonts w:ascii="Tahoma" w:hAnsi="Tahoma" w:cs="Tahoma"/>
        </w:rPr>
      </w:pPr>
    </w:p>
    <w:p w14:paraId="04AE57AC" w14:textId="77777777" w:rsidR="00D235DD" w:rsidRPr="00C8579C" w:rsidRDefault="00D235DD" w:rsidP="0027264A">
      <w:pPr>
        <w:keepLines/>
        <w:widowControl w:val="0"/>
        <w:tabs>
          <w:tab w:val="left" w:pos="1134"/>
          <w:tab w:val="left" w:pos="4820"/>
        </w:tabs>
        <w:jc w:val="both"/>
        <w:rPr>
          <w:rFonts w:ascii="Tahoma" w:hAnsi="Tahoma" w:cs="Tahoma"/>
        </w:rPr>
      </w:pPr>
      <w:r w:rsidRPr="00C8579C">
        <w:rPr>
          <w:rFonts w:ascii="Tahoma" w:hAnsi="Tahoma" w:cs="Tahoma"/>
        </w:rPr>
        <w:t>Okvirni sporazum je sestavljen in podpisan v petih (5) enakih izvodih, od katerih prejme naročnik tri (3) izvode in izvajalec dva (2) izvoda.</w:t>
      </w:r>
    </w:p>
    <w:p w14:paraId="2F6624B2" w14:textId="77777777" w:rsidR="00D235DD" w:rsidRPr="00C8579C" w:rsidRDefault="00D235DD" w:rsidP="0027264A">
      <w:pPr>
        <w:keepLines/>
        <w:widowControl w:val="0"/>
        <w:tabs>
          <w:tab w:val="left" w:pos="1134"/>
          <w:tab w:val="left" w:pos="4820"/>
        </w:tabs>
        <w:jc w:val="both"/>
        <w:rPr>
          <w:rFonts w:ascii="Tahoma" w:hAnsi="Tahoma" w:cs="Tahoma"/>
        </w:rPr>
      </w:pPr>
    </w:p>
    <w:p w14:paraId="7C9A97E1" w14:textId="77777777" w:rsidR="00D235DD" w:rsidRPr="00C8579C" w:rsidRDefault="00D235DD" w:rsidP="0027264A">
      <w:pPr>
        <w:keepLines/>
        <w:widowControl w:val="0"/>
        <w:tabs>
          <w:tab w:val="left" w:pos="1134"/>
          <w:tab w:val="left" w:pos="4820"/>
        </w:tabs>
        <w:rPr>
          <w:rFonts w:ascii="Tahoma" w:hAnsi="Tahoma" w:cs="Tahoma"/>
        </w:rPr>
      </w:pPr>
      <w:r w:rsidRPr="00C8579C">
        <w:rPr>
          <w:rFonts w:ascii="Tahoma" w:hAnsi="Tahoma" w:cs="Tahoma"/>
        </w:rPr>
        <w:t xml:space="preserve">Ljubljana, </w:t>
      </w:r>
      <w:r>
        <w:rPr>
          <w:rFonts w:ascii="Tahoma" w:hAnsi="Tahoma" w:cs="Tahoma"/>
        </w:rPr>
        <w:t xml:space="preserve">dne </w:t>
      </w:r>
      <w:r>
        <w:rPr>
          <w:rFonts w:ascii="Tahoma" w:hAnsi="Tahoma" w:cs="Tahoma"/>
        </w:rPr>
        <w:tab/>
      </w:r>
      <w:r>
        <w:rPr>
          <w:rFonts w:ascii="Tahoma" w:hAnsi="Tahoma" w:cs="Tahoma"/>
        </w:rPr>
        <w:tab/>
      </w:r>
      <w:r>
        <w:rPr>
          <w:rFonts w:ascii="Tahoma" w:hAnsi="Tahoma" w:cs="Tahoma"/>
        </w:rPr>
        <w:tab/>
        <w:t>Kraj, datum</w:t>
      </w:r>
    </w:p>
    <w:p w14:paraId="51C17D10" w14:textId="77777777" w:rsidR="00D235DD" w:rsidRPr="00C8579C" w:rsidRDefault="00D235DD" w:rsidP="0027264A">
      <w:pPr>
        <w:keepLines/>
        <w:widowControl w:val="0"/>
        <w:tabs>
          <w:tab w:val="left" w:pos="4820"/>
        </w:tabs>
        <w:rPr>
          <w:rFonts w:ascii="Tahoma" w:hAnsi="Tahoma" w:cs="Tahoma"/>
        </w:rPr>
      </w:pPr>
    </w:p>
    <w:p w14:paraId="06E79F11" w14:textId="77777777" w:rsidR="00D235DD" w:rsidRPr="0058423D" w:rsidRDefault="00D235DD" w:rsidP="0027264A">
      <w:pPr>
        <w:keepLines/>
        <w:widowControl w:val="0"/>
        <w:tabs>
          <w:tab w:val="left" w:pos="4820"/>
        </w:tabs>
        <w:rPr>
          <w:rFonts w:ascii="Tahoma" w:hAnsi="Tahoma" w:cs="Tahoma"/>
          <w:b/>
        </w:rPr>
      </w:pPr>
      <w:r w:rsidRPr="0058423D">
        <w:rPr>
          <w:rFonts w:ascii="Tahoma" w:hAnsi="Tahoma" w:cs="Tahoma"/>
          <w:b/>
        </w:rPr>
        <w:t>NAROČNIK:</w:t>
      </w:r>
      <w:r w:rsidRPr="0058423D">
        <w:rPr>
          <w:rFonts w:ascii="Tahoma" w:hAnsi="Tahoma" w:cs="Tahoma"/>
          <w:b/>
        </w:rPr>
        <w:tab/>
      </w:r>
      <w:r w:rsidRPr="0058423D">
        <w:rPr>
          <w:rFonts w:ascii="Tahoma" w:hAnsi="Tahoma" w:cs="Tahoma"/>
          <w:b/>
        </w:rPr>
        <w:tab/>
      </w:r>
      <w:r w:rsidRPr="0058423D">
        <w:rPr>
          <w:rFonts w:ascii="Tahoma" w:hAnsi="Tahoma" w:cs="Tahoma"/>
          <w:b/>
        </w:rPr>
        <w:tab/>
        <w:t>IZVAJALEC:</w:t>
      </w:r>
      <w:r>
        <w:rPr>
          <w:rFonts w:ascii="Tahoma" w:hAnsi="Tahoma" w:cs="Tahoma"/>
          <w:b/>
        </w:rPr>
        <w:t xml:space="preserve"> </w:t>
      </w:r>
    </w:p>
    <w:p w14:paraId="7ECDF0E4" w14:textId="77777777" w:rsidR="00D235DD" w:rsidRDefault="00D235DD" w:rsidP="0027264A">
      <w:pPr>
        <w:keepLines/>
        <w:widowControl w:val="0"/>
        <w:tabs>
          <w:tab w:val="left" w:pos="4962"/>
        </w:tabs>
        <w:ind w:right="-851"/>
        <w:jc w:val="both"/>
        <w:rPr>
          <w:rFonts w:ascii="Tahoma" w:hAnsi="Tahoma" w:cs="Tahoma"/>
        </w:rPr>
      </w:pPr>
      <w:r>
        <w:rPr>
          <w:rFonts w:ascii="Tahoma" w:hAnsi="Tahoma" w:cs="Tahoma"/>
        </w:rPr>
        <w:t xml:space="preserve">Žale Javno podjetje, d.o.o.                                                     </w:t>
      </w:r>
    </w:p>
    <w:p w14:paraId="3D9F50FE" w14:textId="77777777" w:rsidR="00D235DD" w:rsidRPr="00C80794" w:rsidRDefault="00D235DD" w:rsidP="0027264A">
      <w:pPr>
        <w:keepLines/>
        <w:widowControl w:val="0"/>
        <w:tabs>
          <w:tab w:val="left" w:pos="4962"/>
        </w:tabs>
        <w:ind w:right="-851"/>
        <w:jc w:val="both"/>
        <w:rPr>
          <w:rFonts w:ascii="Tahoma" w:hAnsi="Tahoma" w:cs="Tahoma"/>
        </w:rPr>
      </w:pPr>
      <w:r w:rsidRPr="00C80794">
        <w:rPr>
          <w:rFonts w:ascii="Tahoma" w:hAnsi="Tahoma" w:cs="Tahoma"/>
        </w:rPr>
        <w:tab/>
      </w:r>
      <w:r w:rsidRPr="00C80794">
        <w:rPr>
          <w:rFonts w:ascii="Tahoma" w:hAnsi="Tahoma" w:cs="Tahoma"/>
        </w:rPr>
        <w:tab/>
      </w:r>
      <w:r w:rsidRPr="00C80794">
        <w:rPr>
          <w:rFonts w:ascii="Tahoma" w:hAnsi="Tahoma" w:cs="Tahoma"/>
        </w:rPr>
        <w:tab/>
      </w:r>
      <w:r w:rsidRPr="00C80794">
        <w:rPr>
          <w:rFonts w:ascii="Tahoma" w:hAnsi="Tahoma" w:cs="Tahoma"/>
        </w:rPr>
        <w:tab/>
      </w:r>
      <w:r w:rsidRPr="00C80794">
        <w:rPr>
          <w:rFonts w:ascii="Tahoma" w:hAnsi="Tahoma" w:cs="Tahoma"/>
        </w:rPr>
        <w:tab/>
      </w:r>
      <w:r w:rsidRPr="00C80794">
        <w:rPr>
          <w:rFonts w:ascii="Tahoma" w:hAnsi="Tahoma" w:cs="Tahoma"/>
        </w:rPr>
        <w:tab/>
      </w:r>
    </w:p>
    <w:p w14:paraId="23F2E4FC" w14:textId="77777777" w:rsidR="00D235DD" w:rsidRDefault="00D235DD" w:rsidP="0027264A">
      <w:pPr>
        <w:keepLines/>
        <w:widowControl w:val="0"/>
        <w:tabs>
          <w:tab w:val="left" w:pos="4962"/>
        </w:tabs>
        <w:ind w:right="-851"/>
        <w:jc w:val="both"/>
        <w:rPr>
          <w:rFonts w:ascii="Tahoma" w:hAnsi="Tahoma" w:cs="Tahoma"/>
          <w:b/>
        </w:rPr>
      </w:pPr>
      <w:r w:rsidRPr="00C80794">
        <w:rPr>
          <w:rFonts w:ascii="Tahoma" w:hAnsi="Tahoma" w:cs="Tahoma"/>
          <w:b/>
        </w:rPr>
        <w:t xml:space="preserve">Direktor: </w:t>
      </w:r>
      <w:r>
        <w:rPr>
          <w:rFonts w:ascii="Tahoma" w:hAnsi="Tahoma" w:cs="Tahoma"/>
          <w:b/>
        </w:rPr>
        <w:t xml:space="preserve">                                                                                Direktor:</w:t>
      </w:r>
    </w:p>
    <w:p w14:paraId="384760AD" w14:textId="77777777" w:rsidR="00D235DD" w:rsidRDefault="00D235DD" w:rsidP="0027264A">
      <w:pPr>
        <w:keepLines/>
        <w:widowControl w:val="0"/>
        <w:tabs>
          <w:tab w:val="left" w:pos="4962"/>
        </w:tabs>
        <w:ind w:right="-851"/>
        <w:jc w:val="both"/>
        <w:rPr>
          <w:rFonts w:ascii="Tahoma" w:hAnsi="Tahoma" w:cs="Tahoma"/>
        </w:rPr>
      </w:pPr>
      <w:r>
        <w:rPr>
          <w:rFonts w:ascii="Tahoma" w:hAnsi="Tahoma" w:cs="Tahoma"/>
        </w:rPr>
        <w:t xml:space="preserve">mag. Robert MARTINČIČ                                                       </w:t>
      </w:r>
    </w:p>
    <w:p w14:paraId="2554B17A" w14:textId="77777777" w:rsidR="00D235DD" w:rsidRDefault="00D235DD" w:rsidP="0027264A">
      <w:pPr>
        <w:keepLines/>
        <w:widowControl w:val="0"/>
        <w:tabs>
          <w:tab w:val="left" w:pos="4962"/>
        </w:tabs>
        <w:ind w:right="-851"/>
        <w:jc w:val="both"/>
        <w:rPr>
          <w:rFonts w:ascii="Tahoma" w:hAnsi="Tahoma" w:cs="Tahoma"/>
        </w:rPr>
      </w:pPr>
    </w:p>
    <w:p w14:paraId="3D296CFD" w14:textId="77777777" w:rsidR="00D235DD" w:rsidRDefault="00D235DD" w:rsidP="0027264A">
      <w:pPr>
        <w:keepLines/>
        <w:widowControl w:val="0"/>
        <w:tabs>
          <w:tab w:val="left" w:pos="4962"/>
        </w:tabs>
        <w:ind w:right="-851"/>
        <w:jc w:val="both"/>
        <w:rPr>
          <w:rFonts w:ascii="Tahoma" w:hAnsi="Tahoma" w:cs="Tahoma"/>
        </w:rPr>
      </w:pPr>
    </w:p>
    <w:p w14:paraId="7946ED50" w14:textId="77777777" w:rsidR="00D235DD" w:rsidRDefault="00D235DD" w:rsidP="00D235DD">
      <w:pPr>
        <w:keepNext/>
        <w:keepLines/>
        <w:rPr>
          <w:rFonts w:ascii="Tahoma" w:hAnsi="Tahoma" w:cs="Tahoma"/>
        </w:rPr>
      </w:pPr>
    </w:p>
    <w:p w14:paraId="310B1A3D" w14:textId="77777777" w:rsidR="00D235DD" w:rsidRDefault="00D235DD" w:rsidP="00CF506E">
      <w:pPr>
        <w:keepLines/>
        <w:widowControl w:val="0"/>
        <w:spacing w:line="276" w:lineRule="auto"/>
        <w:rPr>
          <w:rFonts w:ascii="Tahoma" w:hAnsi="Tahoma" w:cs="Tahoma"/>
          <w:sz w:val="18"/>
          <w:szCs w:val="18"/>
        </w:rPr>
      </w:pPr>
    </w:p>
    <w:p w14:paraId="11FA5986" w14:textId="77777777" w:rsidR="00A968F3" w:rsidRDefault="00A968F3" w:rsidP="00A968F3">
      <w:pPr>
        <w:tabs>
          <w:tab w:val="left" w:pos="4962"/>
        </w:tabs>
        <w:ind w:right="-851"/>
        <w:jc w:val="both"/>
        <w:rPr>
          <w:rFonts w:ascii="Tahoma" w:hAnsi="Tahoma" w:cs="Tahoma"/>
        </w:rPr>
      </w:pPr>
    </w:p>
    <w:p w14:paraId="4C492878" w14:textId="77777777" w:rsidR="00A968F3" w:rsidRDefault="00A968F3" w:rsidP="00A968F3">
      <w:pPr>
        <w:tabs>
          <w:tab w:val="left" w:pos="4962"/>
        </w:tabs>
        <w:ind w:right="-851"/>
        <w:jc w:val="both"/>
        <w:rPr>
          <w:rFonts w:ascii="Tahoma" w:hAnsi="Tahoma" w:cs="Tahoma"/>
        </w:rPr>
      </w:pPr>
    </w:p>
    <w:p w14:paraId="2DA265AD" w14:textId="77777777" w:rsidR="00A968F3" w:rsidRDefault="00A968F3" w:rsidP="00A968F3">
      <w:pPr>
        <w:keepNext/>
        <w:keepLines/>
        <w:rPr>
          <w:rFonts w:ascii="Tahoma" w:hAnsi="Tahoma" w:cs="Tahoma"/>
        </w:rPr>
      </w:pPr>
    </w:p>
    <w:p w14:paraId="4A236EC5" w14:textId="77777777" w:rsidR="00EB50FD" w:rsidRDefault="00EB50FD" w:rsidP="00CF506E">
      <w:pPr>
        <w:rPr>
          <w:ins w:id="12" w:author="Tina Bregar" w:date="2023-07-12T18:20:00Z"/>
          <w:rFonts w:ascii="Tahoma" w:hAnsi="Tahoma" w:cs="Tahoma"/>
        </w:rPr>
      </w:pPr>
    </w:p>
    <w:tbl>
      <w:tblPr>
        <w:tblW w:w="949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339"/>
        <w:gridCol w:w="993"/>
        <w:gridCol w:w="567"/>
      </w:tblGrid>
      <w:tr w:rsidR="007C70A1" w:rsidRPr="00076910" w14:paraId="6E2DE913" w14:textId="77777777" w:rsidTr="00C4465E">
        <w:tc>
          <w:tcPr>
            <w:tcW w:w="599" w:type="dxa"/>
            <w:tcBorders>
              <w:right w:val="nil"/>
            </w:tcBorders>
          </w:tcPr>
          <w:p w14:paraId="4C5D5C00" w14:textId="77777777" w:rsidR="007C70A1" w:rsidRPr="00076910" w:rsidRDefault="00935376" w:rsidP="00B11E1B">
            <w:pPr>
              <w:keepNext/>
              <w:widowControl w:val="0"/>
              <w:jc w:val="both"/>
              <w:rPr>
                <w:rFonts w:ascii="Tahoma" w:hAnsi="Tahoma" w:cs="Tahoma"/>
              </w:rPr>
            </w:pPr>
            <w:r w:rsidRPr="00076910">
              <w:rPr>
                <w:rFonts w:ascii="Tahoma" w:hAnsi="Tahoma" w:cs="Tahoma"/>
                <w:b/>
                <w:bCs/>
                <w:sz w:val="22"/>
                <w:szCs w:val="22"/>
              </w:rPr>
              <w:lastRenderedPageBreak/>
              <w:br w:type="page"/>
            </w:r>
            <w:r w:rsidR="00C4465E" w:rsidRPr="00076910">
              <w:rPr>
                <w:rFonts w:ascii="Tahoma" w:hAnsi="Tahoma" w:cs="Tahoma"/>
              </w:rPr>
              <w:t xml:space="preserve"> </w:t>
            </w:r>
            <w:r w:rsidR="00E81E01" w:rsidRPr="00076910">
              <w:rPr>
                <w:rFonts w:ascii="Tahoma" w:hAnsi="Tahoma" w:cs="Tahoma"/>
              </w:rPr>
              <w:br w:type="page"/>
            </w:r>
            <w:r w:rsidR="00C765A2" w:rsidRPr="00076910">
              <w:rPr>
                <w:rFonts w:ascii="Tahoma" w:hAnsi="Tahoma" w:cs="Tahoma"/>
              </w:rPr>
              <w:br w:type="page"/>
            </w:r>
            <w:r w:rsidR="00BB593C" w:rsidRPr="00076910">
              <w:rPr>
                <w:rFonts w:ascii="Tahoma" w:hAnsi="Tahoma" w:cs="Tahoma"/>
              </w:rPr>
              <w:br w:type="page"/>
            </w:r>
            <w:r w:rsidR="00BB593C" w:rsidRPr="00076910">
              <w:br w:type="page"/>
            </w:r>
            <w:r w:rsidR="00BB593C" w:rsidRPr="00076910">
              <w:br w:type="page"/>
            </w:r>
            <w:r w:rsidR="00FF69E9" w:rsidRPr="00076910">
              <w:br w:type="page"/>
            </w:r>
          </w:p>
        </w:tc>
        <w:tc>
          <w:tcPr>
            <w:tcW w:w="7339" w:type="dxa"/>
            <w:tcBorders>
              <w:left w:val="nil"/>
            </w:tcBorders>
            <w:vAlign w:val="bottom"/>
          </w:tcPr>
          <w:p w14:paraId="349F3D13" w14:textId="77777777" w:rsidR="007C70A1" w:rsidRPr="00076910" w:rsidRDefault="00347017" w:rsidP="00B11E1B">
            <w:pPr>
              <w:keepNext/>
              <w:widowControl w:val="0"/>
              <w:jc w:val="both"/>
              <w:rPr>
                <w:rFonts w:ascii="Tahoma" w:hAnsi="Tahoma" w:cs="Tahoma"/>
              </w:rPr>
            </w:pPr>
            <w:r w:rsidRPr="007A3C66">
              <w:rPr>
                <w:rFonts w:ascii="Tahoma" w:hAnsi="Tahoma" w:cs="Tahoma"/>
              </w:rPr>
              <w:t xml:space="preserve">POVZETEK </w:t>
            </w:r>
            <w:r w:rsidR="0097556E" w:rsidRPr="007A3C66">
              <w:rPr>
                <w:rFonts w:ascii="Tahoma" w:hAnsi="Tahoma" w:cs="Tahoma"/>
              </w:rPr>
              <w:t>PREDRAČUNA</w:t>
            </w:r>
            <w:r w:rsidR="00E14E2A" w:rsidRPr="007A3C66">
              <w:rPr>
                <w:rFonts w:ascii="Tahoma" w:hAnsi="Tahoma" w:cs="Tahoma"/>
              </w:rPr>
              <w:t xml:space="preserve"> - </w:t>
            </w:r>
            <w:r w:rsidR="0097556E" w:rsidRPr="007A3C66">
              <w:rPr>
                <w:rFonts w:ascii="Tahoma" w:hAnsi="Tahoma" w:cs="Tahoma"/>
              </w:rPr>
              <w:t>PONUDBA</w:t>
            </w:r>
          </w:p>
        </w:tc>
        <w:tc>
          <w:tcPr>
            <w:tcW w:w="993" w:type="dxa"/>
            <w:tcBorders>
              <w:right w:val="nil"/>
            </w:tcBorders>
          </w:tcPr>
          <w:p w14:paraId="5BF6C9E8" w14:textId="77777777" w:rsidR="007C70A1" w:rsidRPr="00076910" w:rsidRDefault="007C70A1" w:rsidP="00B11E1B">
            <w:pPr>
              <w:keepNext/>
              <w:widowControl w:val="0"/>
              <w:jc w:val="both"/>
              <w:rPr>
                <w:rFonts w:ascii="Tahoma" w:hAnsi="Tahoma" w:cs="Tahoma"/>
                <w:b/>
                <w:strike/>
              </w:rPr>
            </w:pPr>
          </w:p>
        </w:tc>
        <w:tc>
          <w:tcPr>
            <w:tcW w:w="567" w:type="dxa"/>
            <w:tcBorders>
              <w:left w:val="nil"/>
            </w:tcBorders>
          </w:tcPr>
          <w:p w14:paraId="25ACB87A" w14:textId="77777777" w:rsidR="007C70A1" w:rsidRPr="00076910" w:rsidRDefault="007C70A1" w:rsidP="00B11E1B">
            <w:pPr>
              <w:keepNext/>
              <w:widowControl w:val="0"/>
              <w:jc w:val="both"/>
              <w:rPr>
                <w:rFonts w:ascii="Tahoma" w:hAnsi="Tahoma" w:cs="Tahoma"/>
                <w:b/>
                <w:i/>
                <w:strike/>
              </w:rPr>
            </w:pPr>
          </w:p>
        </w:tc>
      </w:tr>
    </w:tbl>
    <w:p w14:paraId="7253660D" w14:textId="77777777" w:rsidR="00BB593C" w:rsidRPr="00076910" w:rsidRDefault="00BB593C" w:rsidP="00B11E1B">
      <w:pPr>
        <w:keepNext/>
        <w:widowControl w:val="0"/>
        <w:jc w:val="both"/>
        <w:rPr>
          <w:rFonts w:ascii="Tahoma" w:hAnsi="Tahoma" w:cs="Tahoma"/>
          <w:b/>
        </w:rPr>
      </w:pPr>
    </w:p>
    <w:p w14:paraId="047EED26" w14:textId="77777777" w:rsidR="000566F5" w:rsidRPr="00076910" w:rsidRDefault="00696920" w:rsidP="00B51090">
      <w:pPr>
        <w:keepLines/>
        <w:widowControl w:val="0"/>
        <w:jc w:val="both"/>
        <w:rPr>
          <w:rFonts w:ascii="Tahoma" w:hAnsi="Tahoma" w:cs="Tahoma"/>
          <w:b/>
          <w:bCs/>
        </w:rPr>
      </w:pPr>
      <w:r w:rsidRPr="00076910">
        <w:rPr>
          <w:rFonts w:ascii="Tahoma" w:hAnsi="Tahoma" w:cs="Tahoma"/>
          <w:b/>
          <w:bCs/>
        </w:rPr>
        <w:t>POVZETEK PREDRAČUNA/</w:t>
      </w:r>
      <w:r w:rsidR="002F223F" w:rsidRPr="00076910">
        <w:rPr>
          <w:rFonts w:ascii="Tahoma" w:hAnsi="Tahoma" w:cs="Tahoma"/>
          <w:b/>
          <w:bCs/>
        </w:rPr>
        <w:t>PONUDBA št. ____________ z dne ___________</w:t>
      </w:r>
      <w:r w:rsidR="00772396" w:rsidRPr="00076910">
        <w:rPr>
          <w:rFonts w:ascii="Tahoma" w:hAnsi="Tahoma" w:cs="Tahoma"/>
          <w:b/>
          <w:bCs/>
        </w:rPr>
        <w:t xml:space="preserve"> </w:t>
      </w:r>
    </w:p>
    <w:p w14:paraId="145C77FD" w14:textId="77777777" w:rsidR="00772396" w:rsidRPr="00076910" w:rsidRDefault="00772396" w:rsidP="00B51090">
      <w:pPr>
        <w:keepLines/>
        <w:widowControl w:val="0"/>
        <w:jc w:val="both"/>
        <w:rPr>
          <w:rFonts w:ascii="Tahoma" w:hAnsi="Tahoma" w:cs="Tahoma"/>
          <w:b/>
          <w:bCs/>
        </w:rPr>
      </w:pPr>
    </w:p>
    <w:p w14:paraId="3A73ECB1" w14:textId="77777777" w:rsidR="00AC0FF6" w:rsidRPr="00076910" w:rsidRDefault="00AC0FF6" w:rsidP="00B51090">
      <w:pPr>
        <w:keepLines/>
        <w:widowControl w:val="0"/>
        <w:jc w:val="both"/>
        <w:rPr>
          <w:rFonts w:ascii="Tahoma" w:hAnsi="Tahoma" w:cs="Tahoma"/>
          <w:b/>
          <w:bCs/>
        </w:rPr>
      </w:pPr>
    </w:p>
    <w:p w14:paraId="0C4C1C98" w14:textId="77777777" w:rsidR="001425E3" w:rsidRPr="00076910" w:rsidRDefault="001425E3" w:rsidP="00B51090">
      <w:pPr>
        <w:keepLines/>
        <w:widowControl w:val="0"/>
        <w:ind w:left="1080" w:hanging="1080"/>
        <w:jc w:val="both"/>
        <w:rPr>
          <w:rFonts w:ascii="Tahoma" w:hAnsi="Tahoma" w:cs="Tahoma"/>
          <w:b/>
        </w:rPr>
      </w:pPr>
      <w:r w:rsidRPr="00076910">
        <w:rPr>
          <w:rFonts w:ascii="Tahoma" w:hAnsi="Tahoma" w:cs="Tahoma"/>
        </w:rPr>
        <w:t>Ponudbo oddajamo (označite):</w:t>
      </w:r>
    </w:p>
    <w:tbl>
      <w:tblPr>
        <w:tblW w:w="0" w:type="auto"/>
        <w:tblInd w:w="108" w:type="dxa"/>
        <w:tblLook w:val="04A0" w:firstRow="1" w:lastRow="0" w:firstColumn="1" w:lastColumn="0" w:noHBand="0" w:noVBand="1"/>
      </w:tblPr>
      <w:tblGrid>
        <w:gridCol w:w="1847"/>
        <w:gridCol w:w="2274"/>
        <w:gridCol w:w="2131"/>
        <w:gridCol w:w="2985"/>
      </w:tblGrid>
      <w:tr w:rsidR="001425E3" w:rsidRPr="00076910" w14:paraId="1B5FC397" w14:textId="77777777" w:rsidTr="0076694D">
        <w:trPr>
          <w:trHeight w:val="640"/>
        </w:trPr>
        <w:tc>
          <w:tcPr>
            <w:tcW w:w="1847" w:type="dxa"/>
          </w:tcPr>
          <w:p w14:paraId="5EF1A1F9" w14:textId="77777777" w:rsidR="001425E3" w:rsidRPr="00076910" w:rsidRDefault="001425E3" w:rsidP="00B51090">
            <w:pPr>
              <w:keepLines/>
              <w:widowControl w:val="0"/>
              <w:numPr>
                <w:ilvl w:val="0"/>
                <w:numId w:val="11"/>
              </w:numPr>
              <w:spacing w:after="200" w:line="276" w:lineRule="auto"/>
              <w:ind w:left="318" w:hanging="426"/>
              <w:jc w:val="both"/>
              <w:rPr>
                <w:rFonts w:ascii="Tahoma" w:eastAsia="Calibri" w:hAnsi="Tahoma" w:cs="Tahoma"/>
                <w:b/>
                <w:lang w:eastAsia="en-US"/>
              </w:rPr>
            </w:pPr>
            <w:r w:rsidRPr="00076910">
              <w:rPr>
                <w:rFonts w:ascii="Tahoma" w:eastAsia="Calibri" w:hAnsi="Tahoma" w:cs="Tahoma"/>
                <w:lang w:eastAsia="en-US"/>
              </w:rPr>
              <w:t>samostojno</w:t>
            </w:r>
          </w:p>
        </w:tc>
        <w:tc>
          <w:tcPr>
            <w:tcW w:w="2274" w:type="dxa"/>
          </w:tcPr>
          <w:p w14:paraId="76DFB47B" w14:textId="77777777" w:rsidR="001425E3" w:rsidRPr="00076910" w:rsidRDefault="001425E3" w:rsidP="00B51090">
            <w:pPr>
              <w:keepLines/>
              <w:widowControl w:val="0"/>
              <w:numPr>
                <w:ilvl w:val="0"/>
                <w:numId w:val="11"/>
              </w:numPr>
              <w:spacing w:after="200" w:line="276" w:lineRule="auto"/>
              <w:ind w:left="459"/>
              <w:jc w:val="both"/>
              <w:rPr>
                <w:rFonts w:ascii="Tahoma" w:eastAsia="Calibri" w:hAnsi="Tahoma" w:cs="Tahoma"/>
                <w:b/>
                <w:lang w:eastAsia="en-US"/>
              </w:rPr>
            </w:pPr>
            <w:r w:rsidRPr="00076910">
              <w:rPr>
                <w:rFonts w:ascii="Tahoma" w:eastAsia="Calibri" w:hAnsi="Tahoma" w:cs="Tahoma"/>
                <w:lang w:eastAsia="en-US"/>
              </w:rPr>
              <w:t>skupna ponudba</w:t>
            </w:r>
          </w:p>
        </w:tc>
        <w:tc>
          <w:tcPr>
            <w:tcW w:w="2131" w:type="dxa"/>
          </w:tcPr>
          <w:p w14:paraId="7F1BC984" w14:textId="77777777" w:rsidR="001425E3" w:rsidRPr="00076910" w:rsidRDefault="001425E3" w:rsidP="00B51090">
            <w:pPr>
              <w:keepLines/>
              <w:widowControl w:val="0"/>
              <w:numPr>
                <w:ilvl w:val="0"/>
                <w:numId w:val="11"/>
              </w:numPr>
              <w:spacing w:after="200" w:line="276" w:lineRule="auto"/>
              <w:ind w:left="459"/>
              <w:jc w:val="both"/>
              <w:rPr>
                <w:rFonts w:ascii="Tahoma" w:eastAsia="Calibri" w:hAnsi="Tahoma" w:cs="Tahoma"/>
                <w:b/>
                <w:lang w:eastAsia="en-US"/>
              </w:rPr>
            </w:pPr>
            <w:r w:rsidRPr="00076910">
              <w:rPr>
                <w:rFonts w:ascii="Tahoma" w:eastAsia="Calibri" w:hAnsi="Tahoma" w:cs="Tahoma"/>
                <w:lang w:eastAsia="en-US"/>
              </w:rPr>
              <w:t>s podizvajalci</w:t>
            </w:r>
          </w:p>
        </w:tc>
        <w:tc>
          <w:tcPr>
            <w:tcW w:w="2985" w:type="dxa"/>
          </w:tcPr>
          <w:p w14:paraId="680ED073" w14:textId="77777777" w:rsidR="001425E3" w:rsidRPr="00076910" w:rsidRDefault="001425E3" w:rsidP="00B51090">
            <w:pPr>
              <w:keepLines/>
              <w:widowControl w:val="0"/>
              <w:numPr>
                <w:ilvl w:val="0"/>
                <w:numId w:val="11"/>
              </w:numPr>
              <w:spacing w:after="200" w:line="276" w:lineRule="auto"/>
              <w:ind w:left="459"/>
              <w:jc w:val="both"/>
              <w:rPr>
                <w:rFonts w:ascii="Tahoma" w:eastAsia="Calibri" w:hAnsi="Tahoma" w:cs="Tahoma"/>
                <w:lang w:eastAsia="en-US"/>
              </w:rPr>
            </w:pPr>
            <w:r w:rsidRPr="00076910">
              <w:rPr>
                <w:rFonts w:ascii="Tahoma" w:eastAsia="Calibri" w:hAnsi="Tahoma" w:cs="Tahoma"/>
                <w:lang w:eastAsia="en-US"/>
              </w:rPr>
              <w:t>z uporabo zmogljivosti drugih subjektov</w:t>
            </w:r>
          </w:p>
        </w:tc>
      </w:tr>
    </w:tbl>
    <w:p w14:paraId="43DF3C57" w14:textId="77777777" w:rsidR="00C018DD" w:rsidRPr="00076910" w:rsidRDefault="0076694D" w:rsidP="00B51090">
      <w:pPr>
        <w:keepLines/>
        <w:widowControl w:val="0"/>
        <w:jc w:val="both"/>
        <w:rPr>
          <w:rFonts w:ascii="Tahoma" w:hAnsi="Tahoma" w:cs="Tahoma"/>
          <w:bCs/>
        </w:rPr>
      </w:pPr>
      <w:r w:rsidRPr="00076910">
        <w:rPr>
          <w:rFonts w:ascii="Tahoma" w:hAnsi="Tahoma" w:cs="Tahoma"/>
          <w:bCs/>
        </w:rPr>
        <w:t>Št</w:t>
      </w:r>
      <w:r w:rsidR="002532A6" w:rsidRPr="00076910">
        <w:rPr>
          <w:rFonts w:ascii="Tahoma" w:hAnsi="Tahoma" w:cs="Tahoma"/>
          <w:bCs/>
        </w:rPr>
        <w:t xml:space="preserve"> javnega naročila: </w:t>
      </w:r>
      <w:r w:rsidR="00F96802">
        <w:rPr>
          <w:rFonts w:ascii="Tahoma" w:hAnsi="Tahoma" w:cs="Tahoma"/>
          <w:b/>
          <w:bCs/>
        </w:rPr>
        <w:t>ŽALE-22/23</w:t>
      </w:r>
      <w:r w:rsidR="002A5CE0" w:rsidRPr="002A5CE0">
        <w:rPr>
          <w:rFonts w:ascii="Tahoma" w:hAnsi="Tahoma" w:cs="Tahoma"/>
          <w:b/>
          <w:bCs/>
        </w:rPr>
        <w:t xml:space="preserve"> </w:t>
      </w:r>
      <w:r w:rsidR="001B72A2">
        <w:rPr>
          <w:rFonts w:ascii="Tahoma" w:hAnsi="Tahoma" w:cs="Tahoma"/>
          <w:b/>
          <w:bCs/>
        </w:rPr>
        <w:t>Šamotne evidenčne ploščice</w:t>
      </w:r>
      <w:r w:rsidR="00CC28AD" w:rsidRPr="00E125E8">
        <w:rPr>
          <w:rFonts w:ascii="Tahoma" w:hAnsi="Tahoma" w:cs="Tahoma"/>
          <w:b/>
          <w:bCs/>
        </w:rPr>
        <w:t xml:space="preserve"> </w:t>
      </w:r>
    </w:p>
    <w:p w14:paraId="661AB031" w14:textId="77777777" w:rsidR="008B3C98" w:rsidRDefault="008B3C98" w:rsidP="00B51090">
      <w:pPr>
        <w:keepLines/>
        <w:widowControl w:val="0"/>
        <w:jc w:val="both"/>
        <w:rPr>
          <w:rFonts w:ascii="Tahoma" w:hAnsi="Tahoma" w:cs="Tahoma"/>
          <w:bCs/>
        </w:rPr>
      </w:pPr>
    </w:p>
    <w:p w14:paraId="28E638CB" w14:textId="77777777" w:rsidR="000566F5" w:rsidRPr="00076910" w:rsidRDefault="000566F5" w:rsidP="00B51090">
      <w:pPr>
        <w:keepLines/>
        <w:widowControl w:val="0"/>
        <w:numPr>
          <w:ilvl w:val="0"/>
          <w:numId w:val="6"/>
        </w:numPr>
        <w:jc w:val="both"/>
        <w:rPr>
          <w:rFonts w:ascii="Tahoma" w:hAnsi="Tahoma" w:cs="Tahoma"/>
          <w:caps/>
        </w:rPr>
      </w:pPr>
      <w:r w:rsidRPr="00076910">
        <w:rPr>
          <w:rFonts w:ascii="Tahoma" w:hAnsi="Tahoma" w:cs="Tahoma"/>
          <w:caps/>
        </w:rPr>
        <w:t xml:space="preserve">Podatki o ponudniku </w:t>
      </w:r>
    </w:p>
    <w:p w14:paraId="231D9A4A" w14:textId="77777777" w:rsidR="000566F5" w:rsidRPr="00076910" w:rsidRDefault="000566F5" w:rsidP="00B51090">
      <w:pPr>
        <w:keepLines/>
        <w:widowControl w:val="0"/>
        <w:jc w:val="both"/>
        <w:rPr>
          <w:rFonts w:ascii="Tahoma" w:hAnsi="Tahoma" w:cs="Tahoma"/>
        </w:rPr>
      </w:pPr>
    </w:p>
    <w:p w14:paraId="41B4DADB" w14:textId="77777777" w:rsidR="000566F5" w:rsidRPr="00076910" w:rsidRDefault="000566F5" w:rsidP="00B51090">
      <w:pPr>
        <w:keepLines/>
        <w:widowControl w:val="0"/>
        <w:jc w:val="both"/>
        <w:rPr>
          <w:rFonts w:ascii="Tahoma" w:hAnsi="Tahoma" w:cs="Tahoma"/>
        </w:rPr>
      </w:pPr>
      <w:r w:rsidRPr="00076910">
        <w:rPr>
          <w:rFonts w:ascii="Tahoma" w:hAnsi="Tahoma" w:cs="Tahoma"/>
        </w:rPr>
        <w:t>Naziv in naslov ponudnika</w:t>
      </w:r>
      <w:r w:rsidR="002E7048" w:rsidRPr="00076910">
        <w:rPr>
          <w:rFonts w:ascii="Tahoma" w:hAnsi="Tahoma" w:cs="Tahoma"/>
        </w:rPr>
        <w:t>, matična in davčna številka</w:t>
      </w:r>
      <w:r w:rsidRPr="00076910">
        <w:rPr>
          <w:rFonts w:ascii="Tahoma" w:hAnsi="Tahoma" w:cs="Tahoma"/>
        </w:rPr>
        <w:t xml:space="preserve">: </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0566F5" w:rsidRPr="00076910" w14:paraId="0262B69D" w14:textId="77777777" w:rsidTr="005C61E7">
        <w:tc>
          <w:tcPr>
            <w:tcW w:w="9140" w:type="dxa"/>
            <w:tcBorders>
              <w:top w:val="single" w:sz="4" w:space="0" w:color="auto"/>
              <w:left w:val="single" w:sz="4" w:space="0" w:color="auto"/>
              <w:bottom w:val="single" w:sz="4" w:space="0" w:color="auto"/>
              <w:right w:val="single" w:sz="4" w:space="0" w:color="auto"/>
            </w:tcBorders>
          </w:tcPr>
          <w:p w14:paraId="523CD275" w14:textId="77777777" w:rsidR="000566F5" w:rsidRPr="00076910" w:rsidRDefault="000566F5" w:rsidP="00B51090">
            <w:pPr>
              <w:keepLines/>
              <w:widowControl w:val="0"/>
              <w:jc w:val="both"/>
              <w:rPr>
                <w:rFonts w:ascii="Tahoma" w:hAnsi="Tahoma" w:cs="Tahoma"/>
              </w:rPr>
            </w:pPr>
          </w:p>
        </w:tc>
      </w:tr>
      <w:tr w:rsidR="000566F5" w:rsidRPr="00076910" w14:paraId="5FE180FD" w14:textId="77777777" w:rsidTr="005C61E7">
        <w:tc>
          <w:tcPr>
            <w:tcW w:w="9140" w:type="dxa"/>
            <w:tcBorders>
              <w:top w:val="single" w:sz="4" w:space="0" w:color="auto"/>
              <w:left w:val="single" w:sz="4" w:space="0" w:color="auto"/>
              <w:bottom w:val="single" w:sz="4" w:space="0" w:color="auto"/>
              <w:right w:val="single" w:sz="4" w:space="0" w:color="auto"/>
            </w:tcBorders>
          </w:tcPr>
          <w:p w14:paraId="20044BED" w14:textId="77777777" w:rsidR="000566F5" w:rsidRPr="00076910" w:rsidRDefault="000566F5" w:rsidP="00B51090">
            <w:pPr>
              <w:keepLines/>
              <w:widowControl w:val="0"/>
              <w:jc w:val="both"/>
              <w:rPr>
                <w:rFonts w:ascii="Tahoma" w:hAnsi="Tahoma" w:cs="Tahoma"/>
              </w:rPr>
            </w:pPr>
          </w:p>
        </w:tc>
      </w:tr>
    </w:tbl>
    <w:p w14:paraId="691E5C19" w14:textId="77777777" w:rsidR="000566F5" w:rsidRPr="00076910" w:rsidRDefault="000566F5" w:rsidP="00B51090">
      <w:pPr>
        <w:keepLines/>
        <w:widowControl w:val="0"/>
        <w:jc w:val="both"/>
        <w:rPr>
          <w:rFonts w:ascii="Tahoma" w:hAnsi="Tahoma" w:cs="Tahoma"/>
        </w:rPr>
      </w:pPr>
    </w:p>
    <w:p w14:paraId="4CC02464" w14:textId="77777777" w:rsidR="000566F5" w:rsidRPr="00076910" w:rsidRDefault="000566F5" w:rsidP="00B51090">
      <w:pPr>
        <w:keepLines/>
        <w:widowControl w:val="0"/>
        <w:jc w:val="both"/>
        <w:rPr>
          <w:rFonts w:ascii="Tahoma" w:hAnsi="Tahoma" w:cs="Tahoma"/>
        </w:rPr>
      </w:pPr>
      <w:r w:rsidRPr="00076910">
        <w:rPr>
          <w:rFonts w:ascii="Tahoma" w:hAnsi="Tahoma" w:cs="Tahoma"/>
        </w:rPr>
        <w:t>Odgovorna oseba (Podpisnik pogodbe, funkcija, telefon, GSM, e-pošta):</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0566F5" w:rsidRPr="00076910" w14:paraId="0FD46041" w14:textId="77777777" w:rsidTr="005C61E7">
        <w:tc>
          <w:tcPr>
            <w:tcW w:w="9140" w:type="dxa"/>
            <w:tcBorders>
              <w:top w:val="single" w:sz="4" w:space="0" w:color="auto"/>
              <w:left w:val="single" w:sz="4" w:space="0" w:color="auto"/>
              <w:bottom w:val="single" w:sz="4" w:space="0" w:color="auto"/>
              <w:right w:val="single" w:sz="4" w:space="0" w:color="auto"/>
            </w:tcBorders>
          </w:tcPr>
          <w:p w14:paraId="0240ED18" w14:textId="77777777" w:rsidR="000566F5" w:rsidRPr="00076910" w:rsidRDefault="000566F5" w:rsidP="00B51090">
            <w:pPr>
              <w:keepLines/>
              <w:widowControl w:val="0"/>
              <w:jc w:val="both"/>
              <w:rPr>
                <w:rFonts w:ascii="Tahoma" w:hAnsi="Tahoma" w:cs="Tahoma"/>
              </w:rPr>
            </w:pPr>
          </w:p>
        </w:tc>
      </w:tr>
      <w:tr w:rsidR="000566F5" w:rsidRPr="00076910" w14:paraId="1E74B55A" w14:textId="77777777" w:rsidTr="005C61E7">
        <w:tc>
          <w:tcPr>
            <w:tcW w:w="9140" w:type="dxa"/>
            <w:tcBorders>
              <w:top w:val="single" w:sz="4" w:space="0" w:color="auto"/>
              <w:left w:val="single" w:sz="4" w:space="0" w:color="auto"/>
              <w:bottom w:val="single" w:sz="4" w:space="0" w:color="auto"/>
              <w:right w:val="single" w:sz="4" w:space="0" w:color="auto"/>
            </w:tcBorders>
          </w:tcPr>
          <w:p w14:paraId="617D495F" w14:textId="77777777" w:rsidR="000566F5" w:rsidRPr="00076910" w:rsidRDefault="000566F5" w:rsidP="00B51090">
            <w:pPr>
              <w:keepLines/>
              <w:widowControl w:val="0"/>
              <w:jc w:val="both"/>
              <w:rPr>
                <w:rFonts w:ascii="Tahoma" w:hAnsi="Tahoma" w:cs="Tahoma"/>
              </w:rPr>
            </w:pPr>
          </w:p>
        </w:tc>
      </w:tr>
    </w:tbl>
    <w:p w14:paraId="7E5E107D" w14:textId="77777777" w:rsidR="000566F5" w:rsidRPr="00076910" w:rsidRDefault="000566F5" w:rsidP="00B51090">
      <w:pPr>
        <w:keepLines/>
        <w:widowControl w:val="0"/>
        <w:jc w:val="both"/>
        <w:rPr>
          <w:rFonts w:ascii="Tahoma" w:hAnsi="Tahoma" w:cs="Tahoma"/>
        </w:rPr>
      </w:pPr>
    </w:p>
    <w:p w14:paraId="79AB8098" w14:textId="77777777" w:rsidR="000566F5" w:rsidRPr="00076910" w:rsidRDefault="000566F5" w:rsidP="00B51090">
      <w:pPr>
        <w:keepLines/>
        <w:widowControl w:val="0"/>
        <w:jc w:val="both"/>
        <w:rPr>
          <w:rFonts w:ascii="Tahoma" w:hAnsi="Tahoma" w:cs="Tahoma"/>
        </w:rPr>
      </w:pPr>
      <w:r w:rsidRPr="00076910">
        <w:rPr>
          <w:rFonts w:ascii="Tahoma" w:hAnsi="Tahoma" w:cs="Tahoma"/>
        </w:rPr>
        <w:t>Številka transakcijskega računa ponudnika in naziv poslovne banke:</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0566F5" w:rsidRPr="00076910" w14:paraId="6C4C464A" w14:textId="77777777" w:rsidTr="005C61E7">
        <w:tc>
          <w:tcPr>
            <w:tcW w:w="9140" w:type="dxa"/>
            <w:tcBorders>
              <w:top w:val="single" w:sz="4" w:space="0" w:color="auto"/>
              <w:left w:val="single" w:sz="4" w:space="0" w:color="auto"/>
              <w:bottom w:val="single" w:sz="4" w:space="0" w:color="auto"/>
              <w:right w:val="single" w:sz="4" w:space="0" w:color="auto"/>
            </w:tcBorders>
          </w:tcPr>
          <w:p w14:paraId="43714AB8" w14:textId="77777777" w:rsidR="000566F5" w:rsidRPr="00076910" w:rsidRDefault="000566F5" w:rsidP="00B51090">
            <w:pPr>
              <w:keepLines/>
              <w:widowControl w:val="0"/>
              <w:jc w:val="both"/>
              <w:rPr>
                <w:rFonts w:ascii="Tahoma" w:hAnsi="Tahoma" w:cs="Tahoma"/>
              </w:rPr>
            </w:pPr>
          </w:p>
        </w:tc>
      </w:tr>
      <w:tr w:rsidR="000566F5" w:rsidRPr="00076910" w14:paraId="149833AD" w14:textId="77777777" w:rsidTr="005C61E7">
        <w:tc>
          <w:tcPr>
            <w:tcW w:w="9140" w:type="dxa"/>
            <w:tcBorders>
              <w:top w:val="single" w:sz="4" w:space="0" w:color="auto"/>
              <w:left w:val="single" w:sz="4" w:space="0" w:color="auto"/>
              <w:bottom w:val="single" w:sz="4" w:space="0" w:color="auto"/>
              <w:right w:val="single" w:sz="4" w:space="0" w:color="auto"/>
            </w:tcBorders>
          </w:tcPr>
          <w:p w14:paraId="45316FBB" w14:textId="77777777" w:rsidR="000566F5" w:rsidRPr="00076910" w:rsidRDefault="000566F5" w:rsidP="00B51090">
            <w:pPr>
              <w:keepLines/>
              <w:widowControl w:val="0"/>
              <w:jc w:val="both"/>
              <w:rPr>
                <w:rFonts w:ascii="Tahoma" w:hAnsi="Tahoma" w:cs="Tahoma"/>
              </w:rPr>
            </w:pPr>
          </w:p>
        </w:tc>
      </w:tr>
    </w:tbl>
    <w:p w14:paraId="2E03260D" w14:textId="77777777" w:rsidR="000566F5" w:rsidRPr="00076910" w:rsidRDefault="000566F5" w:rsidP="00B51090">
      <w:pPr>
        <w:keepLines/>
        <w:widowControl w:val="0"/>
        <w:jc w:val="both"/>
        <w:rPr>
          <w:rFonts w:ascii="Tahoma" w:hAnsi="Tahoma" w:cs="Tahoma"/>
        </w:rPr>
      </w:pPr>
    </w:p>
    <w:p w14:paraId="49D78F06" w14:textId="77777777" w:rsidR="000566F5" w:rsidRPr="00076910" w:rsidRDefault="000566F5" w:rsidP="00B51090">
      <w:pPr>
        <w:keepLines/>
        <w:widowControl w:val="0"/>
        <w:jc w:val="both"/>
        <w:rPr>
          <w:rFonts w:ascii="Tahoma" w:hAnsi="Tahoma" w:cs="Tahoma"/>
        </w:rPr>
      </w:pPr>
      <w:r w:rsidRPr="00076910">
        <w:rPr>
          <w:rFonts w:ascii="Tahoma" w:hAnsi="Tahoma" w:cs="Tahoma"/>
        </w:rPr>
        <w:t>Kontaktna oseba (Funkcija, telefon, GSM, e-pošta):</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0566F5" w:rsidRPr="00076910" w14:paraId="484D84C6" w14:textId="77777777" w:rsidTr="005C61E7">
        <w:tc>
          <w:tcPr>
            <w:tcW w:w="9140" w:type="dxa"/>
            <w:tcBorders>
              <w:top w:val="single" w:sz="4" w:space="0" w:color="auto"/>
              <w:left w:val="single" w:sz="4" w:space="0" w:color="auto"/>
              <w:bottom w:val="single" w:sz="4" w:space="0" w:color="auto"/>
              <w:right w:val="single" w:sz="4" w:space="0" w:color="auto"/>
            </w:tcBorders>
          </w:tcPr>
          <w:p w14:paraId="6D96ABE6" w14:textId="77777777" w:rsidR="000566F5" w:rsidRPr="00076910" w:rsidRDefault="000566F5" w:rsidP="00B51090">
            <w:pPr>
              <w:keepLines/>
              <w:widowControl w:val="0"/>
              <w:jc w:val="both"/>
              <w:rPr>
                <w:rFonts w:ascii="Tahoma" w:hAnsi="Tahoma" w:cs="Tahoma"/>
              </w:rPr>
            </w:pPr>
          </w:p>
        </w:tc>
      </w:tr>
      <w:tr w:rsidR="000566F5" w:rsidRPr="00076910" w14:paraId="45CABF4E" w14:textId="77777777" w:rsidTr="005C61E7">
        <w:tc>
          <w:tcPr>
            <w:tcW w:w="9140" w:type="dxa"/>
            <w:tcBorders>
              <w:top w:val="single" w:sz="4" w:space="0" w:color="auto"/>
              <w:left w:val="single" w:sz="4" w:space="0" w:color="auto"/>
              <w:bottom w:val="single" w:sz="4" w:space="0" w:color="auto"/>
              <w:right w:val="single" w:sz="4" w:space="0" w:color="auto"/>
            </w:tcBorders>
          </w:tcPr>
          <w:p w14:paraId="60EB8143" w14:textId="77777777" w:rsidR="000566F5" w:rsidRPr="00076910" w:rsidRDefault="000566F5" w:rsidP="00B51090">
            <w:pPr>
              <w:keepLines/>
              <w:widowControl w:val="0"/>
              <w:jc w:val="both"/>
              <w:rPr>
                <w:rFonts w:ascii="Tahoma" w:hAnsi="Tahoma" w:cs="Tahoma"/>
              </w:rPr>
            </w:pPr>
          </w:p>
        </w:tc>
      </w:tr>
    </w:tbl>
    <w:p w14:paraId="0E19F69F" w14:textId="77777777" w:rsidR="003339F1" w:rsidRPr="00076910" w:rsidRDefault="003339F1" w:rsidP="00B51090">
      <w:pPr>
        <w:keepLines/>
        <w:widowControl w:val="0"/>
        <w:jc w:val="both"/>
        <w:rPr>
          <w:rFonts w:ascii="Tahoma" w:hAnsi="Tahoma" w:cs="Tahoma"/>
        </w:rPr>
      </w:pPr>
    </w:p>
    <w:p w14:paraId="1516D8BA" w14:textId="77777777" w:rsidR="006F69C4" w:rsidRPr="00076910" w:rsidRDefault="006F69C4" w:rsidP="00B51090">
      <w:pPr>
        <w:keepLines/>
        <w:widowControl w:val="0"/>
        <w:jc w:val="both"/>
        <w:rPr>
          <w:rFonts w:ascii="Tahoma" w:hAnsi="Tahoma" w:cs="Tahoma"/>
        </w:rPr>
      </w:pPr>
      <w:r w:rsidRPr="00076910">
        <w:rPr>
          <w:rFonts w:ascii="Tahoma" w:hAnsi="Tahoma" w:cs="Tahoma"/>
        </w:rPr>
        <w:t>e-</w:t>
      </w:r>
      <w:r w:rsidR="00AC0FF6" w:rsidRPr="00076910">
        <w:rPr>
          <w:rFonts w:ascii="Tahoma" w:hAnsi="Tahoma" w:cs="Tahoma"/>
        </w:rPr>
        <w:t xml:space="preserve">pošta </w:t>
      </w:r>
      <w:r w:rsidRPr="00076910">
        <w:rPr>
          <w:rFonts w:ascii="Tahoma" w:hAnsi="Tahoma" w:cs="Tahoma"/>
        </w:rPr>
        <w:t>za vročitev odločitve iz 90. člena ZJN-3 preko Portala JN</w:t>
      </w:r>
      <w:r w:rsidR="00953628">
        <w:rPr>
          <w:rFonts w:ascii="Tahoma" w:hAnsi="Tahoma" w:cs="Tahoma"/>
        </w:rPr>
        <w:t xml:space="preserve"> RS</w:t>
      </w:r>
      <w:r w:rsidRPr="00076910">
        <w:rPr>
          <w:rFonts w:ascii="Tahoma" w:hAnsi="Tahoma" w:cs="Tahoma"/>
        </w:rPr>
        <w:t>: _______________________________</w:t>
      </w:r>
    </w:p>
    <w:p w14:paraId="28851C6E" w14:textId="77777777" w:rsidR="00C018DD" w:rsidRPr="00076910" w:rsidRDefault="00C018DD" w:rsidP="00B51090">
      <w:pPr>
        <w:keepLines/>
        <w:widowControl w:val="0"/>
        <w:jc w:val="both"/>
        <w:rPr>
          <w:rFonts w:ascii="Tahoma" w:hAnsi="Tahoma" w:cs="Tahoma"/>
        </w:rPr>
      </w:pPr>
    </w:p>
    <w:p w14:paraId="15A07F08" w14:textId="77777777" w:rsidR="003300C4" w:rsidRPr="00076910" w:rsidRDefault="003300C4" w:rsidP="00B51090">
      <w:pPr>
        <w:keepLines/>
        <w:widowControl w:val="0"/>
        <w:jc w:val="both"/>
        <w:rPr>
          <w:rFonts w:ascii="Tahoma" w:hAnsi="Tahoma" w:cs="Tahoma"/>
        </w:rPr>
      </w:pPr>
      <w:r w:rsidRPr="00076910">
        <w:rPr>
          <w:rFonts w:ascii="Tahoma" w:hAnsi="Tahoma" w:cs="Tahoma"/>
        </w:rPr>
        <w:t>Ponudnik je MSP (označi):</w:t>
      </w:r>
      <w:r w:rsidRPr="00076910">
        <w:rPr>
          <w:rFonts w:ascii="Tahoma" w:hAnsi="Tahoma" w:cs="Tahoma"/>
        </w:rPr>
        <w:tab/>
      </w:r>
      <w:r w:rsidRPr="00076910">
        <w:rPr>
          <w:rFonts w:ascii="Cambria Math" w:hAnsi="Cambria Math" w:cs="Cambria Math"/>
        </w:rPr>
        <w:t>⃞</w:t>
      </w:r>
      <w:r w:rsidRPr="00076910">
        <w:rPr>
          <w:rFonts w:ascii="Tahoma" w:hAnsi="Tahoma" w:cs="Tahoma"/>
        </w:rPr>
        <w:tab/>
        <w:t>Da</w:t>
      </w:r>
      <w:r w:rsidRPr="00076910">
        <w:rPr>
          <w:rFonts w:ascii="Tahoma" w:hAnsi="Tahoma" w:cs="Tahoma"/>
        </w:rPr>
        <w:tab/>
      </w:r>
      <w:r w:rsidRPr="00076910">
        <w:rPr>
          <w:rFonts w:ascii="Cambria Math" w:hAnsi="Cambria Math" w:cs="Cambria Math"/>
        </w:rPr>
        <w:t>⃞</w:t>
      </w:r>
      <w:r w:rsidRPr="00076910">
        <w:rPr>
          <w:rFonts w:ascii="Tahoma" w:hAnsi="Tahoma" w:cs="Tahoma"/>
        </w:rPr>
        <w:tab/>
        <w:t xml:space="preserve">Ne </w:t>
      </w:r>
    </w:p>
    <w:p w14:paraId="49360BEE" w14:textId="77777777" w:rsidR="00AC0FF6" w:rsidRPr="00076910" w:rsidRDefault="00AC0FF6" w:rsidP="00B51090">
      <w:pPr>
        <w:keepLines/>
        <w:widowControl w:val="0"/>
        <w:jc w:val="both"/>
        <w:rPr>
          <w:rFonts w:ascii="Tahoma" w:hAnsi="Tahoma" w:cs="Tahoma"/>
        </w:rPr>
      </w:pPr>
    </w:p>
    <w:p w14:paraId="397481E1" w14:textId="77777777" w:rsidR="006F69C4" w:rsidRPr="00F36C61" w:rsidRDefault="006F69C4" w:rsidP="00B51090">
      <w:pPr>
        <w:keepLines/>
        <w:widowControl w:val="0"/>
        <w:jc w:val="both"/>
        <w:rPr>
          <w:rFonts w:ascii="Tahoma" w:hAnsi="Tahoma" w:cs="Tahoma"/>
        </w:rPr>
      </w:pPr>
      <w:r w:rsidRPr="00076910">
        <w:rPr>
          <w:rFonts w:ascii="Tahoma" w:hAnsi="Tahoma" w:cs="Tahoma"/>
        </w:rPr>
        <w:t>MSP: mikro, mala in srednje velika podjetja kot so opredeljena v Priporočilu Komisije 2003/361/ES</w:t>
      </w:r>
      <w:r w:rsidRPr="00076910">
        <w:rPr>
          <w:rStyle w:val="Sprotnaopomba-sklic"/>
        </w:rPr>
        <w:footnoteReference w:id="1"/>
      </w:r>
      <w:r w:rsidRPr="00076910">
        <w:rPr>
          <w:rFonts w:ascii="Tahoma" w:hAnsi="Tahoma" w:cs="Tahoma"/>
        </w:rPr>
        <w:t>.</w:t>
      </w:r>
    </w:p>
    <w:p w14:paraId="45A7551A" w14:textId="77777777" w:rsidR="00AC0FF6" w:rsidRPr="00CD023B" w:rsidRDefault="00AC0FF6" w:rsidP="00B51090">
      <w:pPr>
        <w:keepLines/>
        <w:widowControl w:val="0"/>
        <w:jc w:val="both"/>
        <w:rPr>
          <w:rFonts w:ascii="Tahoma" w:hAnsi="Tahoma" w:cs="Tahoma"/>
        </w:rPr>
      </w:pPr>
    </w:p>
    <w:p w14:paraId="3F78A169" w14:textId="77777777" w:rsidR="000566F5" w:rsidRPr="0056410C" w:rsidRDefault="004E441F" w:rsidP="00B51090">
      <w:pPr>
        <w:keepLines/>
        <w:widowControl w:val="0"/>
        <w:numPr>
          <w:ilvl w:val="0"/>
          <w:numId w:val="6"/>
        </w:numPr>
        <w:rPr>
          <w:rFonts w:ascii="Tahoma" w:hAnsi="Tahoma" w:cs="Tahoma"/>
        </w:rPr>
      </w:pPr>
      <w:r w:rsidRPr="0056410C">
        <w:rPr>
          <w:rFonts w:ascii="Tahoma" w:hAnsi="Tahoma" w:cs="Tahoma"/>
        </w:rPr>
        <w:t>PONUDBENA VREDNOST</w:t>
      </w:r>
      <w:r w:rsidR="00863953" w:rsidRPr="0056410C">
        <w:rPr>
          <w:rFonts w:ascii="Tahoma" w:hAnsi="Tahoma" w:cs="Tahoma"/>
        </w:rPr>
        <w:t xml:space="preserve"> v EUR brez DDV</w:t>
      </w:r>
      <w:r w:rsidR="00FC106F" w:rsidRPr="0056410C">
        <w:rPr>
          <w:rFonts w:ascii="Tahoma" w:hAnsi="Tahoma" w:cs="Tahoma"/>
        </w:rPr>
        <w:t xml:space="preserve"> </w:t>
      </w:r>
      <w:r w:rsidR="006B5F18" w:rsidRPr="0056410C">
        <w:rPr>
          <w:rFonts w:ascii="Tahoma" w:hAnsi="Tahoma" w:cs="Tahoma"/>
        </w:rPr>
        <w:t xml:space="preserve">   </w:t>
      </w:r>
      <w:r w:rsidR="006B5F18" w:rsidRPr="0056410C">
        <w:rPr>
          <w:rFonts w:ascii="Tahoma" w:hAnsi="Tahoma" w:cs="Tahoma"/>
        </w:rPr>
        <w:tab/>
      </w:r>
    </w:p>
    <w:p w14:paraId="11D50041" w14:textId="77777777" w:rsidR="00550CA5" w:rsidRPr="0056410C" w:rsidRDefault="00550CA5" w:rsidP="00550CA5">
      <w:pPr>
        <w:keepLines/>
        <w:widowControl w:val="0"/>
        <w:rPr>
          <w:rFonts w:ascii="Tahoma" w:hAnsi="Tahoma" w:cs="Tahoma"/>
        </w:rPr>
      </w:pPr>
    </w:p>
    <w:tbl>
      <w:tblPr>
        <w:tblStyle w:val="Tabelamrea"/>
        <w:tblW w:w="0" w:type="auto"/>
        <w:tblLook w:val="04A0" w:firstRow="1" w:lastRow="0" w:firstColumn="1" w:lastColumn="0" w:noHBand="0" w:noVBand="1"/>
      </w:tblPr>
      <w:tblGrid>
        <w:gridCol w:w="2221"/>
        <w:gridCol w:w="2564"/>
        <w:gridCol w:w="2246"/>
        <w:gridCol w:w="2313"/>
      </w:tblGrid>
      <w:tr w:rsidR="002C5FD0" w:rsidRPr="0056410C" w14:paraId="08FA41B2" w14:textId="77777777" w:rsidTr="002C5FD0">
        <w:tc>
          <w:tcPr>
            <w:tcW w:w="2221" w:type="dxa"/>
          </w:tcPr>
          <w:p w14:paraId="33777F8D" w14:textId="77777777" w:rsidR="002C5FD0" w:rsidRPr="0056410C" w:rsidRDefault="002C5FD0" w:rsidP="00550CA5">
            <w:pPr>
              <w:keepLines/>
              <w:widowControl w:val="0"/>
              <w:rPr>
                <w:rFonts w:ascii="Tahoma" w:hAnsi="Tahoma" w:cs="Tahoma"/>
              </w:rPr>
            </w:pPr>
            <w:r w:rsidRPr="0056410C">
              <w:rPr>
                <w:rFonts w:ascii="Tahoma" w:hAnsi="Tahoma" w:cs="Tahoma"/>
              </w:rPr>
              <w:t xml:space="preserve">Naziv </w:t>
            </w:r>
          </w:p>
        </w:tc>
        <w:tc>
          <w:tcPr>
            <w:tcW w:w="2564" w:type="dxa"/>
          </w:tcPr>
          <w:p w14:paraId="0A651812" w14:textId="77777777" w:rsidR="002C5FD0" w:rsidRPr="0056410C" w:rsidRDefault="002C5FD0" w:rsidP="00550CA5">
            <w:pPr>
              <w:keepLines/>
              <w:widowControl w:val="0"/>
              <w:rPr>
                <w:rFonts w:ascii="Tahoma" w:hAnsi="Tahoma" w:cs="Tahoma"/>
              </w:rPr>
            </w:pPr>
            <w:r w:rsidRPr="0056410C">
              <w:rPr>
                <w:rFonts w:ascii="Tahoma" w:hAnsi="Tahoma" w:cs="Tahoma"/>
              </w:rPr>
              <w:t>Količina</w:t>
            </w:r>
          </w:p>
        </w:tc>
        <w:tc>
          <w:tcPr>
            <w:tcW w:w="2246" w:type="dxa"/>
          </w:tcPr>
          <w:p w14:paraId="635927D4" w14:textId="77777777" w:rsidR="002C5FD0" w:rsidRPr="0056410C" w:rsidRDefault="002C5FD0" w:rsidP="00550CA5">
            <w:pPr>
              <w:keepLines/>
              <w:widowControl w:val="0"/>
              <w:rPr>
                <w:rFonts w:ascii="Tahoma" w:hAnsi="Tahoma" w:cs="Tahoma"/>
              </w:rPr>
            </w:pPr>
            <w:r w:rsidRPr="0056410C">
              <w:rPr>
                <w:rFonts w:ascii="Tahoma" w:hAnsi="Tahoma" w:cs="Tahoma"/>
              </w:rPr>
              <w:t>Cena za kos</w:t>
            </w:r>
          </w:p>
        </w:tc>
        <w:tc>
          <w:tcPr>
            <w:tcW w:w="2313" w:type="dxa"/>
          </w:tcPr>
          <w:p w14:paraId="6E59E02E" w14:textId="77777777" w:rsidR="002C5FD0" w:rsidRPr="0056410C" w:rsidRDefault="00CE67CC" w:rsidP="00CE67CC">
            <w:pPr>
              <w:keepLines/>
              <w:widowControl w:val="0"/>
              <w:rPr>
                <w:rFonts w:ascii="Tahoma" w:hAnsi="Tahoma" w:cs="Tahoma"/>
              </w:rPr>
            </w:pPr>
            <w:r w:rsidRPr="0056410C">
              <w:rPr>
                <w:rFonts w:ascii="Tahoma" w:hAnsi="Tahoma" w:cs="Tahoma"/>
              </w:rPr>
              <w:t>S</w:t>
            </w:r>
            <w:r w:rsidR="002C5FD0" w:rsidRPr="0056410C">
              <w:rPr>
                <w:rFonts w:ascii="Tahoma" w:hAnsi="Tahoma" w:cs="Tahoma"/>
              </w:rPr>
              <w:t>ku</w:t>
            </w:r>
            <w:r w:rsidRPr="0056410C">
              <w:rPr>
                <w:rFonts w:ascii="Tahoma" w:hAnsi="Tahoma" w:cs="Tahoma"/>
              </w:rPr>
              <w:t>pna vrednost</w:t>
            </w:r>
          </w:p>
        </w:tc>
      </w:tr>
      <w:tr w:rsidR="002C5FD0" w:rsidRPr="0056410C" w14:paraId="0F885CAA" w14:textId="77777777" w:rsidTr="002C5FD0">
        <w:tc>
          <w:tcPr>
            <w:tcW w:w="2221" w:type="dxa"/>
          </w:tcPr>
          <w:p w14:paraId="03B6FC3F" w14:textId="77777777" w:rsidR="002C5FD0" w:rsidRPr="0056410C" w:rsidRDefault="002C5FD0" w:rsidP="00550CA5">
            <w:pPr>
              <w:keepLines/>
              <w:widowControl w:val="0"/>
              <w:rPr>
                <w:rFonts w:ascii="Tahoma" w:hAnsi="Tahoma" w:cs="Tahoma"/>
              </w:rPr>
            </w:pPr>
            <w:r w:rsidRPr="0056410C">
              <w:rPr>
                <w:rFonts w:ascii="Tahoma" w:hAnsi="Tahoma" w:cs="Tahoma"/>
              </w:rPr>
              <w:t>Šamotne evidenčne ploščiče</w:t>
            </w:r>
          </w:p>
        </w:tc>
        <w:tc>
          <w:tcPr>
            <w:tcW w:w="2564" w:type="dxa"/>
          </w:tcPr>
          <w:p w14:paraId="1DF7A14E" w14:textId="77777777" w:rsidR="002C5FD0" w:rsidRPr="0056410C" w:rsidRDefault="00CE67CC" w:rsidP="00550CA5">
            <w:pPr>
              <w:keepLines/>
              <w:widowControl w:val="0"/>
              <w:rPr>
                <w:rFonts w:ascii="Tahoma" w:hAnsi="Tahoma" w:cs="Tahoma"/>
              </w:rPr>
            </w:pPr>
            <w:r w:rsidRPr="0056410C">
              <w:rPr>
                <w:rFonts w:ascii="Tahoma" w:hAnsi="Tahoma" w:cs="Tahoma"/>
              </w:rPr>
              <w:t>28.000 kosov</w:t>
            </w:r>
          </w:p>
        </w:tc>
        <w:tc>
          <w:tcPr>
            <w:tcW w:w="2246" w:type="dxa"/>
          </w:tcPr>
          <w:p w14:paraId="3FF3EB74" w14:textId="77777777" w:rsidR="002C5FD0" w:rsidRPr="0056410C" w:rsidRDefault="002C5FD0" w:rsidP="00550CA5">
            <w:pPr>
              <w:keepLines/>
              <w:widowControl w:val="0"/>
              <w:rPr>
                <w:rFonts w:ascii="Tahoma" w:hAnsi="Tahoma" w:cs="Tahoma"/>
              </w:rPr>
            </w:pPr>
          </w:p>
        </w:tc>
        <w:tc>
          <w:tcPr>
            <w:tcW w:w="2313" w:type="dxa"/>
          </w:tcPr>
          <w:p w14:paraId="0B9C8AE0" w14:textId="77777777" w:rsidR="002C5FD0" w:rsidRPr="0056410C" w:rsidRDefault="002C5FD0" w:rsidP="00550CA5">
            <w:pPr>
              <w:keepLines/>
              <w:widowControl w:val="0"/>
              <w:rPr>
                <w:rFonts w:ascii="Tahoma" w:hAnsi="Tahoma" w:cs="Tahoma"/>
              </w:rPr>
            </w:pPr>
          </w:p>
        </w:tc>
      </w:tr>
    </w:tbl>
    <w:p w14:paraId="7D579C74" w14:textId="77777777" w:rsidR="00550CA5" w:rsidRPr="001C0CAC" w:rsidRDefault="00550CA5" w:rsidP="00550CA5">
      <w:pPr>
        <w:keepLines/>
        <w:widowControl w:val="0"/>
        <w:rPr>
          <w:rFonts w:ascii="Tahoma" w:hAnsi="Tahoma" w:cs="Tahoma"/>
          <w:highlight w:val="yellow"/>
        </w:rPr>
      </w:pPr>
    </w:p>
    <w:p w14:paraId="2519FEE9" w14:textId="77777777" w:rsidR="00953628" w:rsidRPr="00976397" w:rsidRDefault="00953628" w:rsidP="00B51090">
      <w:pPr>
        <w:keepLines/>
        <w:widowControl w:val="0"/>
        <w:rPr>
          <w:rFonts w:ascii="Tahoma" w:hAnsi="Tahoma" w:cs="Tahoma"/>
        </w:rPr>
      </w:pPr>
    </w:p>
    <w:p w14:paraId="7154F25B" w14:textId="77777777" w:rsidR="00355F1E" w:rsidRPr="00976397" w:rsidRDefault="000566F5" w:rsidP="00B51090">
      <w:pPr>
        <w:keepLines/>
        <w:widowControl w:val="0"/>
        <w:numPr>
          <w:ilvl w:val="0"/>
          <w:numId w:val="6"/>
        </w:numPr>
        <w:rPr>
          <w:rFonts w:ascii="Tahoma" w:hAnsi="Tahoma" w:cs="Tahoma"/>
          <w:bCs/>
          <w:iCs/>
        </w:rPr>
      </w:pPr>
      <w:r w:rsidRPr="00976397">
        <w:rPr>
          <w:rFonts w:ascii="Tahoma" w:hAnsi="Tahoma" w:cs="Tahoma"/>
        </w:rPr>
        <w:t>VELJAVNOST PONUDBE:</w:t>
      </w:r>
      <w:r w:rsidR="00FC106F" w:rsidRPr="00976397">
        <w:rPr>
          <w:rFonts w:ascii="Tahoma" w:hAnsi="Tahoma" w:cs="Tahoma"/>
        </w:rPr>
        <w:t xml:space="preserve"> </w:t>
      </w:r>
      <w:r w:rsidR="006B5F18" w:rsidRPr="00976397">
        <w:rPr>
          <w:rFonts w:ascii="Tahoma" w:hAnsi="Tahoma" w:cs="Tahoma"/>
        </w:rPr>
        <w:tab/>
      </w:r>
      <w:r w:rsidR="006B5F18" w:rsidRPr="00976397">
        <w:rPr>
          <w:rFonts w:ascii="Tahoma" w:hAnsi="Tahoma" w:cs="Tahoma"/>
        </w:rPr>
        <w:tab/>
      </w:r>
      <w:r w:rsidR="006B5F18" w:rsidRPr="00976397">
        <w:rPr>
          <w:rFonts w:ascii="Tahoma" w:hAnsi="Tahoma" w:cs="Tahoma"/>
        </w:rPr>
        <w:tab/>
      </w:r>
      <w:r w:rsidR="006B5F18" w:rsidRPr="00976397">
        <w:rPr>
          <w:rFonts w:ascii="Tahoma" w:hAnsi="Tahoma" w:cs="Tahoma"/>
        </w:rPr>
        <w:tab/>
      </w:r>
      <w:r w:rsidR="006B5F18" w:rsidRPr="00976397">
        <w:rPr>
          <w:rFonts w:ascii="Tahoma" w:hAnsi="Tahoma" w:cs="Tahoma"/>
        </w:rPr>
        <w:tab/>
        <w:t>31. 10. 2023</w:t>
      </w:r>
    </w:p>
    <w:p w14:paraId="62E2725C" w14:textId="77777777" w:rsidR="000B59ED" w:rsidRPr="00076910" w:rsidRDefault="000B59ED" w:rsidP="00B51090">
      <w:pPr>
        <w:keepLines/>
        <w:widowControl w:val="0"/>
        <w:rPr>
          <w:rFonts w:ascii="Tahoma" w:hAnsi="Tahoma" w:cs="Tahoma"/>
        </w:rPr>
      </w:pPr>
    </w:p>
    <w:p w14:paraId="244A2371" w14:textId="77777777" w:rsidR="000E6175" w:rsidRPr="00076910" w:rsidRDefault="000E6175" w:rsidP="00B51090">
      <w:pPr>
        <w:keepLines/>
        <w:widowControl w:val="0"/>
        <w:rPr>
          <w:rFonts w:ascii="Tahoma" w:hAnsi="Tahoma" w:cs="Tahoma"/>
        </w:rPr>
      </w:pPr>
    </w:p>
    <w:p w14:paraId="4B3E6EBB" w14:textId="77777777" w:rsidR="00AC0FF6" w:rsidRPr="00076910" w:rsidRDefault="00AC0FF6" w:rsidP="00B51090">
      <w:pPr>
        <w:keepLines/>
        <w:widowControl w:val="0"/>
        <w:rPr>
          <w:rFonts w:ascii="Tahoma" w:hAnsi="Tahoma" w:cs="Tahoma"/>
        </w:rPr>
      </w:pPr>
    </w:p>
    <w:p w14:paraId="352ADD1E" w14:textId="77777777" w:rsidR="0076694D" w:rsidRPr="00076910" w:rsidRDefault="000B59ED" w:rsidP="00B51090">
      <w:pPr>
        <w:pStyle w:val="Telobesedila-zamik"/>
        <w:keepLines/>
        <w:widowControl w:val="0"/>
        <w:tabs>
          <w:tab w:val="left" w:pos="6096"/>
        </w:tabs>
        <w:ind w:left="0"/>
        <w:rPr>
          <w:rFonts w:ascii="Tahoma" w:hAnsi="Tahoma" w:cs="Tahoma"/>
          <w:sz w:val="20"/>
          <w:lang w:val="sl-SI"/>
        </w:rPr>
      </w:pPr>
      <w:r w:rsidRPr="00076910">
        <w:rPr>
          <w:rFonts w:ascii="Tahoma" w:hAnsi="Tahoma" w:cs="Tahoma"/>
          <w:sz w:val="20"/>
          <w:lang w:val="sl-SI"/>
        </w:rPr>
        <w:t>Kraj in datum: _______________________</w:t>
      </w:r>
      <w:r w:rsidR="0076694D" w:rsidRPr="00076910">
        <w:rPr>
          <w:rFonts w:ascii="Tahoma" w:hAnsi="Tahoma" w:cs="Tahoma"/>
          <w:sz w:val="20"/>
          <w:lang w:val="sl-SI"/>
        </w:rPr>
        <w:t xml:space="preserve"> </w:t>
      </w:r>
      <w:r w:rsidR="0076694D" w:rsidRPr="00076910">
        <w:rPr>
          <w:rFonts w:ascii="Tahoma" w:hAnsi="Tahoma" w:cs="Tahoma"/>
          <w:sz w:val="20"/>
          <w:lang w:val="sl-SI"/>
        </w:rPr>
        <w:tab/>
        <w:t>__</w:t>
      </w:r>
      <w:r w:rsidRPr="00076910">
        <w:rPr>
          <w:rFonts w:ascii="Tahoma" w:hAnsi="Tahoma" w:cs="Tahoma"/>
          <w:sz w:val="20"/>
          <w:lang w:val="sl-SI"/>
        </w:rPr>
        <w:t>___</w:t>
      </w:r>
      <w:r w:rsidR="0076694D" w:rsidRPr="00076910">
        <w:rPr>
          <w:rFonts w:ascii="Tahoma" w:hAnsi="Tahoma" w:cs="Tahoma"/>
          <w:sz w:val="20"/>
          <w:lang w:val="sl-SI"/>
        </w:rPr>
        <w:t>________________________</w:t>
      </w:r>
    </w:p>
    <w:p w14:paraId="487191ED" w14:textId="77777777" w:rsidR="000B59ED" w:rsidRPr="00076910" w:rsidRDefault="000B59ED" w:rsidP="00B51090">
      <w:pPr>
        <w:pStyle w:val="Telobesedila-zamik"/>
        <w:keepLines/>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t>(</w:t>
      </w:r>
      <w:r w:rsidR="00C24361" w:rsidRPr="00076910">
        <w:rPr>
          <w:rFonts w:ascii="Tahoma" w:hAnsi="Tahoma" w:cs="Tahoma"/>
          <w:sz w:val="20"/>
          <w:lang w:val="sl-SI"/>
        </w:rPr>
        <w:t>N</w:t>
      </w:r>
      <w:r w:rsidRPr="00076910">
        <w:rPr>
          <w:rFonts w:ascii="Tahoma" w:hAnsi="Tahoma" w:cs="Tahoma"/>
          <w:sz w:val="20"/>
          <w:lang w:val="sl-SI"/>
        </w:rPr>
        <w:t>aziv ponudnika)</w:t>
      </w:r>
    </w:p>
    <w:p w14:paraId="47F81C9F" w14:textId="77777777" w:rsidR="00AC0FF6" w:rsidRPr="00076910" w:rsidRDefault="00AC0FF6" w:rsidP="00B51090">
      <w:pPr>
        <w:pStyle w:val="Telobesedila-zamik"/>
        <w:keepLines/>
        <w:widowControl w:val="0"/>
        <w:tabs>
          <w:tab w:val="left" w:pos="357"/>
        </w:tabs>
        <w:ind w:left="357"/>
        <w:rPr>
          <w:rFonts w:ascii="Tahoma" w:hAnsi="Tahoma" w:cs="Tahoma"/>
          <w:sz w:val="20"/>
          <w:lang w:val="sl-SI"/>
        </w:rPr>
      </w:pPr>
    </w:p>
    <w:p w14:paraId="146ECC57" w14:textId="77777777" w:rsidR="000B59ED" w:rsidRPr="00076910" w:rsidRDefault="000B59ED" w:rsidP="00B51090">
      <w:pPr>
        <w:pStyle w:val="Telobesedila-zamik"/>
        <w:keepLines/>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0076694D" w:rsidRPr="00076910">
        <w:rPr>
          <w:rFonts w:ascii="Tahoma" w:hAnsi="Tahoma" w:cs="Tahoma"/>
          <w:sz w:val="20"/>
          <w:lang w:val="sl-SI"/>
        </w:rPr>
        <w:t>_____________</w:t>
      </w:r>
      <w:r w:rsidRPr="00076910">
        <w:rPr>
          <w:rFonts w:ascii="Tahoma" w:hAnsi="Tahoma" w:cs="Tahoma"/>
          <w:sz w:val="20"/>
          <w:lang w:val="sl-SI"/>
        </w:rPr>
        <w:t>_________________________________</w:t>
      </w:r>
    </w:p>
    <w:p w14:paraId="79A1F181" w14:textId="77777777" w:rsidR="000E6175" w:rsidRPr="00076910" w:rsidRDefault="000B59ED" w:rsidP="00B51090">
      <w:pPr>
        <w:pStyle w:val="Telobesedila-zamik"/>
        <w:keepLines/>
        <w:widowControl w:val="0"/>
        <w:tabs>
          <w:tab w:val="left" w:pos="357"/>
        </w:tabs>
        <w:ind w:left="357"/>
        <w:jc w:val="right"/>
        <w:rPr>
          <w:rFonts w:ascii="Tahoma" w:hAnsi="Tahoma" w:cs="Tahoma"/>
          <w:sz w:val="20"/>
          <w:lang w:val="sl-SI"/>
        </w:rPr>
      </w:pPr>
      <w:r w:rsidRPr="00076910">
        <w:rPr>
          <w:rFonts w:ascii="Tahoma" w:hAnsi="Tahoma" w:cs="Tahoma"/>
          <w:sz w:val="20"/>
          <w:lang w:val="sl-SI"/>
        </w:rPr>
        <w:t>(</w:t>
      </w:r>
      <w:r w:rsidR="00C24361" w:rsidRPr="00076910">
        <w:rPr>
          <w:rFonts w:ascii="Tahoma" w:hAnsi="Tahoma" w:cs="Tahoma"/>
          <w:sz w:val="20"/>
          <w:lang w:val="sl-SI"/>
        </w:rPr>
        <w:t>I</w:t>
      </w:r>
      <w:r w:rsidRPr="00076910">
        <w:rPr>
          <w:rFonts w:ascii="Tahoma" w:hAnsi="Tahoma" w:cs="Tahoma"/>
          <w:sz w:val="20"/>
          <w:lang w:val="sl-SI"/>
        </w:rPr>
        <w:t>me in prii</w:t>
      </w:r>
      <w:r w:rsidR="0076694D" w:rsidRPr="00076910">
        <w:rPr>
          <w:rFonts w:ascii="Tahoma" w:hAnsi="Tahoma" w:cs="Tahoma"/>
          <w:sz w:val="20"/>
          <w:lang w:val="sl-SI"/>
        </w:rPr>
        <w:t>mek ter podpis odgovorne osebe)</w:t>
      </w:r>
    </w:p>
    <w:p w14:paraId="54BAE224" w14:textId="77777777" w:rsidR="000E6175" w:rsidRPr="00076910" w:rsidRDefault="000E6175" w:rsidP="00B51090">
      <w:pPr>
        <w:pStyle w:val="Telobesedila-zamik"/>
        <w:keepLines/>
        <w:widowControl w:val="0"/>
        <w:tabs>
          <w:tab w:val="left" w:pos="357"/>
        </w:tabs>
        <w:ind w:left="357"/>
        <w:jc w:val="right"/>
        <w:rPr>
          <w:rFonts w:ascii="Tahoma" w:hAnsi="Tahoma" w:cs="Tahoma"/>
          <w:sz w:val="20"/>
          <w:lang w:val="sl-SI"/>
        </w:rPr>
      </w:pPr>
    </w:p>
    <w:p w14:paraId="208257B8" w14:textId="77777777" w:rsidR="00AA0F2A" w:rsidRDefault="00AA0F2A" w:rsidP="00AA0F2A">
      <w:pPr>
        <w:pStyle w:val="Telobesedila-zamik"/>
        <w:keepLines/>
        <w:widowControl w:val="0"/>
        <w:tabs>
          <w:tab w:val="left" w:pos="357"/>
        </w:tabs>
        <w:ind w:left="357"/>
        <w:jc w:val="left"/>
        <w:rPr>
          <w:rFonts w:ascii="Tahoma" w:hAnsi="Tahoma" w:cs="Tahoma"/>
          <w:sz w:val="20"/>
          <w:lang w:val="sl-SI"/>
        </w:rPr>
      </w:pPr>
    </w:p>
    <w:p w14:paraId="436C031D" w14:textId="77777777" w:rsidR="00AA0F2A" w:rsidRDefault="00AA0F2A" w:rsidP="00AA0F2A">
      <w:pPr>
        <w:pStyle w:val="Telobesedila-zamik"/>
        <w:keepLines/>
        <w:widowControl w:val="0"/>
        <w:tabs>
          <w:tab w:val="left" w:pos="357"/>
        </w:tabs>
        <w:ind w:left="357"/>
        <w:jc w:val="left"/>
        <w:rPr>
          <w:rFonts w:ascii="Tahoma" w:hAnsi="Tahoma" w:cs="Tahoma"/>
          <w:sz w:val="20"/>
          <w:lang w:val="sl-SI"/>
        </w:rPr>
      </w:pPr>
    </w:p>
    <w:tbl>
      <w:tblPr>
        <w:tblW w:w="9282"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282"/>
      </w:tblGrid>
      <w:tr w:rsidR="00AF258A" w:rsidRPr="00076910" w14:paraId="671C8CF2" w14:textId="77777777" w:rsidTr="00AF258A">
        <w:tc>
          <w:tcPr>
            <w:tcW w:w="9282" w:type="dxa"/>
            <w:tcBorders>
              <w:top w:val="single" w:sz="4" w:space="0" w:color="auto"/>
              <w:bottom w:val="single" w:sz="4" w:space="0" w:color="auto"/>
            </w:tcBorders>
          </w:tcPr>
          <w:p w14:paraId="21C03E23" w14:textId="77777777" w:rsidR="00AF258A" w:rsidRPr="00076910" w:rsidRDefault="00AF258A" w:rsidP="00B11E1B">
            <w:pPr>
              <w:keepNext/>
              <w:widowControl w:val="0"/>
              <w:jc w:val="both"/>
              <w:rPr>
                <w:rFonts w:ascii="Tahoma" w:eastAsia="Calibri" w:hAnsi="Tahoma" w:cs="Tahoma"/>
                <w:lang w:eastAsia="en-US"/>
              </w:rPr>
            </w:pPr>
            <w:r w:rsidRPr="00076910">
              <w:rPr>
                <w:rFonts w:ascii="Tahoma" w:hAnsi="Tahoma" w:cs="Tahoma"/>
              </w:rPr>
              <w:br w:type="page"/>
            </w:r>
            <w:r w:rsidRPr="00076910">
              <w:rPr>
                <w:rFonts w:ascii="Tahoma" w:hAnsi="Tahoma" w:cs="Tahoma"/>
              </w:rPr>
              <w:br w:type="page"/>
            </w:r>
            <w:r w:rsidRPr="00076910">
              <w:rPr>
                <w:rFonts w:ascii="Tahoma" w:hAnsi="Tahoma" w:cs="Tahoma"/>
              </w:rPr>
              <w:br w:type="page"/>
            </w:r>
            <w:r w:rsidRPr="00076910">
              <w:rPr>
                <w:rFonts w:ascii="Tahoma" w:eastAsia="Calibri" w:hAnsi="Tahoma" w:cs="Tahoma"/>
                <w:lang w:eastAsia="en-US"/>
              </w:rPr>
              <w:br w:type="page"/>
            </w:r>
            <w:r w:rsidRPr="00076910">
              <w:rPr>
                <w:rFonts w:ascii="Tahoma" w:hAnsi="Tahoma" w:cs="Tahoma"/>
              </w:rPr>
              <w:br w:type="page"/>
            </w:r>
            <w:r w:rsidRPr="00076910">
              <w:rPr>
                <w:rFonts w:ascii="Tahoma" w:hAnsi="Tahoma" w:cs="Tahoma"/>
                <w:b/>
              </w:rPr>
              <w:br w:type="page"/>
            </w:r>
            <w:r w:rsidRPr="00076910">
              <w:rPr>
                <w:rFonts w:ascii="Tahoma" w:hAnsi="Tahoma" w:cs="Tahoma"/>
                <w:b/>
              </w:rPr>
              <w:br w:type="page"/>
            </w:r>
            <w:r w:rsidRPr="00076910">
              <w:rPr>
                <w:rFonts w:ascii="Tahoma" w:eastAsia="Calibri" w:hAnsi="Tahoma" w:cs="Tahoma"/>
                <w:b/>
                <w:bCs/>
                <w:lang w:eastAsia="en-US"/>
              </w:rPr>
              <w:br w:type="page"/>
            </w:r>
            <w:r w:rsidRPr="00076910">
              <w:rPr>
                <w:rFonts w:ascii="Tahoma" w:eastAsia="Calibri" w:hAnsi="Tahoma" w:cs="Tahoma"/>
                <w:b/>
                <w:bCs/>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076910">
              <w:rPr>
                <w:rFonts w:ascii="Tahoma" w:eastAsia="Calibri" w:hAnsi="Tahoma" w:cs="Tahoma"/>
                <w:b/>
                <w:bCs/>
                <w:lang w:eastAsia="en-US"/>
              </w:rPr>
              <w:br w:type="page"/>
            </w:r>
            <w:r w:rsidRPr="00076910">
              <w:rPr>
                <w:rFonts w:ascii="Tahoma" w:eastAsia="Calibri" w:hAnsi="Tahoma" w:cs="Tahoma"/>
                <w:lang w:eastAsia="en-US"/>
              </w:rPr>
              <w:br w:type="page"/>
            </w:r>
            <w:r w:rsidRPr="00EE0CCA">
              <w:rPr>
                <w:rFonts w:ascii="Tahoma" w:eastAsia="Calibri" w:hAnsi="Tahoma" w:cs="Tahoma"/>
                <w:lang w:eastAsia="en-US"/>
              </w:rPr>
              <w:t>IZJAVA – GOSPODARSKI SUBJEKT</w:t>
            </w:r>
            <w:r w:rsidRPr="00076910">
              <w:rPr>
                <w:rFonts w:ascii="Tahoma" w:eastAsia="Calibri" w:hAnsi="Tahoma" w:cs="Tahoma"/>
                <w:lang w:eastAsia="en-US"/>
              </w:rPr>
              <w:t xml:space="preserve"> </w:t>
            </w:r>
          </w:p>
        </w:tc>
      </w:tr>
    </w:tbl>
    <w:p w14:paraId="4D57FDA6" w14:textId="77777777" w:rsidR="00F730CB" w:rsidRPr="00076910" w:rsidRDefault="00F730CB" w:rsidP="00B11E1B">
      <w:pPr>
        <w:keepNext/>
        <w:widowControl w:val="0"/>
        <w:jc w:val="both"/>
        <w:rPr>
          <w:rFonts w:ascii="Tahoma" w:hAnsi="Tahoma" w:cs="Tahoma"/>
        </w:rPr>
      </w:pPr>
    </w:p>
    <w:p w14:paraId="43AAAC0F" w14:textId="77777777" w:rsidR="00F730CB" w:rsidRPr="00076910" w:rsidRDefault="00F730CB" w:rsidP="00B11E1B">
      <w:pPr>
        <w:keepNext/>
        <w:widowControl w:val="0"/>
        <w:jc w:val="both"/>
        <w:rPr>
          <w:rFonts w:ascii="Tahoma" w:hAnsi="Tahoma" w:cs="Tahoma"/>
        </w:rPr>
      </w:pPr>
      <w:r w:rsidRPr="00076910">
        <w:rPr>
          <w:rFonts w:ascii="Tahoma" w:hAnsi="Tahoma" w:cs="Tahoma"/>
        </w:rPr>
        <w:t xml:space="preserve">Gospodarski subjekt (naziv in naslov): </w:t>
      </w:r>
    </w:p>
    <w:p w14:paraId="0597A4BA" w14:textId="77777777" w:rsidR="00F730CB" w:rsidRPr="00076910" w:rsidRDefault="00F730CB" w:rsidP="00B11E1B">
      <w:pPr>
        <w:keepNext/>
        <w:widowControl w:val="0"/>
        <w:pBdr>
          <w:bottom w:val="single" w:sz="4" w:space="1" w:color="auto"/>
        </w:pBdr>
        <w:jc w:val="both"/>
        <w:rPr>
          <w:rFonts w:ascii="Tahoma" w:eastAsia="Calibri" w:hAnsi="Tahoma" w:cs="Tahoma"/>
          <w:lang w:eastAsia="en-US"/>
        </w:rPr>
      </w:pPr>
    </w:p>
    <w:p w14:paraId="25972EEA" w14:textId="77777777" w:rsidR="00863953" w:rsidRPr="00076910" w:rsidRDefault="00863953" w:rsidP="00B11E1B">
      <w:pPr>
        <w:keepNext/>
        <w:widowControl w:val="0"/>
        <w:tabs>
          <w:tab w:val="left" w:pos="284"/>
        </w:tabs>
        <w:jc w:val="both"/>
        <w:rPr>
          <w:rFonts w:ascii="Tahoma" w:hAnsi="Tahoma" w:cs="Tahoma"/>
        </w:rPr>
      </w:pPr>
    </w:p>
    <w:p w14:paraId="33EF9B74" w14:textId="77777777" w:rsidR="00F730CB" w:rsidRPr="00076910" w:rsidRDefault="00863953" w:rsidP="00B11E1B">
      <w:pPr>
        <w:keepNext/>
        <w:widowControl w:val="0"/>
        <w:tabs>
          <w:tab w:val="left" w:pos="284"/>
        </w:tabs>
        <w:jc w:val="both"/>
        <w:rPr>
          <w:rFonts w:ascii="Tahoma" w:hAnsi="Tahoma" w:cs="Tahoma"/>
        </w:rPr>
      </w:pPr>
      <w:r w:rsidRPr="00076910">
        <w:rPr>
          <w:rFonts w:ascii="Tahoma" w:hAnsi="Tahoma" w:cs="Tahoma"/>
        </w:rPr>
        <w:t xml:space="preserve">V zvezi z oddajo javnega naročila št. </w:t>
      </w:r>
      <w:r w:rsidR="00F96802">
        <w:rPr>
          <w:rFonts w:ascii="Tahoma" w:hAnsi="Tahoma" w:cs="Tahoma"/>
          <w:b/>
        </w:rPr>
        <w:t>ŽALE-22/23</w:t>
      </w:r>
      <w:r w:rsidR="00C25B97" w:rsidRPr="00C25B97">
        <w:rPr>
          <w:rFonts w:ascii="Tahoma" w:hAnsi="Tahoma" w:cs="Tahoma"/>
          <w:b/>
        </w:rPr>
        <w:t xml:space="preserve"> </w:t>
      </w:r>
      <w:r w:rsidR="00BA7035">
        <w:rPr>
          <w:rFonts w:ascii="Tahoma" w:hAnsi="Tahoma" w:cs="Tahoma"/>
          <w:b/>
        </w:rPr>
        <w:t>Šamotne evidenčne ploščice</w:t>
      </w:r>
      <w:r w:rsidR="00E14E2A" w:rsidRPr="00076910">
        <w:rPr>
          <w:rFonts w:ascii="Tahoma" w:hAnsi="Tahoma" w:cs="Tahoma"/>
        </w:rPr>
        <w:t xml:space="preserve"> izjavljamo da</w:t>
      </w:r>
      <w:r w:rsidRPr="00076910">
        <w:rPr>
          <w:rFonts w:ascii="Tahoma" w:hAnsi="Tahoma" w:cs="Tahoma"/>
        </w:rPr>
        <w:t>:</w:t>
      </w:r>
    </w:p>
    <w:p w14:paraId="0A2B7FD2"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nam (gospodarskem subjektu) ali osebi, ki je članica upravnega, vodstvenega ali nadzornega organa tega gospodarskega subjekta ali ki ima pooblastila za njegovo zastopanje ali odločanje ali nadzor v njem, v zadnjih 5 letih ni bila izrečena pravnomočna sodba, ki ima elemente navedenih kaznivih dejanj, ki so opredeljena v prvem odstavku 75. člena ZJN-3;</w:t>
      </w:r>
    </w:p>
    <w:p w14:paraId="41D34420"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 xml:space="preserve">izpolnjujemo obvezne dajatve in druge denarne nedavčne obveznosti v skladu z zakonom, ki ureja finančno upravo, ki jih pobira davčni organ v skladu s predpisi države, v kateri imamo sedež, ali predpisi države naročnika in da vrednost neplačanih zapadlih obveznosti na dan oddaje ponudbe ne znaša 50 evrov ali več; </w:t>
      </w:r>
    </w:p>
    <w:p w14:paraId="60E9593D"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smo imeli na dan oddaje ponudbe predložene vse obračune davčnih odtegljajev za dohodke iz delovnega razmerja za obdobje zadnjih petih let do dne oddaje ponudbe;</w:t>
      </w:r>
    </w:p>
    <w:p w14:paraId="73115C4A"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 xml:space="preserve">na dan, ko je potekel rok za oddajo ponudb, nismo izločeni iz postopkov oddaje javnih naročil zaradi uvrstitve v evidenco gospodarskih subjektov z </w:t>
      </w:r>
      <w:r w:rsidR="00953628" w:rsidRPr="00FB2CFB">
        <w:rPr>
          <w:rFonts w:ascii="Tahoma" w:eastAsia="Calibri" w:hAnsi="Tahoma" w:cs="Tahoma"/>
          <w:lang w:eastAsia="en-US"/>
        </w:rPr>
        <w:t>izrečenimi stranskimi sankcijami izločitve iz postopkov javnega naročanja;</w:t>
      </w:r>
    </w:p>
    <w:p w14:paraId="7C0E68A2" w14:textId="77777777" w:rsidR="00EB57C7" w:rsidRPr="00076910" w:rsidRDefault="00EB57C7"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hAnsi="Tahoma" w:cs="Tahoma"/>
        </w:rPr>
        <w:t xml:space="preserve">nam v zadnjih </w:t>
      </w:r>
      <w:r w:rsidR="00D95A28">
        <w:rPr>
          <w:rFonts w:ascii="Tahoma" w:hAnsi="Tahoma" w:cs="Tahoma"/>
        </w:rPr>
        <w:t>treh</w:t>
      </w:r>
      <w:r w:rsidR="00D95A28" w:rsidRPr="00076910">
        <w:rPr>
          <w:rFonts w:ascii="Tahoma" w:hAnsi="Tahoma" w:cs="Tahoma"/>
        </w:rPr>
        <w:t xml:space="preserve"> </w:t>
      </w:r>
      <w:r w:rsidRPr="00076910">
        <w:rPr>
          <w:rFonts w:ascii="Tahoma" w:hAnsi="Tahoma" w:cs="Tahoma"/>
        </w:rPr>
        <w:t>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4FD10277"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nismo kršili obveznosti iz drugega odstavka 3. člena ZJN-3;</w:t>
      </w:r>
    </w:p>
    <w:p w14:paraId="20587390"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nad nami ni začet postopek zaradi insolventnosti ali prisilnega prenehanja po zakonu, ki ureja postopek zaradi insolventnosti in prisilnega prenehanja, ali postopek likvidacije po zakonu, ki ureja gospodarske družbe, naših sredstev ali poslovanja ne upravlja upravitelj ali sodišče, naše poslovne dejavnosti niso začasno ustavljene, v skladu s predpisi druge države nad nami ni začet postopek ali pa je nastal položaj z enakimi pravnimi posledicami;</w:t>
      </w:r>
    </w:p>
    <w:p w14:paraId="7C56171A"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nismo zagrešili hujšo kršitev poklicnih pravil, zaradi česar je omajana naša integriteta;</w:t>
      </w:r>
    </w:p>
    <w:p w14:paraId="0DC13EB4"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ne obstaja izkrivljanja konkurence zaradi predhodnega sodelovanja gospodarskih subjektov pri pripravi postopka javnega naročanja v skladu s 65. členom ZJN-3;</w:t>
      </w:r>
    </w:p>
    <w:p w14:paraId="498F356A"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se pri prejšnji pogodbi o izvedbi javnega naročila</w:t>
      </w:r>
      <w:r w:rsidR="00AE0947">
        <w:rPr>
          <w:rFonts w:ascii="Tahoma" w:eastAsia="Calibri" w:hAnsi="Tahoma" w:cs="Tahoma"/>
          <w:lang w:eastAsia="en-US"/>
        </w:rPr>
        <w:t>,</w:t>
      </w:r>
      <w:r w:rsidRPr="00076910">
        <w:rPr>
          <w:rFonts w:ascii="Tahoma" w:eastAsia="Calibri" w:hAnsi="Tahoma" w:cs="Tahoma"/>
          <w:lang w:eastAsia="en-US"/>
        </w:rPr>
        <w:t xml:space="preserve"> sklenjeni z naročnikom, niso pokazale precejšnje ali stalne pomanjkljivosti pri izpolnjevanju ključne obveznosti, zaradi česar je naročnik predčasno odstopil od prejšnjega naročila oziroma pogodbe ali uveljavljal odškodnino ali so bile izvedene druge primerljive sankcije</w:t>
      </w:r>
      <w:r w:rsidR="00AE0947">
        <w:rPr>
          <w:rFonts w:ascii="Tahoma" w:eastAsia="Calibri" w:hAnsi="Tahoma" w:cs="Tahoma"/>
          <w:lang w:eastAsia="en-US"/>
        </w:rPr>
        <w:t>;</w:t>
      </w:r>
    </w:p>
    <w:p w14:paraId="1600FBED"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smo sposobni za opravljanje poklicne dejavnosti oziroma imamo registrirano dejavnost oziroma smo vpisani v enega od poklicnih ali poslovnih registrov, ki se vodijo v državi članici, v kateri imamo sedež;</w:t>
      </w:r>
    </w:p>
    <w:p w14:paraId="3ECD7376"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 xml:space="preserve">imamo potrebne ekonomske in finančne zmogljivosti za izvedbo javnega naročila in v preteklih </w:t>
      </w:r>
      <w:r w:rsidR="00AE0947">
        <w:rPr>
          <w:rFonts w:ascii="Tahoma" w:eastAsia="Calibri" w:hAnsi="Tahoma" w:cs="Tahoma"/>
          <w:lang w:eastAsia="en-US"/>
        </w:rPr>
        <w:t>šestih</w:t>
      </w:r>
      <w:r w:rsidR="00AE0947" w:rsidRPr="00076910">
        <w:rPr>
          <w:rFonts w:ascii="Tahoma" w:eastAsia="Calibri" w:hAnsi="Tahoma" w:cs="Tahoma"/>
          <w:lang w:eastAsia="en-US"/>
        </w:rPr>
        <w:t xml:space="preserve"> </w:t>
      </w:r>
      <w:r w:rsidR="0050255C" w:rsidRPr="00076910">
        <w:rPr>
          <w:rFonts w:ascii="Tahoma" w:eastAsia="Calibri" w:hAnsi="Tahoma" w:cs="Tahoma"/>
          <w:lang w:eastAsia="en-US"/>
        </w:rPr>
        <w:t>(</w:t>
      </w:r>
      <w:r w:rsidRPr="00076910">
        <w:rPr>
          <w:rFonts w:ascii="Tahoma" w:eastAsia="Calibri" w:hAnsi="Tahoma" w:cs="Tahoma"/>
          <w:lang w:eastAsia="en-US"/>
        </w:rPr>
        <w:t>6</w:t>
      </w:r>
      <w:r w:rsidR="0050255C" w:rsidRPr="00076910">
        <w:rPr>
          <w:rFonts w:ascii="Tahoma" w:eastAsia="Calibri" w:hAnsi="Tahoma" w:cs="Tahoma"/>
          <w:lang w:eastAsia="en-US"/>
        </w:rPr>
        <w:t>)</w:t>
      </w:r>
      <w:r w:rsidRPr="00076910">
        <w:rPr>
          <w:rFonts w:ascii="Tahoma" w:eastAsia="Calibri" w:hAnsi="Tahoma" w:cs="Tahoma"/>
          <w:lang w:eastAsia="en-US"/>
        </w:rPr>
        <w:t xml:space="preserve"> mesecih pred oddajo ponudbe nismo imeli blokiranega kateregakoli računa;</w:t>
      </w:r>
    </w:p>
    <w:p w14:paraId="6AD350D4"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imamo potrebno tehnično in kadrovsko sposobnost ter izkušnje za izvajanje predmeta javnega naročila</w:t>
      </w:r>
      <w:r w:rsidR="00AE0947">
        <w:rPr>
          <w:rFonts w:ascii="Tahoma" w:eastAsia="Calibri" w:hAnsi="Tahoma" w:cs="Tahoma"/>
          <w:lang w:eastAsia="en-US"/>
        </w:rPr>
        <w:t>;</w:t>
      </w:r>
    </w:p>
    <w:p w14:paraId="47D0C27C"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 xml:space="preserve">nismo uvrščeni v evidenco poslovnih subjektov katerim je prepovedano poslovanje z naročnikom na </w:t>
      </w:r>
      <w:r w:rsidRPr="00076910">
        <w:rPr>
          <w:rFonts w:ascii="Tahoma" w:eastAsia="Calibri" w:hAnsi="Tahoma" w:cs="Tahoma"/>
          <w:lang w:eastAsia="en-US"/>
        </w:rPr>
        <w:lastRenderedPageBreak/>
        <w:t>podlagi 35. člena Zakona o integriteti in preprečevanju korupcije (Uradni list RS, št. 69/11 ZIntPK-UPB2</w:t>
      </w:r>
      <w:r w:rsidR="0050255C" w:rsidRPr="00076910">
        <w:rPr>
          <w:rFonts w:ascii="Tahoma" w:eastAsia="Calibri" w:hAnsi="Tahoma" w:cs="Tahoma"/>
          <w:lang w:eastAsia="en-US"/>
        </w:rPr>
        <w:t xml:space="preserve"> in 158/20</w:t>
      </w:r>
      <w:r w:rsidRPr="00076910">
        <w:rPr>
          <w:rFonts w:ascii="Tahoma" w:eastAsia="Calibri" w:hAnsi="Tahoma" w:cs="Tahoma"/>
          <w:lang w:eastAsia="en-US"/>
        </w:rPr>
        <w:t>);</w:t>
      </w:r>
    </w:p>
    <w:p w14:paraId="2EC1F76C"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 xml:space="preserve">sprejemamo tudi vse ostale pogoje in zahteve predmetne razpisne dokumentacije, vključno z vsebino </w:t>
      </w:r>
      <w:r w:rsidR="00AE0947">
        <w:rPr>
          <w:rFonts w:ascii="Tahoma" w:eastAsia="Calibri" w:hAnsi="Tahoma" w:cs="Tahoma"/>
          <w:lang w:eastAsia="en-US"/>
        </w:rPr>
        <w:t>pogodbe</w:t>
      </w:r>
      <w:r w:rsidRPr="00076910">
        <w:rPr>
          <w:rFonts w:ascii="Tahoma" w:eastAsia="Calibri" w:hAnsi="Tahoma" w:cs="Tahoma"/>
          <w:lang w:eastAsia="en-US"/>
        </w:rPr>
        <w:t>, ter prevzemamo kazensko in materialno odgovornost, da so vsi podatki in dokumenti, podani v ponudbi, resnični, in da fotokopije priloženih listin ustrezajo originalu;</w:t>
      </w:r>
    </w:p>
    <w:p w14:paraId="623DC50C"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se zavezujemo, da bomo na zahtevo naročnika predložiti dodatna pooblastila za preveritev podatkov iz uradnih evidenc;</w:t>
      </w:r>
    </w:p>
    <w:p w14:paraId="76BD3CE4"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soglašamo, da lahko naročnik kadarkoli ustavi postopek javnega naročila, zavrne vse ponudbe ali po pravnomočnosti odločitve o oddaji javnega naročila ne sklene pogodbe ter da v nobenem od navedenih primerov ne bomo uveljavljali povračila stroškov priprave ponudbe, stroškov finančnih zavarovanj, morebitne neposredne ali posredne škode ali izgubljenega dobička;</w:t>
      </w:r>
    </w:p>
    <w:p w14:paraId="54D5E75F"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so v ponudbeno ceno vključeni vsi materialni in nematerialni stroški, ki bodo potrebni za izvedbo predmeta naročila, v skladu z vsemi zahtevami naročnika</w:t>
      </w:r>
      <w:r w:rsidR="0050255C" w:rsidRPr="00076910">
        <w:rPr>
          <w:rFonts w:ascii="Tahoma" w:eastAsia="Calibri" w:hAnsi="Tahoma" w:cs="Tahoma"/>
          <w:lang w:eastAsia="en-US"/>
        </w:rPr>
        <w:t>;</w:t>
      </w:r>
    </w:p>
    <w:p w14:paraId="2D19FAC2" w14:textId="77777777" w:rsidR="00F730CB"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se strinjamo z vsebino vzorcev finančnih zavarovanj, ki so priloženi v razpisni dokumentaciji</w:t>
      </w:r>
      <w:r w:rsidR="004C1FEA">
        <w:rPr>
          <w:rFonts w:ascii="Tahoma" w:eastAsia="Calibri" w:hAnsi="Tahoma" w:cs="Tahoma"/>
          <w:lang w:eastAsia="en-US"/>
        </w:rPr>
        <w:t>,</w:t>
      </w:r>
    </w:p>
    <w:p w14:paraId="58B5B6BF" w14:textId="77777777" w:rsidR="005A5468" w:rsidRPr="005A5468" w:rsidRDefault="005A5468" w:rsidP="005A5468">
      <w:pPr>
        <w:keepNext/>
        <w:widowControl w:val="0"/>
        <w:jc w:val="both"/>
        <w:rPr>
          <w:rFonts w:ascii="Tahoma" w:hAnsi="Tahoma" w:cs="Tahoma"/>
        </w:rPr>
      </w:pPr>
      <w:r w:rsidRPr="0080321A">
        <w:rPr>
          <w:rFonts w:ascii="Tahoma" w:eastAsia="Calibri" w:hAnsi="Tahoma" w:cs="Tahoma"/>
          <w:lang w:eastAsia="en-US"/>
        </w:rPr>
        <w:t>-</w:t>
      </w:r>
      <w:r w:rsidR="004C1FEA" w:rsidRPr="0080321A">
        <w:rPr>
          <w:rFonts w:ascii="Tahoma" w:eastAsia="Calibri" w:hAnsi="Tahoma" w:cs="Tahoma"/>
          <w:lang w:eastAsia="en-US"/>
        </w:rPr>
        <w:t xml:space="preserve">  izpolnjujemo tehnične zahteve, navedene v </w:t>
      </w:r>
      <w:r w:rsidR="003D6315" w:rsidRPr="0080321A">
        <w:rPr>
          <w:rFonts w:ascii="Tahoma" w:eastAsia="Calibri" w:hAnsi="Tahoma" w:cs="Tahoma"/>
          <w:lang w:eastAsia="en-US"/>
        </w:rPr>
        <w:t>točki</w:t>
      </w:r>
      <w:r w:rsidR="004C1FEA" w:rsidRPr="0080321A">
        <w:rPr>
          <w:rFonts w:ascii="Tahoma" w:eastAsia="Calibri" w:hAnsi="Tahoma" w:cs="Tahoma"/>
          <w:lang w:eastAsia="en-US"/>
        </w:rPr>
        <w:t xml:space="preserve"> </w:t>
      </w:r>
      <w:r w:rsidRPr="0080321A">
        <w:rPr>
          <w:rFonts w:ascii="Tahoma" w:hAnsi="Tahoma" w:cs="Tahoma"/>
        </w:rPr>
        <w:t>3.2.3. TEHNIČNA SPOSOBNOST.</w:t>
      </w:r>
    </w:p>
    <w:p w14:paraId="4E30A829" w14:textId="77777777" w:rsidR="005A5468" w:rsidRDefault="005A5468" w:rsidP="00B11E1B">
      <w:pPr>
        <w:keepNext/>
        <w:widowControl w:val="0"/>
        <w:tabs>
          <w:tab w:val="left" w:pos="0"/>
          <w:tab w:val="left" w:pos="8647"/>
        </w:tabs>
        <w:ind w:right="-2"/>
        <w:jc w:val="both"/>
        <w:rPr>
          <w:rFonts w:ascii="Tahoma" w:hAnsi="Tahoma" w:cs="Tahoma"/>
        </w:rPr>
      </w:pPr>
    </w:p>
    <w:p w14:paraId="3BB00084" w14:textId="77777777" w:rsidR="00F730CB" w:rsidRPr="00076910" w:rsidRDefault="00F730CB" w:rsidP="00B11E1B">
      <w:pPr>
        <w:keepNext/>
        <w:widowControl w:val="0"/>
        <w:tabs>
          <w:tab w:val="left" w:pos="0"/>
          <w:tab w:val="left" w:pos="8647"/>
        </w:tabs>
        <w:ind w:right="-2"/>
        <w:jc w:val="both"/>
        <w:rPr>
          <w:rFonts w:ascii="Tahoma" w:hAnsi="Tahoma" w:cs="Tahoma"/>
        </w:rPr>
      </w:pPr>
      <w:r w:rsidRPr="00076910">
        <w:rPr>
          <w:rFonts w:ascii="Tahoma" w:hAnsi="Tahoma" w:cs="Tahoma"/>
        </w:rPr>
        <w:t xml:space="preserve">S podpisom te izjave dajemo soglasje, da naročnik </w:t>
      </w:r>
    </w:p>
    <w:p w14:paraId="6A1096B3" w14:textId="77777777" w:rsidR="00F730CB" w:rsidRPr="00076910" w:rsidRDefault="00F730CB" w:rsidP="00E4185C">
      <w:pPr>
        <w:keepNext/>
        <w:widowControl w:val="0"/>
        <w:numPr>
          <w:ilvl w:val="0"/>
          <w:numId w:val="20"/>
        </w:numPr>
        <w:tabs>
          <w:tab w:val="left" w:pos="0"/>
        </w:tabs>
        <w:spacing w:after="200"/>
        <w:ind w:right="-2"/>
        <w:jc w:val="both"/>
        <w:rPr>
          <w:rFonts w:ascii="Tahoma" w:hAnsi="Tahoma" w:cs="Tahoma"/>
        </w:rPr>
      </w:pPr>
      <w:r w:rsidRPr="00076910">
        <w:rPr>
          <w:rFonts w:ascii="Tahoma" w:hAnsi="Tahoma" w:cs="Tahoma"/>
        </w:rPr>
        <w:t xml:space="preserve">v zvezi z oddajo javnega naročila št. </w:t>
      </w:r>
      <w:r w:rsidR="00F96802">
        <w:rPr>
          <w:rFonts w:ascii="Tahoma" w:hAnsi="Tahoma" w:cs="Tahoma"/>
        </w:rPr>
        <w:t>ŽALE-22/23</w:t>
      </w:r>
      <w:r w:rsidRPr="00076910">
        <w:rPr>
          <w:rFonts w:ascii="Tahoma" w:hAnsi="Tahoma" w:cs="Tahoma"/>
        </w:rPr>
        <w:t xml:space="preserve"> pridobi podatke za preveritev ponudbe v skladu z 89. členom ZJN-3 v enotnem informacijskem sistemu – eDosje iz devetega odstavka 77. člena ZJN-3,</w:t>
      </w:r>
    </w:p>
    <w:p w14:paraId="19724D90" w14:textId="77777777" w:rsidR="00F730CB" w:rsidRPr="00076910" w:rsidRDefault="00F730CB" w:rsidP="00E4185C">
      <w:pPr>
        <w:keepNext/>
        <w:widowControl w:val="0"/>
        <w:numPr>
          <w:ilvl w:val="0"/>
          <w:numId w:val="20"/>
        </w:numPr>
        <w:tabs>
          <w:tab w:val="left" w:pos="0"/>
        </w:tabs>
        <w:spacing w:after="200"/>
        <w:ind w:right="-2"/>
        <w:jc w:val="both"/>
        <w:rPr>
          <w:rFonts w:ascii="Tahoma" w:hAnsi="Tahoma" w:cs="Tahoma"/>
        </w:rPr>
      </w:pPr>
      <w:r w:rsidRPr="00076910">
        <w:rPr>
          <w:rFonts w:ascii="Tahoma" w:hAnsi="Tahoma" w:cs="Tahoma"/>
        </w:rPr>
        <w:t xml:space="preserve">za potrebe preverjanja izpolnjevanja pogojev v postopku oddaje javnega naročila št. </w:t>
      </w:r>
      <w:r w:rsidR="00F96802">
        <w:rPr>
          <w:rFonts w:ascii="Tahoma" w:hAnsi="Tahoma" w:cs="Tahoma"/>
        </w:rPr>
        <w:t>ŽALE-22/23</w:t>
      </w:r>
      <w:r w:rsidR="006E7DF7" w:rsidRPr="00076910">
        <w:rPr>
          <w:rFonts w:ascii="Tahoma" w:hAnsi="Tahoma" w:cs="Tahoma"/>
        </w:rPr>
        <w:t xml:space="preserve"> </w:t>
      </w:r>
      <w:r w:rsidRPr="00076910">
        <w:rPr>
          <w:rFonts w:ascii="Tahoma" w:hAnsi="Tahoma" w:cs="Tahoma"/>
        </w:rPr>
        <w:t>od Ministrstva za pravosodje pridobi potrdilo iz kazenske evidence za pravne in fizične osebe.</w:t>
      </w:r>
    </w:p>
    <w:p w14:paraId="51163C71" w14:textId="77777777" w:rsidR="00F730CB" w:rsidRPr="00076910" w:rsidRDefault="00F730CB" w:rsidP="00B11E1B">
      <w:pPr>
        <w:keepNext/>
        <w:widowControl w:val="0"/>
        <w:tabs>
          <w:tab w:val="left" w:pos="0"/>
        </w:tabs>
        <w:ind w:right="-2"/>
        <w:jc w:val="both"/>
        <w:rPr>
          <w:rFonts w:ascii="Tahoma" w:hAnsi="Tahoma" w:cs="Tahoma"/>
          <w:i/>
        </w:rPr>
      </w:pPr>
      <w:r w:rsidRPr="00076910">
        <w:rPr>
          <w:rFonts w:ascii="Tahoma" w:hAnsi="Tahoma" w:cs="Tahoma"/>
          <w:i/>
        </w:rPr>
        <w:t>(velja za gospodarski subjekt s sedežem v Republiki Sloveniji)</w:t>
      </w:r>
    </w:p>
    <w:p w14:paraId="5D199E8E" w14:textId="77777777" w:rsidR="00F730CB" w:rsidRPr="00076910" w:rsidRDefault="00F730CB" w:rsidP="00B11E1B">
      <w:pPr>
        <w:keepNext/>
        <w:widowControl w:val="0"/>
        <w:jc w:val="both"/>
        <w:rPr>
          <w:rFonts w:ascii="Tahoma" w:hAnsi="Tahoma" w:cs="Tahoma"/>
        </w:rPr>
      </w:pPr>
    </w:p>
    <w:p w14:paraId="3AE48FD1" w14:textId="77777777" w:rsidR="00F730CB" w:rsidRPr="00076910" w:rsidRDefault="00F730CB" w:rsidP="00B11E1B">
      <w:pPr>
        <w:keepNext/>
        <w:widowControl w:val="0"/>
        <w:jc w:val="both"/>
        <w:rPr>
          <w:rFonts w:ascii="Tahoma" w:hAnsi="Tahoma" w:cs="Tahoma"/>
        </w:rPr>
      </w:pPr>
    </w:p>
    <w:p w14:paraId="6D6E23C8" w14:textId="77777777" w:rsidR="00532DF1" w:rsidRPr="00076910" w:rsidRDefault="00532DF1" w:rsidP="00B11E1B">
      <w:pPr>
        <w:keepNext/>
        <w:widowControl w:val="0"/>
        <w:jc w:val="both"/>
        <w:rPr>
          <w:rFonts w:ascii="Tahoma" w:hAnsi="Tahoma" w:cs="Tahoma"/>
        </w:rPr>
      </w:pPr>
    </w:p>
    <w:p w14:paraId="355FAE36" w14:textId="77777777" w:rsidR="00532DF1" w:rsidRPr="00076910" w:rsidRDefault="00532DF1" w:rsidP="00B11E1B">
      <w:pPr>
        <w:keepNext/>
        <w:widowControl w:val="0"/>
        <w:jc w:val="both"/>
        <w:rPr>
          <w:rFonts w:ascii="Tahoma" w:hAnsi="Tahoma" w:cs="Tahoma"/>
        </w:rPr>
      </w:pPr>
    </w:p>
    <w:p w14:paraId="32AB1F84" w14:textId="77777777" w:rsidR="00515E77" w:rsidRPr="00076910" w:rsidRDefault="00515E77" w:rsidP="00B11E1B">
      <w:pPr>
        <w:keepNext/>
        <w:widowControl w:val="0"/>
        <w:jc w:val="both"/>
        <w:rPr>
          <w:rFonts w:ascii="Tahoma" w:hAnsi="Tahoma" w:cs="Tahoma"/>
        </w:rPr>
      </w:pPr>
    </w:p>
    <w:p w14:paraId="69E4D2E2" w14:textId="77777777" w:rsidR="00515E77" w:rsidRPr="00076910" w:rsidRDefault="00515E77" w:rsidP="00B11E1B">
      <w:pPr>
        <w:keepNext/>
        <w:widowControl w:val="0"/>
        <w:jc w:val="both"/>
        <w:rPr>
          <w:rFonts w:ascii="Tahoma" w:hAnsi="Tahoma" w:cs="Tahoma"/>
        </w:rPr>
      </w:pPr>
      <w:r w:rsidRPr="00076910">
        <w:rPr>
          <w:rFonts w:ascii="Tahoma" w:hAnsi="Tahoma" w:cs="Tahoma"/>
        </w:rPr>
        <w:t>__________________________________________</w:t>
      </w:r>
    </w:p>
    <w:p w14:paraId="0A7B1055" w14:textId="77777777" w:rsidR="00532DF1" w:rsidRPr="00076910" w:rsidRDefault="00515E77" w:rsidP="00B11E1B">
      <w:pPr>
        <w:keepNext/>
        <w:widowControl w:val="0"/>
        <w:jc w:val="both"/>
        <w:rPr>
          <w:rFonts w:ascii="Tahoma" w:hAnsi="Tahoma" w:cs="Tahoma"/>
        </w:rPr>
      </w:pPr>
      <w:r w:rsidRPr="00076910">
        <w:rPr>
          <w:rFonts w:ascii="Tahoma" w:hAnsi="Tahoma" w:cs="Tahoma"/>
        </w:rPr>
        <w:t>(</w:t>
      </w:r>
      <w:r w:rsidR="008E3D0B" w:rsidRPr="00076910">
        <w:rPr>
          <w:rFonts w:ascii="Tahoma" w:hAnsi="Tahoma" w:cs="Tahoma"/>
        </w:rPr>
        <w:t>Datum, ž</w:t>
      </w:r>
      <w:r w:rsidRPr="00076910">
        <w:rPr>
          <w:rFonts w:ascii="Tahoma" w:hAnsi="Tahoma" w:cs="Tahoma"/>
        </w:rPr>
        <w:t>ig, naziv in podpis odgovorne osebe)</w:t>
      </w:r>
    </w:p>
    <w:p w14:paraId="2E2E3365" w14:textId="77777777" w:rsidR="00532DF1" w:rsidRPr="00076910" w:rsidRDefault="00532DF1" w:rsidP="00B11E1B">
      <w:pPr>
        <w:keepNext/>
        <w:widowControl w:val="0"/>
        <w:jc w:val="both"/>
        <w:rPr>
          <w:rFonts w:ascii="Tahoma" w:hAnsi="Tahoma" w:cs="Tahoma"/>
        </w:rPr>
      </w:pPr>
    </w:p>
    <w:p w14:paraId="3D766B1B" w14:textId="77777777" w:rsidR="00532DF1" w:rsidRPr="00076910" w:rsidRDefault="00532DF1" w:rsidP="00B11E1B">
      <w:pPr>
        <w:keepNext/>
        <w:widowControl w:val="0"/>
        <w:jc w:val="both"/>
        <w:rPr>
          <w:rFonts w:ascii="Tahoma" w:hAnsi="Tahoma" w:cs="Tahoma"/>
        </w:rPr>
      </w:pPr>
    </w:p>
    <w:p w14:paraId="02F7B43E" w14:textId="77777777" w:rsidR="00532DF1" w:rsidRPr="00076910" w:rsidRDefault="00532DF1" w:rsidP="00B11E1B">
      <w:pPr>
        <w:keepNext/>
        <w:widowControl w:val="0"/>
        <w:jc w:val="both"/>
        <w:rPr>
          <w:rFonts w:ascii="Tahoma" w:hAnsi="Tahoma" w:cs="Tahoma"/>
        </w:rPr>
      </w:pPr>
    </w:p>
    <w:p w14:paraId="73CA624C" w14:textId="77777777" w:rsidR="00F730CB" w:rsidRPr="00076910" w:rsidRDefault="00F730CB" w:rsidP="00B11E1B">
      <w:pPr>
        <w:keepNext/>
        <w:widowControl w:val="0"/>
        <w:jc w:val="both"/>
        <w:rPr>
          <w:rFonts w:ascii="Tahoma" w:hAnsi="Tahoma" w:cs="Tahoma"/>
          <w:b/>
          <w:bCs/>
          <w:i/>
        </w:rPr>
      </w:pPr>
    </w:p>
    <w:p w14:paraId="3629EB28" w14:textId="77777777" w:rsidR="00F730CB" w:rsidRPr="00076910" w:rsidRDefault="00F730CB" w:rsidP="00B11E1B">
      <w:pPr>
        <w:keepNext/>
        <w:widowControl w:val="0"/>
        <w:jc w:val="both"/>
        <w:rPr>
          <w:rFonts w:ascii="Tahoma" w:hAnsi="Tahoma" w:cs="Tahoma"/>
          <w:b/>
          <w:bCs/>
          <w:i/>
        </w:rPr>
      </w:pPr>
      <w:r w:rsidRPr="00076910">
        <w:rPr>
          <w:rFonts w:ascii="Tahoma" w:hAnsi="Tahoma" w:cs="Tahoma"/>
          <w:b/>
          <w:bCs/>
          <w:i/>
        </w:rPr>
        <w:t>Navodila za izpolnitev:</w:t>
      </w:r>
    </w:p>
    <w:p w14:paraId="012F3D85" w14:textId="77777777" w:rsidR="002C6DFE" w:rsidRPr="00076910" w:rsidRDefault="00F730CB" w:rsidP="00B11E1B">
      <w:pPr>
        <w:keepNext/>
        <w:widowControl w:val="0"/>
        <w:numPr>
          <w:ilvl w:val="0"/>
          <w:numId w:val="3"/>
        </w:numPr>
        <w:tabs>
          <w:tab w:val="num" w:pos="1070"/>
        </w:tabs>
        <w:spacing w:after="200"/>
        <w:ind w:left="284" w:hanging="284"/>
        <w:jc w:val="both"/>
        <w:rPr>
          <w:rFonts w:ascii="Tahoma" w:hAnsi="Tahoma" w:cs="Tahoma"/>
          <w:i/>
          <w:iCs/>
        </w:rPr>
      </w:pPr>
      <w:r w:rsidRPr="00076910">
        <w:rPr>
          <w:rFonts w:ascii="Tahoma" w:hAnsi="Tahoma" w:cs="Tahoma"/>
          <w:i/>
          <w:iCs/>
        </w:rPr>
        <w:t xml:space="preserve">Izjavo izpolni in podpiše </w:t>
      </w:r>
      <w:r w:rsidRPr="00076910">
        <w:rPr>
          <w:rFonts w:ascii="Tahoma" w:hAnsi="Tahoma" w:cs="Tahoma"/>
          <w:i/>
          <w:iCs/>
          <w:u w:val="single"/>
        </w:rPr>
        <w:t>ponudnik</w:t>
      </w:r>
      <w:r w:rsidRPr="00076910">
        <w:rPr>
          <w:rFonts w:ascii="Tahoma" w:hAnsi="Tahoma" w:cs="Tahoma"/>
          <w:i/>
          <w:iCs/>
        </w:rPr>
        <w:t xml:space="preserve">, kot tudi vsi </w:t>
      </w:r>
      <w:r w:rsidRPr="00076910">
        <w:rPr>
          <w:rFonts w:ascii="Tahoma" w:hAnsi="Tahoma" w:cs="Tahoma"/>
          <w:i/>
          <w:iCs/>
          <w:u w:val="single"/>
        </w:rPr>
        <w:t>posamezni člani skupine ponudnikov</w:t>
      </w:r>
      <w:r w:rsidRPr="00076910">
        <w:rPr>
          <w:rFonts w:ascii="Tahoma" w:hAnsi="Tahoma" w:cs="Tahoma"/>
          <w:i/>
          <w:iCs/>
        </w:rPr>
        <w:t xml:space="preserve"> (partnerji) v primeru skupne ponudbe, vsi </w:t>
      </w:r>
      <w:r w:rsidRPr="00076910">
        <w:rPr>
          <w:rFonts w:ascii="Tahoma" w:hAnsi="Tahoma" w:cs="Tahoma"/>
          <w:i/>
          <w:iCs/>
          <w:u w:val="single"/>
        </w:rPr>
        <w:t>podizvajalci</w:t>
      </w:r>
      <w:r w:rsidRPr="00076910">
        <w:rPr>
          <w:rFonts w:ascii="Tahoma" w:hAnsi="Tahoma" w:cs="Tahoma"/>
          <w:i/>
          <w:iCs/>
        </w:rPr>
        <w:t xml:space="preserve"> (če ponudnik izvaja javno naročilo s podizvajalci) ter vsi </w:t>
      </w:r>
      <w:r w:rsidRPr="00076910">
        <w:rPr>
          <w:rFonts w:ascii="Tahoma" w:hAnsi="Tahoma" w:cs="Tahoma"/>
          <w:bCs/>
          <w:i/>
          <w:iCs/>
          <w:u w:val="single"/>
        </w:rPr>
        <w:t>gospodarski subjekti katerih zmogljivosti uporablja ponudnik</w:t>
      </w:r>
    </w:p>
    <w:p w14:paraId="0C57BE95" w14:textId="77777777" w:rsidR="008E63D8" w:rsidRPr="00076910" w:rsidRDefault="00532DF1" w:rsidP="00B11E1B">
      <w:pPr>
        <w:keepNext/>
        <w:widowControl w:val="0"/>
        <w:tabs>
          <w:tab w:val="num" w:pos="1070"/>
        </w:tabs>
        <w:spacing w:after="200"/>
        <w:jc w:val="both"/>
        <w:rPr>
          <w:rFonts w:ascii="Tahoma" w:hAnsi="Tahoma" w:cs="Tahoma"/>
          <w:i/>
          <w:iCs/>
        </w:rPr>
      </w:pPr>
      <w:r w:rsidRPr="00076910">
        <w:rPr>
          <w:rFonts w:ascii="Tahoma" w:hAnsi="Tahoma" w:cs="Tahoma"/>
          <w:i/>
          <w:iCs/>
        </w:rPr>
        <w:br w:type="page"/>
      </w:r>
    </w:p>
    <w:tbl>
      <w:tblPr>
        <w:tblW w:w="92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9"/>
        <w:gridCol w:w="6638"/>
        <w:gridCol w:w="1503"/>
        <w:gridCol w:w="524"/>
      </w:tblGrid>
      <w:tr w:rsidR="0061693F" w:rsidRPr="00076910" w14:paraId="45B0B440" w14:textId="77777777" w:rsidTr="006007C8">
        <w:trPr>
          <w:trHeight w:val="283"/>
        </w:trPr>
        <w:tc>
          <w:tcPr>
            <w:tcW w:w="569" w:type="dxa"/>
            <w:tcBorders>
              <w:right w:val="nil"/>
            </w:tcBorders>
          </w:tcPr>
          <w:p w14:paraId="1D371480" w14:textId="77777777" w:rsidR="0061693F" w:rsidRPr="00076910" w:rsidRDefault="0061693F" w:rsidP="00B11E1B">
            <w:pPr>
              <w:keepNext/>
              <w:widowControl w:val="0"/>
              <w:jc w:val="both"/>
              <w:rPr>
                <w:rFonts w:ascii="Tahoma" w:hAnsi="Tahoma" w:cs="Tahoma"/>
              </w:rPr>
            </w:pPr>
          </w:p>
        </w:tc>
        <w:tc>
          <w:tcPr>
            <w:tcW w:w="6638" w:type="dxa"/>
            <w:tcBorders>
              <w:left w:val="nil"/>
            </w:tcBorders>
          </w:tcPr>
          <w:p w14:paraId="651A4495" w14:textId="77777777" w:rsidR="0061693F" w:rsidRPr="00076910" w:rsidRDefault="00F84112" w:rsidP="00B11E1B">
            <w:pPr>
              <w:keepNext/>
              <w:widowControl w:val="0"/>
              <w:jc w:val="both"/>
              <w:rPr>
                <w:rFonts w:ascii="Tahoma" w:hAnsi="Tahoma" w:cs="Tahoma"/>
              </w:rPr>
            </w:pPr>
            <w:r w:rsidRPr="00076910">
              <w:rPr>
                <w:rFonts w:ascii="Tahoma" w:hAnsi="Tahoma" w:cs="Tahoma"/>
              </w:rPr>
              <w:t xml:space="preserve">IZJAVA – OSEBE  </w:t>
            </w:r>
          </w:p>
        </w:tc>
        <w:tc>
          <w:tcPr>
            <w:tcW w:w="1503" w:type="dxa"/>
            <w:tcBorders>
              <w:right w:val="nil"/>
            </w:tcBorders>
          </w:tcPr>
          <w:p w14:paraId="3BC5F4AA" w14:textId="77777777" w:rsidR="0061693F" w:rsidRPr="00076910" w:rsidRDefault="0061693F" w:rsidP="00B11E1B">
            <w:pPr>
              <w:keepNext/>
              <w:widowControl w:val="0"/>
              <w:jc w:val="both"/>
              <w:rPr>
                <w:rFonts w:ascii="Tahoma" w:hAnsi="Tahoma" w:cs="Tahoma"/>
                <w:b/>
                <w:i/>
                <w:strike/>
              </w:rPr>
            </w:pPr>
          </w:p>
        </w:tc>
        <w:tc>
          <w:tcPr>
            <w:tcW w:w="524" w:type="dxa"/>
            <w:tcBorders>
              <w:left w:val="nil"/>
            </w:tcBorders>
          </w:tcPr>
          <w:p w14:paraId="3447E88A" w14:textId="77777777" w:rsidR="0061693F" w:rsidRPr="00076910" w:rsidRDefault="0061693F" w:rsidP="00B11E1B">
            <w:pPr>
              <w:keepNext/>
              <w:widowControl w:val="0"/>
              <w:jc w:val="both"/>
              <w:rPr>
                <w:rFonts w:ascii="Tahoma" w:hAnsi="Tahoma" w:cs="Tahoma"/>
                <w:b/>
                <w:i/>
                <w:strike/>
              </w:rPr>
            </w:pPr>
          </w:p>
        </w:tc>
      </w:tr>
    </w:tbl>
    <w:p w14:paraId="26FFC4FB" w14:textId="77777777" w:rsidR="0061693F" w:rsidRPr="00177C96" w:rsidRDefault="0061693F" w:rsidP="00B11E1B">
      <w:pPr>
        <w:keepNext/>
        <w:widowControl w:val="0"/>
        <w:jc w:val="both"/>
        <w:rPr>
          <w:rFonts w:ascii="Tahoma" w:hAnsi="Tahoma" w:cs="Tahoma"/>
          <w:bCs/>
          <w:noProof/>
        </w:rPr>
      </w:pPr>
    </w:p>
    <w:p w14:paraId="3D34A0D5" w14:textId="77777777" w:rsidR="00100715" w:rsidRPr="00177C96" w:rsidRDefault="00100715" w:rsidP="00B11E1B">
      <w:pPr>
        <w:keepNext/>
        <w:widowControl w:val="0"/>
        <w:jc w:val="both"/>
        <w:rPr>
          <w:rFonts w:ascii="Tahoma" w:hAnsi="Tahoma" w:cs="Tahoma"/>
          <w:bCs/>
          <w:noProof/>
        </w:rPr>
      </w:pPr>
      <w:r w:rsidRPr="00177C96">
        <w:rPr>
          <w:rFonts w:ascii="Tahoma" w:hAnsi="Tahoma" w:cs="Tahoma"/>
        </w:rPr>
        <w:t xml:space="preserve">V zvezi z oddajo javnega naročila št. </w:t>
      </w:r>
      <w:r w:rsidR="00412F3A" w:rsidRPr="00177C96">
        <w:rPr>
          <w:rFonts w:ascii="Tahoma" w:hAnsi="Tahoma" w:cs="Tahoma"/>
          <w:b/>
        </w:rPr>
        <w:t xml:space="preserve"> </w:t>
      </w:r>
      <w:r w:rsidRPr="00177C96">
        <w:rPr>
          <w:rFonts w:ascii="Tahoma" w:hAnsi="Tahoma" w:cs="Tahoma"/>
        </w:rPr>
        <w:t>dajem naslednjo izjavo:</w:t>
      </w:r>
    </w:p>
    <w:p w14:paraId="270AE871"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68840174" w14:textId="77777777"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 xml:space="preserve">Ime in priimek _____________________________________________________________________ </w:t>
      </w:r>
    </w:p>
    <w:p w14:paraId="2B38A725"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3770EE6A" w14:textId="77777777"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EMŠO ____________________________________________________________________________</w:t>
      </w:r>
    </w:p>
    <w:p w14:paraId="0277264A"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300486D4"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38B5315C" w14:textId="77777777"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Spodaj podpisani/a, ki sem pri gospodarskemu subjektu _________</w:t>
      </w:r>
      <w:r w:rsidR="00BC014F" w:rsidRPr="00076910">
        <w:rPr>
          <w:rFonts w:ascii="Tahoma" w:hAnsi="Tahoma" w:cs="Tahoma"/>
        </w:rPr>
        <w:t>______________________</w:t>
      </w:r>
      <w:r w:rsidRPr="00076910">
        <w:rPr>
          <w:rFonts w:ascii="Tahoma" w:hAnsi="Tahoma" w:cs="Tahoma"/>
        </w:rPr>
        <w:t>________</w:t>
      </w:r>
      <w:r w:rsidR="00BC014F" w:rsidRPr="00076910">
        <w:rPr>
          <w:rFonts w:ascii="Tahoma" w:hAnsi="Tahoma" w:cs="Tahoma"/>
        </w:rPr>
        <w:t xml:space="preserve"> </w:t>
      </w:r>
      <w:r w:rsidRPr="00076910">
        <w:rPr>
          <w:rFonts w:ascii="Tahoma" w:hAnsi="Tahoma" w:cs="Tahoma"/>
        </w:rPr>
        <w:t>_______________________</w:t>
      </w:r>
      <w:r w:rsidR="00BC014F" w:rsidRPr="00076910">
        <w:rPr>
          <w:rFonts w:ascii="Tahoma" w:hAnsi="Tahoma" w:cs="Tahoma"/>
        </w:rPr>
        <w:t>___________________________</w:t>
      </w:r>
    </w:p>
    <w:p w14:paraId="1A3365B3" w14:textId="77777777"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član/ica (ustrezno obkrožiti):</w:t>
      </w:r>
    </w:p>
    <w:p w14:paraId="40D13E3F" w14:textId="77777777"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 xml:space="preserve">upravnega organa ali </w:t>
      </w:r>
    </w:p>
    <w:p w14:paraId="364DD5E6" w14:textId="77777777"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vodstvenega organa ali</w:t>
      </w:r>
    </w:p>
    <w:p w14:paraId="63139851" w14:textId="77777777"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 xml:space="preserve">nadzornega organa </w:t>
      </w:r>
    </w:p>
    <w:p w14:paraId="01C74B5F"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55A33D39" w14:textId="77777777"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oziroma imam pooblastila za njegovo (ustrezno obkrožiti):</w:t>
      </w:r>
    </w:p>
    <w:p w14:paraId="72709902" w14:textId="77777777"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zastopanje ali</w:t>
      </w:r>
    </w:p>
    <w:p w14:paraId="64AAE8BF" w14:textId="77777777"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odločanje ali</w:t>
      </w:r>
    </w:p>
    <w:p w14:paraId="0BAFCD84" w14:textId="77777777"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nadzor v njem,</w:t>
      </w:r>
    </w:p>
    <w:p w14:paraId="726C0A88"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35DCEB7C" w14:textId="77777777"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b/>
        </w:rPr>
        <w:t>pod kazensko in materialno odgovornostjo</w:t>
      </w:r>
      <w:r w:rsidRPr="00076910">
        <w:rPr>
          <w:rFonts w:ascii="Tahoma" w:hAnsi="Tahoma" w:cs="Tahoma"/>
        </w:rPr>
        <w:t xml:space="preserve"> </w:t>
      </w:r>
    </w:p>
    <w:p w14:paraId="7742B30F"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54DC3D6F" w14:textId="77777777" w:rsidR="0061693F" w:rsidRPr="00076910" w:rsidRDefault="0061693F" w:rsidP="00B11E1B">
      <w:pPr>
        <w:keepNext/>
        <w:widowControl w:val="0"/>
        <w:tabs>
          <w:tab w:val="left" w:pos="567"/>
          <w:tab w:val="num" w:pos="851"/>
          <w:tab w:val="left" w:pos="993"/>
        </w:tabs>
        <w:jc w:val="center"/>
        <w:rPr>
          <w:rFonts w:ascii="Tahoma" w:hAnsi="Tahoma" w:cs="Tahoma"/>
          <w:b/>
        </w:rPr>
      </w:pPr>
    </w:p>
    <w:p w14:paraId="202DB640" w14:textId="77777777" w:rsidR="0061693F" w:rsidRPr="00076910" w:rsidRDefault="0061693F" w:rsidP="00B11E1B">
      <w:pPr>
        <w:keepNext/>
        <w:widowControl w:val="0"/>
        <w:tabs>
          <w:tab w:val="left" w:pos="567"/>
          <w:tab w:val="num" w:pos="851"/>
          <w:tab w:val="left" w:pos="993"/>
        </w:tabs>
        <w:jc w:val="center"/>
        <w:rPr>
          <w:rFonts w:ascii="Tahoma" w:hAnsi="Tahoma" w:cs="Tahoma"/>
          <w:b/>
        </w:rPr>
      </w:pPr>
      <w:r w:rsidRPr="00076910">
        <w:rPr>
          <w:rFonts w:ascii="Tahoma" w:hAnsi="Tahoma" w:cs="Tahoma"/>
          <w:b/>
        </w:rPr>
        <w:t>IZJAVLJAM</w:t>
      </w:r>
    </w:p>
    <w:p w14:paraId="14B57072"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0FA78BED" w14:textId="77777777" w:rsidR="0061693F"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 xml:space="preserve">da mi ni bila izrečena pravnomočna sodba, ki ima elemente kaznivih dejanj iz Kazenskega zakonika (Uradni list RS, št. 50/12 – uradno prečiščeno besedilo in 54/15; v nadaljnjem besedilu: KZ-1), ki so opredeljena v prvem odstavku 75. člena ZJN-3 </w:t>
      </w:r>
    </w:p>
    <w:p w14:paraId="29AFB3A7" w14:textId="77777777" w:rsidR="000C3CC8" w:rsidRPr="00076910" w:rsidRDefault="000C3CC8" w:rsidP="00B11E1B">
      <w:pPr>
        <w:keepNext/>
        <w:widowControl w:val="0"/>
        <w:tabs>
          <w:tab w:val="left" w:pos="567"/>
          <w:tab w:val="num" w:pos="851"/>
          <w:tab w:val="left" w:pos="993"/>
        </w:tabs>
        <w:jc w:val="both"/>
        <w:rPr>
          <w:rFonts w:ascii="Tahoma" w:hAnsi="Tahoma" w:cs="Tahoma"/>
        </w:rPr>
      </w:pPr>
    </w:p>
    <w:p w14:paraId="548BDC1E" w14:textId="77777777" w:rsidR="0061693F" w:rsidRPr="00076910" w:rsidRDefault="000C3CC8" w:rsidP="00B11E1B">
      <w:pPr>
        <w:keepNext/>
        <w:widowControl w:val="0"/>
        <w:tabs>
          <w:tab w:val="left" w:pos="567"/>
          <w:tab w:val="num" w:pos="851"/>
          <w:tab w:val="left" w:pos="993"/>
        </w:tabs>
        <w:jc w:val="both"/>
        <w:rPr>
          <w:rFonts w:ascii="Tahoma" w:hAnsi="Tahoma" w:cs="Tahoma"/>
        </w:rPr>
      </w:pPr>
      <w:r w:rsidRPr="000C3CC8">
        <w:rPr>
          <w:rFonts w:ascii="Tahoma" w:hAnsi="Tahoma" w:cs="Tahoma"/>
        </w:rPr>
        <w:t>in soglašam, da lahko JAVNI HOLDING Ljubljana, d.o.o., ki na podlagi pooblastila naročnika vodi postopek javnega naročila, za preveritev ponudbe v enotnem informacijskem sistemu – eDosje na podlagi devetega odstavka 77. člena ZJN-3, podatke preveri oziroma pridobi z uporabo enotnega informacijskega sistema eJN – eDosje.</w:t>
      </w:r>
    </w:p>
    <w:p w14:paraId="14884B8F"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4BC76C90"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3C9CB252" w14:textId="77777777" w:rsidR="0061693F" w:rsidRPr="00076910" w:rsidRDefault="0061693F" w:rsidP="00B11E1B">
      <w:pPr>
        <w:keepNext/>
        <w:widowControl w:val="0"/>
        <w:tabs>
          <w:tab w:val="left" w:pos="567"/>
          <w:tab w:val="num" w:pos="851"/>
          <w:tab w:val="left" w:pos="993"/>
        </w:tabs>
        <w:jc w:val="both"/>
        <w:rPr>
          <w:rFonts w:ascii="Tahoma" w:hAnsi="Tahoma" w:cs="Tahoma"/>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61693F" w:rsidRPr="00076910" w14:paraId="778C9CC1" w14:textId="77777777" w:rsidTr="00653FA7">
        <w:trPr>
          <w:trHeight w:val="235"/>
        </w:trPr>
        <w:tc>
          <w:tcPr>
            <w:tcW w:w="3402" w:type="dxa"/>
            <w:tcBorders>
              <w:top w:val="single" w:sz="4" w:space="0" w:color="auto"/>
            </w:tcBorders>
          </w:tcPr>
          <w:p w14:paraId="6271BDBE" w14:textId="77777777" w:rsidR="0061693F" w:rsidRPr="00076910" w:rsidRDefault="0061693F" w:rsidP="00B11E1B">
            <w:pPr>
              <w:keepNext/>
              <w:widowControl w:val="0"/>
              <w:jc w:val="center"/>
              <w:rPr>
                <w:rFonts w:ascii="Tahoma" w:hAnsi="Tahoma" w:cs="Tahoma"/>
                <w:snapToGrid w:val="0"/>
              </w:rPr>
            </w:pPr>
            <w:r w:rsidRPr="00076910">
              <w:rPr>
                <w:rFonts w:ascii="Tahoma" w:hAnsi="Tahoma" w:cs="Tahoma"/>
                <w:snapToGrid w:val="0"/>
              </w:rPr>
              <w:t xml:space="preserve"> (Kraj, datum)</w:t>
            </w:r>
          </w:p>
        </w:tc>
        <w:tc>
          <w:tcPr>
            <w:tcW w:w="2410" w:type="dxa"/>
          </w:tcPr>
          <w:p w14:paraId="40890694" w14:textId="77777777" w:rsidR="0061693F" w:rsidRPr="00076910" w:rsidRDefault="0061693F" w:rsidP="00B11E1B">
            <w:pPr>
              <w:keepNext/>
              <w:widowControl w:val="0"/>
              <w:jc w:val="center"/>
              <w:rPr>
                <w:rFonts w:ascii="Tahoma" w:hAnsi="Tahoma" w:cs="Tahoma"/>
                <w:snapToGrid w:val="0"/>
              </w:rPr>
            </w:pPr>
          </w:p>
        </w:tc>
        <w:tc>
          <w:tcPr>
            <w:tcW w:w="3686" w:type="dxa"/>
            <w:tcBorders>
              <w:top w:val="single" w:sz="4" w:space="0" w:color="auto"/>
            </w:tcBorders>
          </w:tcPr>
          <w:p w14:paraId="63CE2C76" w14:textId="77777777" w:rsidR="0061693F" w:rsidRPr="00076910" w:rsidRDefault="0061693F" w:rsidP="00B11E1B">
            <w:pPr>
              <w:keepNext/>
              <w:widowControl w:val="0"/>
              <w:jc w:val="center"/>
              <w:rPr>
                <w:rFonts w:ascii="Tahoma" w:hAnsi="Tahoma" w:cs="Tahoma"/>
                <w:snapToGrid w:val="0"/>
              </w:rPr>
            </w:pPr>
            <w:r w:rsidRPr="00076910">
              <w:rPr>
                <w:rFonts w:ascii="Tahoma" w:hAnsi="Tahoma" w:cs="Tahoma"/>
                <w:snapToGrid w:val="0"/>
              </w:rPr>
              <w:t>(Podpis)</w:t>
            </w:r>
          </w:p>
        </w:tc>
      </w:tr>
    </w:tbl>
    <w:p w14:paraId="68669BE9" w14:textId="77777777" w:rsidR="0061693F" w:rsidRPr="00076910" w:rsidRDefault="0061693F" w:rsidP="00B11E1B">
      <w:pPr>
        <w:keepNext/>
        <w:widowControl w:val="0"/>
        <w:tabs>
          <w:tab w:val="left" w:pos="284"/>
        </w:tabs>
        <w:jc w:val="both"/>
        <w:rPr>
          <w:rFonts w:ascii="Tahoma" w:hAnsi="Tahoma" w:cs="Tahoma"/>
        </w:rPr>
      </w:pPr>
    </w:p>
    <w:p w14:paraId="437826F7" w14:textId="77777777" w:rsidR="0061693F" w:rsidRPr="00076910" w:rsidRDefault="0061693F" w:rsidP="00B11E1B">
      <w:pPr>
        <w:keepNext/>
        <w:widowControl w:val="0"/>
        <w:tabs>
          <w:tab w:val="left" w:pos="284"/>
        </w:tabs>
        <w:jc w:val="both"/>
        <w:rPr>
          <w:rFonts w:ascii="Tahoma" w:hAnsi="Tahoma" w:cs="Tahoma"/>
        </w:rPr>
      </w:pPr>
    </w:p>
    <w:p w14:paraId="737BAC17" w14:textId="77777777" w:rsidR="0061693F" w:rsidRPr="00076910" w:rsidRDefault="0061693F" w:rsidP="00B11E1B">
      <w:pPr>
        <w:keepNext/>
        <w:widowControl w:val="0"/>
        <w:tabs>
          <w:tab w:val="left" w:pos="284"/>
        </w:tabs>
        <w:jc w:val="both"/>
        <w:rPr>
          <w:rFonts w:ascii="Tahoma" w:hAnsi="Tahoma" w:cs="Tahoma"/>
        </w:rPr>
      </w:pPr>
    </w:p>
    <w:p w14:paraId="6A85F0CE" w14:textId="77777777" w:rsidR="0061693F" w:rsidRPr="00076910" w:rsidRDefault="0061693F" w:rsidP="00B11E1B">
      <w:pPr>
        <w:keepNext/>
        <w:widowControl w:val="0"/>
        <w:tabs>
          <w:tab w:val="left" w:pos="284"/>
        </w:tabs>
        <w:jc w:val="both"/>
        <w:rPr>
          <w:rFonts w:ascii="Tahoma" w:hAnsi="Tahoma" w:cs="Tahoma"/>
          <w:i/>
        </w:rPr>
      </w:pPr>
      <w:r w:rsidRPr="00076910">
        <w:rPr>
          <w:rFonts w:ascii="Tahoma" w:hAnsi="Tahoma" w:cs="Tahoma"/>
          <w:b/>
          <w:i/>
        </w:rPr>
        <w:t>Navodilo:</w:t>
      </w:r>
      <w:r w:rsidRPr="00076910">
        <w:rPr>
          <w:rFonts w:ascii="Tahoma" w:hAnsi="Tahoma" w:cs="Tahoma"/>
          <w:i/>
        </w:rPr>
        <w:t xml:space="preserve"> Izjavo izpolnijo in podpišejo VSE osebe, ki so:</w:t>
      </w:r>
    </w:p>
    <w:p w14:paraId="2F73F1D1" w14:textId="77777777" w:rsidR="0061693F" w:rsidRPr="00076910" w:rsidRDefault="0061693F" w:rsidP="00B11E1B">
      <w:pPr>
        <w:keepNext/>
        <w:widowControl w:val="0"/>
        <w:numPr>
          <w:ilvl w:val="0"/>
          <w:numId w:val="3"/>
        </w:numPr>
        <w:tabs>
          <w:tab w:val="clear" w:pos="360"/>
          <w:tab w:val="num" w:pos="284"/>
        </w:tabs>
        <w:ind w:left="284" w:hanging="284"/>
        <w:jc w:val="both"/>
        <w:rPr>
          <w:rFonts w:ascii="Tahoma" w:hAnsi="Tahoma" w:cs="Tahoma"/>
          <w:i/>
        </w:rPr>
      </w:pPr>
      <w:r w:rsidRPr="00076910">
        <w:rPr>
          <w:rFonts w:ascii="Tahoma" w:hAnsi="Tahoma" w:cs="Tahoma"/>
          <w:i/>
        </w:rPr>
        <w:t>člani upravnega, vodstvenega ali nadzornega organa ponudnika (v primeru skupne ponudbe velja za vse člane skupine ponudnikov – partnerje), podizvajalca in drugega subjekta, katerega zmogljivosti bo pri izvedbi javnega naročila uporabljal ponudnik ali</w:t>
      </w:r>
    </w:p>
    <w:p w14:paraId="0E10B6BF" w14:textId="77777777" w:rsidR="0061693F" w:rsidRPr="00076910" w:rsidRDefault="0061693F" w:rsidP="00B11E1B">
      <w:pPr>
        <w:keepNext/>
        <w:widowControl w:val="0"/>
        <w:numPr>
          <w:ilvl w:val="0"/>
          <w:numId w:val="3"/>
        </w:numPr>
        <w:tabs>
          <w:tab w:val="clear" w:pos="360"/>
          <w:tab w:val="num" w:pos="284"/>
        </w:tabs>
        <w:ind w:left="284" w:hanging="284"/>
        <w:jc w:val="both"/>
        <w:rPr>
          <w:rFonts w:ascii="Tahoma" w:hAnsi="Tahoma" w:cs="Tahoma"/>
          <w:i/>
        </w:rPr>
      </w:pPr>
      <w:r w:rsidRPr="00076910">
        <w:rPr>
          <w:rFonts w:ascii="Tahoma" w:hAnsi="Tahoma" w:cs="Tahoma"/>
          <w:i/>
        </w:rPr>
        <w:t>ki imajo pooblastila za njegovo zastopanje ali odločanje ali nadzor v njem.</w:t>
      </w:r>
    </w:p>
    <w:p w14:paraId="323F6C5E" w14:textId="77777777" w:rsidR="0061693F" w:rsidRPr="00076910" w:rsidRDefault="0061693F" w:rsidP="00B11E1B">
      <w:pPr>
        <w:keepNext/>
        <w:widowControl w:val="0"/>
        <w:tabs>
          <w:tab w:val="left" w:pos="284"/>
        </w:tabs>
        <w:jc w:val="both"/>
        <w:rPr>
          <w:rFonts w:ascii="Tahoma" w:hAnsi="Tahoma" w:cs="Tahoma"/>
          <w:i/>
        </w:rPr>
      </w:pPr>
    </w:p>
    <w:p w14:paraId="462D27B7" w14:textId="77777777" w:rsidR="0061693F" w:rsidRPr="00076910" w:rsidRDefault="0061693F" w:rsidP="00B11E1B">
      <w:pPr>
        <w:keepNext/>
        <w:widowControl w:val="0"/>
        <w:tabs>
          <w:tab w:val="left" w:pos="284"/>
        </w:tabs>
        <w:jc w:val="both"/>
        <w:rPr>
          <w:rFonts w:ascii="Tahoma" w:hAnsi="Tahoma" w:cs="Tahoma"/>
          <w:i/>
        </w:rPr>
      </w:pPr>
    </w:p>
    <w:p w14:paraId="4D5981F4" w14:textId="77777777" w:rsidR="008A4F70" w:rsidRPr="00076910" w:rsidRDefault="008A4F70" w:rsidP="00B11E1B">
      <w:pPr>
        <w:keepNext/>
        <w:widowControl w:val="0"/>
        <w:tabs>
          <w:tab w:val="left" w:pos="284"/>
        </w:tabs>
        <w:jc w:val="both"/>
        <w:rPr>
          <w:rFonts w:ascii="Tahoma" w:hAnsi="Tahoma" w:cs="Tahoma"/>
          <w:i/>
        </w:rPr>
      </w:pPr>
    </w:p>
    <w:p w14:paraId="7DDB4BBF" w14:textId="77777777" w:rsidR="00B50CC9" w:rsidRDefault="00B50CC9">
      <w:pPr>
        <w:rPr>
          <w:rFonts w:ascii="Tahoma" w:hAnsi="Tahoma" w:cs="Tahoma"/>
          <w:i/>
        </w:rPr>
      </w:pPr>
      <w:r>
        <w:rPr>
          <w:rFonts w:ascii="Tahoma" w:hAnsi="Tahoma" w:cs="Tahoma"/>
          <w:i/>
        </w:rPr>
        <w:br w:type="page"/>
      </w:r>
    </w:p>
    <w:p w14:paraId="60F5E3FB" w14:textId="77777777" w:rsidR="00B50CC9" w:rsidRPr="00FB2CFB" w:rsidRDefault="00B50CC9" w:rsidP="00B50CC9">
      <w:pPr>
        <w:keepNext/>
        <w:widowControl w:val="0"/>
        <w:tabs>
          <w:tab w:val="left" w:pos="284"/>
        </w:tabs>
        <w:jc w:val="both"/>
        <w:rPr>
          <w:rFonts w:ascii="Tahoma" w:hAnsi="Tahoma" w:cs="Tahoma"/>
        </w:rPr>
      </w:pPr>
    </w:p>
    <w:tbl>
      <w:tblPr>
        <w:tblW w:w="92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9"/>
        <w:gridCol w:w="6638"/>
        <w:gridCol w:w="1503"/>
        <w:gridCol w:w="524"/>
      </w:tblGrid>
      <w:tr w:rsidR="00B50CC9" w:rsidRPr="00FB2CFB" w14:paraId="3577936E" w14:textId="77777777" w:rsidTr="002A4383">
        <w:trPr>
          <w:trHeight w:val="283"/>
        </w:trPr>
        <w:tc>
          <w:tcPr>
            <w:tcW w:w="569" w:type="dxa"/>
            <w:tcBorders>
              <w:right w:val="nil"/>
            </w:tcBorders>
          </w:tcPr>
          <w:p w14:paraId="54380F4A" w14:textId="77777777" w:rsidR="00B50CC9" w:rsidRPr="00FB2CFB" w:rsidRDefault="00B50CC9" w:rsidP="002A4383">
            <w:pPr>
              <w:keepNext/>
              <w:widowControl w:val="0"/>
              <w:jc w:val="both"/>
              <w:rPr>
                <w:rFonts w:ascii="Tahoma" w:hAnsi="Tahoma" w:cs="Tahoma"/>
              </w:rPr>
            </w:pPr>
          </w:p>
        </w:tc>
        <w:tc>
          <w:tcPr>
            <w:tcW w:w="6638" w:type="dxa"/>
            <w:tcBorders>
              <w:left w:val="nil"/>
            </w:tcBorders>
          </w:tcPr>
          <w:p w14:paraId="05AF746F" w14:textId="77777777" w:rsidR="00B50CC9" w:rsidRPr="00FB2CFB" w:rsidRDefault="00B50CC9" w:rsidP="00EE0CCA">
            <w:pPr>
              <w:keepNext/>
              <w:widowControl w:val="0"/>
              <w:jc w:val="both"/>
              <w:rPr>
                <w:rFonts w:ascii="Tahoma" w:hAnsi="Tahoma" w:cs="Tahoma"/>
              </w:rPr>
            </w:pPr>
            <w:r w:rsidRPr="00FB2CFB">
              <w:rPr>
                <w:rFonts w:ascii="Tahoma" w:hAnsi="Tahoma" w:cs="Tahoma"/>
              </w:rPr>
              <w:t xml:space="preserve">IZJAVA o </w:t>
            </w:r>
            <w:r w:rsidRPr="00FB2CFB">
              <w:rPr>
                <w:rFonts w:ascii="Tahoma" w:hAnsi="Tahoma" w:cs="Tahoma"/>
                <w:bCs/>
                <w:iCs/>
              </w:rPr>
              <w:t>udeležbi fizičn</w:t>
            </w:r>
            <w:r w:rsidR="00EE0CCA">
              <w:rPr>
                <w:rFonts w:ascii="Tahoma" w:hAnsi="Tahoma" w:cs="Tahoma"/>
                <w:bCs/>
                <w:iCs/>
              </w:rPr>
              <w:t>ih in pravnih oseb v lastništvu</w:t>
            </w:r>
          </w:p>
        </w:tc>
        <w:tc>
          <w:tcPr>
            <w:tcW w:w="1503" w:type="dxa"/>
            <w:tcBorders>
              <w:right w:val="nil"/>
            </w:tcBorders>
          </w:tcPr>
          <w:p w14:paraId="3712850A" w14:textId="77777777" w:rsidR="00B50CC9" w:rsidRPr="00FB2CFB" w:rsidRDefault="00B50CC9" w:rsidP="002A4383">
            <w:pPr>
              <w:keepNext/>
              <w:widowControl w:val="0"/>
              <w:jc w:val="both"/>
              <w:rPr>
                <w:rFonts w:ascii="Tahoma" w:hAnsi="Tahoma" w:cs="Tahoma"/>
                <w:b/>
                <w:strike/>
              </w:rPr>
            </w:pPr>
          </w:p>
        </w:tc>
        <w:tc>
          <w:tcPr>
            <w:tcW w:w="524" w:type="dxa"/>
            <w:tcBorders>
              <w:left w:val="nil"/>
            </w:tcBorders>
          </w:tcPr>
          <w:p w14:paraId="5C86ABBF" w14:textId="77777777" w:rsidR="00B50CC9" w:rsidRPr="00FB2CFB" w:rsidRDefault="00B50CC9" w:rsidP="002A4383">
            <w:pPr>
              <w:keepNext/>
              <w:widowControl w:val="0"/>
              <w:jc w:val="both"/>
              <w:rPr>
                <w:rFonts w:ascii="Tahoma" w:hAnsi="Tahoma" w:cs="Tahoma"/>
                <w:b/>
                <w:strike/>
              </w:rPr>
            </w:pPr>
          </w:p>
        </w:tc>
      </w:tr>
    </w:tbl>
    <w:p w14:paraId="475FC305" w14:textId="77777777" w:rsidR="00B50CC9" w:rsidRPr="00FB2CFB" w:rsidRDefault="00B50CC9" w:rsidP="00B50CC9">
      <w:pPr>
        <w:keepNext/>
        <w:widowControl w:val="0"/>
        <w:jc w:val="both"/>
        <w:rPr>
          <w:rFonts w:ascii="Tahoma" w:hAnsi="Tahoma" w:cs="Tahoma"/>
          <w:bCs/>
          <w:noProof/>
        </w:rPr>
      </w:pPr>
    </w:p>
    <w:p w14:paraId="3FC96B69" w14:textId="77777777" w:rsidR="00B50CC9" w:rsidRPr="00FB2CFB" w:rsidRDefault="00B50CC9" w:rsidP="00B50CC9">
      <w:pPr>
        <w:keepNext/>
        <w:widowControl w:val="0"/>
        <w:jc w:val="both"/>
        <w:rPr>
          <w:rFonts w:ascii="Tahoma" w:hAnsi="Tahoma" w:cs="Tahoma"/>
          <w:bCs/>
          <w:noProof/>
        </w:rPr>
      </w:pPr>
    </w:p>
    <w:p w14:paraId="2D2A77C2" w14:textId="77777777" w:rsidR="00B50CC9" w:rsidRPr="00FB2CFB" w:rsidRDefault="00B50CC9" w:rsidP="00B50CC9">
      <w:pPr>
        <w:keepNext/>
        <w:widowControl w:val="0"/>
        <w:jc w:val="both"/>
        <w:rPr>
          <w:rFonts w:ascii="Tahoma" w:hAnsi="Tahoma" w:cs="Tahoma"/>
          <w:bCs/>
          <w:noProof/>
        </w:rPr>
      </w:pPr>
      <w:r w:rsidRPr="00FB2CFB">
        <w:rPr>
          <w:rFonts w:ascii="Tahoma" w:hAnsi="Tahoma" w:cs="Tahoma"/>
        </w:rPr>
        <w:t xml:space="preserve">V zvezi z oddajo javnega naročila št. </w:t>
      </w:r>
      <w:r w:rsidRPr="00FB2CFB">
        <w:rPr>
          <w:rFonts w:ascii="Tahoma" w:hAnsi="Tahoma" w:cs="Tahoma"/>
          <w:b/>
        </w:rPr>
        <w:t xml:space="preserve"> </w:t>
      </w:r>
      <w:r w:rsidR="00F96802">
        <w:rPr>
          <w:rFonts w:ascii="Tahoma" w:hAnsi="Tahoma" w:cs="Tahoma"/>
          <w:b/>
        </w:rPr>
        <w:t>ŽALE-22/23</w:t>
      </w:r>
      <w:r w:rsidR="001043C0" w:rsidRPr="00C25B97">
        <w:rPr>
          <w:rFonts w:ascii="Tahoma" w:hAnsi="Tahoma" w:cs="Tahoma"/>
          <w:b/>
        </w:rPr>
        <w:t xml:space="preserve"> </w:t>
      </w:r>
      <w:r w:rsidR="00B26682">
        <w:rPr>
          <w:rFonts w:ascii="Tahoma" w:hAnsi="Tahoma" w:cs="Tahoma"/>
          <w:b/>
        </w:rPr>
        <w:t>Šamotne evidenčne ploščice</w:t>
      </w:r>
    </w:p>
    <w:p w14:paraId="5141146F" w14:textId="77777777" w:rsidR="00B50CC9" w:rsidRPr="00FB2CFB" w:rsidRDefault="00B50CC9" w:rsidP="00B50CC9">
      <w:pPr>
        <w:keepNext/>
        <w:widowControl w:val="0"/>
        <w:tabs>
          <w:tab w:val="left" w:pos="567"/>
          <w:tab w:val="num" w:pos="851"/>
          <w:tab w:val="left" w:pos="993"/>
        </w:tabs>
        <w:jc w:val="both"/>
        <w:rPr>
          <w:rFonts w:ascii="Tahoma" w:hAnsi="Tahoma" w:cs="Tahoma"/>
        </w:rPr>
      </w:pPr>
    </w:p>
    <w:p w14:paraId="48B9C0B0" w14:textId="77777777" w:rsidR="00B50CC9" w:rsidRPr="00FB2CFB" w:rsidRDefault="00B50CC9" w:rsidP="00B50CC9">
      <w:pPr>
        <w:keepNext/>
        <w:widowControl w:val="0"/>
        <w:tabs>
          <w:tab w:val="left" w:pos="567"/>
          <w:tab w:val="num" w:pos="851"/>
          <w:tab w:val="left" w:pos="993"/>
        </w:tabs>
        <w:jc w:val="both"/>
        <w:rPr>
          <w:rFonts w:ascii="Tahoma" w:hAnsi="Tahoma" w:cs="Tahoma"/>
        </w:rPr>
      </w:pPr>
    </w:p>
    <w:p w14:paraId="1921FC07" w14:textId="77777777" w:rsidR="00B50CC9" w:rsidRPr="00FB2CFB" w:rsidRDefault="00B50CC9" w:rsidP="00B50CC9">
      <w:pPr>
        <w:spacing w:before="120" w:after="120"/>
        <w:jc w:val="both"/>
        <w:rPr>
          <w:rFonts w:ascii="Tahoma" w:hAnsi="Tahoma" w:cs="Tahoma"/>
        </w:rPr>
      </w:pPr>
      <w:r w:rsidRPr="00FB2CFB">
        <w:rPr>
          <w:rFonts w:ascii="Tahoma" w:hAnsi="Tahoma" w:cs="Tahoma"/>
        </w:rPr>
        <w:t xml:space="preserve">dajemo </w:t>
      </w:r>
      <w:r w:rsidRPr="00FB2CFB">
        <w:rPr>
          <w:rFonts w:ascii="Tahoma" w:hAnsi="Tahoma" w:cs="Tahoma"/>
          <w:b/>
          <w:u w:val="single"/>
        </w:rPr>
        <w:t>pod materialno in kazensko odgovornostjo</w:t>
      </w:r>
      <w:r w:rsidRPr="00FB2CFB">
        <w:rPr>
          <w:rFonts w:ascii="Tahoma" w:hAnsi="Tahoma" w:cs="Tahoma"/>
        </w:rPr>
        <w:t xml:space="preserve"> naslednjo pisno izjavo:</w:t>
      </w:r>
    </w:p>
    <w:p w14:paraId="47CE5516" w14:textId="77777777" w:rsidR="00B50CC9" w:rsidRPr="00FB2CFB" w:rsidRDefault="00B50CC9" w:rsidP="00B50CC9">
      <w:pPr>
        <w:ind w:right="1"/>
        <w:jc w:val="both"/>
        <w:rPr>
          <w:rFonts w:ascii="Tahoma" w:hAnsi="Tahoma" w:cs="Tahoma"/>
          <w:b/>
        </w:rPr>
      </w:pPr>
    </w:p>
    <w:p w14:paraId="51A2FDD7" w14:textId="77777777" w:rsidR="00B50CC9" w:rsidRPr="00FB2CFB" w:rsidRDefault="00B50CC9" w:rsidP="00B50CC9">
      <w:pPr>
        <w:ind w:right="1"/>
        <w:jc w:val="both"/>
        <w:rPr>
          <w:rFonts w:ascii="Tahoma" w:hAnsi="Tahoma" w:cs="Tahoma"/>
          <w:b/>
        </w:rPr>
      </w:pPr>
    </w:p>
    <w:p w14:paraId="74F0FA91" w14:textId="77777777" w:rsidR="00B50CC9" w:rsidRPr="00FB2CFB" w:rsidRDefault="00B50CC9" w:rsidP="00B50CC9">
      <w:pPr>
        <w:ind w:right="1"/>
        <w:jc w:val="both"/>
        <w:rPr>
          <w:rFonts w:ascii="Tahoma" w:hAnsi="Tahoma" w:cs="Tahoma"/>
          <w:b/>
        </w:rPr>
      </w:pPr>
      <w:r w:rsidRPr="00FB2CFB">
        <w:rPr>
          <w:rFonts w:ascii="Tahoma" w:hAnsi="Tahoma" w:cs="Tahoma"/>
          <w:b/>
        </w:rPr>
        <w:t>Podatki o pravni osebi (ponudniku):</w:t>
      </w:r>
    </w:p>
    <w:p w14:paraId="5BC9883B" w14:textId="77777777" w:rsidR="00B50CC9" w:rsidRPr="00FB2CFB" w:rsidRDefault="00B50CC9" w:rsidP="00B50CC9">
      <w:pPr>
        <w:spacing w:before="240" w:after="240"/>
        <w:ind w:right="1"/>
        <w:rPr>
          <w:rFonts w:ascii="Tahoma" w:hAnsi="Tahoma" w:cs="Tahoma"/>
        </w:rPr>
      </w:pPr>
      <w:r w:rsidRPr="00FB2CFB">
        <w:rPr>
          <w:rFonts w:ascii="Tahoma" w:hAnsi="Tahoma" w:cs="Tahoma"/>
          <w:bCs/>
        </w:rPr>
        <w:t>Polno ime podjetja</w:t>
      </w:r>
      <w:r w:rsidRPr="00FB2CFB">
        <w:rPr>
          <w:rFonts w:ascii="Tahoma" w:hAnsi="Tahoma" w:cs="Tahoma"/>
        </w:rPr>
        <w:t>: ________________________________________________________________________________</w:t>
      </w:r>
    </w:p>
    <w:p w14:paraId="5D7C2D80" w14:textId="77777777" w:rsidR="00B50CC9" w:rsidRPr="00FB2CFB" w:rsidRDefault="00B50CC9" w:rsidP="00B50CC9">
      <w:pPr>
        <w:spacing w:before="240" w:after="240"/>
        <w:ind w:right="1"/>
        <w:rPr>
          <w:rFonts w:ascii="Tahoma" w:hAnsi="Tahoma" w:cs="Tahoma"/>
        </w:rPr>
      </w:pPr>
      <w:r w:rsidRPr="00FB2CFB">
        <w:rPr>
          <w:rFonts w:ascii="Tahoma" w:hAnsi="Tahoma" w:cs="Tahoma"/>
          <w:bCs/>
        </w:rPr>
        <w:t>Sedež podjetja</w:t>
      </w:r>
      <w:r w:rsidRPr="00FB2CFB">
        <w:rPr>
          <w:rFonts w:ascii="Tahoma" w:hAnsi="Tahoma" w:cs="Tahoma"/>
        </w:rPr>
        <w:t>: ________________________________________________________________________________</w:t>
      </w:r>
    </w:p>
    <w:p w14:paraId="7FEA812E" w14:textId="77777777" w:rsidR="00B50CC9" w:rsidRPr="00FB2CFB" w:rsidRDefault="00B50CC9" w:rsidP="00B50CC9">
      <w:pPr>
        <w:spacing w:before="240" w:after="240"/>
        <w:ind w:right="1"/>
        <w:rPr>
          <w:rFonts w:ascii="Tahoma" w:hAnsi="Tahoma" w:cs="Tahoma"/>
        </w:rPr>
      </w:pPr>
      <w:r w:rsidRPr="00FB2CFB">
        <w:rPr>
          <w:rFonts w:ascii="Tahoma" w:hAnsi="Tahoma" w:cs="Tahoma"/>
          <w:bCs/>
        </w:rPr>
        <w:t>Občina sedeža podjetja</w:t>
      </w:r>
      <w:r w:rsidRPr="00FB2CFB">
        <w:rPr>
          <w:rFonts w:ascii="Tahoma" w:hAnsi="Tahoma" w:cs="Tahoma"/>
        </w:rPr>
        <w:t>: ________________________________________________________________________________</w:t>
      </w:r>
    </w:p>
    <w:p w14:paraId="626AC150" w14:textId="77777777" w:rsidR="00B50CC9" w:rsidRPr="00FB2CFB" w:rsidRDefault="00B50CC9" w:rsidP="00B50CC9">
      <w:pPr>
        <w:spacing w:before="240" w:after="240"/>
        <w:ind w:right="1"/>
        <w:rPr>
          <w:rFonts w:ascii="Tahoma" w:hAnsi="Tahoma" w:cs="Tahoma"/>
        </w:rPr>
      </w:pPr>
      <w:r w:rsidRPr="00FB2CFB">
        <w:rPr>
          <w:rFonts w:ascii="Tahoma" w:hAnsi="Tahoma" w:cs="Tahoma"/>
          <w:bCs/>
        </w:rPr>
        <w:t>Številka vpisa v sodni register (št. vložka)</w:t>
      </w:r>
      <w:r w:rsidRPr="00FB2CFB">
        <w:rPr>
          <w:rFonts w:ascii="Tahoma" w:hAnsi="Tahoma" w:cs="Tahoma"/>
        </w:rPr>
        <w:t>: ________________________________________________________________________________</w:t>
      </w:r>
    </w:p>
    <w:p w14:paraId="348700CA" w14:textId="77777777" w:rsidR="00B50CC9" w:rsidRPr="00FB2CFB" w:rsidRDefault="00B50CC9" w:rsidP="00B50CC9">
      <w:pPr>
        <w:spacing w:before="240" w:after="240"/>
        <w:ind w:right="1"/>
        <w:rPr>
          <w:rFonts w:ascii="Tahoma" w:hAnsi="Tahoma" w:cs="Tahoma"/>
        </w:rPr>
      </w:pPr>
      <w:r w:rsidRPr="00FB2CFB">
        <w:rPr>
          <w:rFonts w:ascii="Tahoma" w:hAnsi="Tahoma" w:cs="Tahoma"/>
          <w:bCs/>
        </w:rPr>
        <w:t>Matična številka podjetja</w:t>
      </w:r>
      <w:r w:rsidRPr="00FB2CFB">
        <w:rPr>
          <w:rFonts w:ascii="Tahoma" w:hAnsi="Tahoma" w:cs="Tahoma"/>
        </w:rPr>
        <w:t>: ________________________________________________________________________________</w:t>
      </w:r>
    </w:p>
    <w:p w14:paraId="3A362059" w14:textId="77777777" w:rsidR="00B50CC9" w:rsidRPr="00FB2CFB" w:rsidRDefault="00B50CC9" w:rsidP="00B50CC9">
      <w:pPr>
        <w:spacing w:before="240" w:after="240"/>
        <w:ind w:right="1"/>
        <w:rPr>
          <w:rFonts w:ascii="Tahoma" w:hAnsi="Tahoma" w:cs="Tahoma"/>
        </w:rPr>
      </w:pPr>
      <w:r w:rsidRPr="00FB2CFB">
        <w:rPr>
          <w:rFonts w:ascii="Tahoma" w:hAnsi="Tahoma" w:cs="Tahoma"/>
          <w:bCs/>
        </w:rPr>
        <w:t>ID ZA DDV:</w:t>
      </w:r>
      <w:r w:rsidRPr="00FB2CFB">
        <w:rPr>
          <w:rFonts w:ascii="Tahoma" w:hAnsi="Tahoma" w:cs="Tahoma"/>
        </w:rPr>
        <w:t xml:space="preserve"> ________________________________________________________________________________</w:t>
      </w:r>
    </w:p>
    <w:p w14:paraId="4983BD70" w14:textId="77777777" w:rsidR="00B50CC9" w:rsidRPr="00FB2CFB" w:rsidRDefault="00B50CC9" w:rsidP="00B50CC9">
      <w:pPr>
        <w:ind w:right="1"/>
        <w:jc w:val="both"/>
        <w:rPr>
          <w:rFonts w:ascii="Tahoma" w:hAnsi="Tahoma" w:cs="Tahoma"/>
        </w:rPr>
      </w:pPr>
    </w:p>
    <w:p w14:paraId="5E0759FC" w14:textId="77777777" w:rsidR="00B50CC9" w:rsidRPr="00FB2CFB" w:rsidRDefault="00B50CC9" w:rsidP="00B50CC9">
      <w:pPr>
        <w:jc w:val="both"/>
        <w:rPr>
          <w:rFonts w:ascii="Tahoma" w:hAnsi="Tahoma" w:cs="Tahoma"/>
        </w:rPr>
      </w:pPr>
      <w:r w:rsidRPr="00FB2CFB">
        <w:rPr>
          <w:rFonts w:ascii="Tahoma" w:hAnsi="Tahoma" w:cs="Tahoma"/>
        </w:rPr>
        <w:t>V zvezi z zgoraj navedenim javnim naročilom 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14:paraId="5B1412C1" w14:textId="77777777" w:rsidR="00B50CC9" w:rsidRPr="00FB2CFB" w:rsidRDefault="00B50CC9" w:rsidP="00B50CC9">
      <w:pPr>
        <w:jc w:val="both"/>
        <w:rPr>
          <w:rFonts w:ascii="Tahoma" w:hAnsi="Tahoma" w:cs="Tahoma"/>
        </w:rPr>
      </w:pPr>
    </w:p>
    <w:p w14:paraId="2C2059C5" w14:textId="77777777" w:rsidR="00B50CC9" w:rsidRPr="00FB2CFB" w:rsidRDefault="00B50CC9" w:rsidP="00B50CC9">
      <w:pPr>
        <w:jc w:val="both"/>
        <w:rPr>
          <w:rFonts w:ascii="Tahoma" w:hAnsi="Tahoma" w:cs="Tahoma"/>
        </w:rPr>
      </w:pPr>
      <w:r w:rsidRPr="00FB2CFB">
        <w:rPr>
          <w:rFonts w:ascii="Tahoma" w:hAnsi="Tahoma" w:cs="Tahoma"/>
          <w:b/>
        </w:rPr>
        <w:t>IZJAVLJAMO</w:t>
      </w:r>
      <w:r w:rsidRPr="00FB2CFB">
        <w:rPr>
          <w:rFonts w:ascii="Tahoma" w:hAnsi="Tahoma" w:cs="Tahoma"/>
        </w:rPr>
        <w:t xml:space="preserve">, da so pri lastništvu zgoraj navedenega ponudnika udeležene naslednje </w:t>
      </w:r>
      <w:r w:rsidRPr="00FB2CFB">
        <w:rPr>
          <w:rFonts w:ascii="Tahoma" w:hAnsi="Tahoma" w:cs="Tahoma"/>
          <w:u w:val="single"/>
        </w:rPr>
        <w:t>pravne osebe</w:t>
      </w:r>
      <w:r w:rsidRPr="00FB2CFB">
        <w:rPr>
          <w:rFonts w:ascii="Tahoma" w:hAnsi="Tahoma" w:cs="Tahoma"/>
        </w:rPr>
        <w:t>, vključno z udeležbo tihih družbenikov:</w:t>
      </w:r>
    </w:p>
    <w:p w14:paraId="7020A45E" w14:textId="77777777" w:rsidR="00B50CC9" w:rsidRPr="00FB2CFB" w:rsidRDefault="00B50CC9" w:rsidP="00B50CC9">
      <w:pPr>
        <w:jc w:val="both"/>
        <w:rPr>
          <w:rFonts w:ascii="Tahoma" w:hAnsi="Tahoma" w:cs="Tahoma"/>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544"/>
        <w:gridCol w:w="3998"/>
        <w:gridCol w:w="1559"/>
      </w:tblGrid>
      <w:tr w:rsidR="00B50CC9" w:rsidRPr="00FB2CFB" w14:paraId="31592B0D" w14:textId="77777777" w:rsidTr="002A4383">
        <w:tc>
          <w:tcPr>
            <w:tcW w:w="533" w:type="dxa"/>
            <w:tcBorders>
              <w:top w:val="single" w:sz="4" w:space="0" w:color="auto"/>
              <w:left w:val="single" w:sz="4" w:space="0" w:color="auto"/>
              <w:bottom w:val="single" w:sz="4" w:space="0" w:color="auto"/>
              <w:right w:val="single" w:sz="4" w:space="0" w:color="auto"/>
            </w:tcBorders>
            <w:hideMark/>
          </w:tcPr>
          <w:p w14:paraId="2F4EA721"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Št.</w:t>
            </w:r>
          </w:p>
        </w:tc>
        <w:tc>
          <w:tcPr>
            <w:tcW w:w="3544" w:type="dxa"/>
            <w:tcBorders>
              <w:top w:val="single" w:sz="4" w:space="0" w:color="auto"/>
              <w:left w:val="single" w:sz="4" w:space="0" w:color="auto"/>
              <w:bottom w:val="single" w:sz="4" w:space="0" w:color="auto"/>
              <w:right w:val="single" w:sz="4" w:space="0" w:color="auto"/>
            </w:tcBorders>
            <w:hideMark/>
          </w:tcPr>
          <w:p w14:paraId="776E75ED"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Naziv</w:t>
            </w:r>
          </w:p>
        </w:tc>
        <w:tc>
          <w:tcPr>
            <w:tcW w:w="3998" w:type="dxa"/>
            <w:tcBorders>
              <w:top w:val="single" w:sz="4" w:space="0" w:color="auto"/>
              <w:left w:val="single" w:sz="4" w:space="0" w:color="auto"/>
              <w:bottom w:val="single" w:sz="4" w:space="0" w:color="auto"/>
              <w:right w:val="single" w:sz="4" w:space="0" w:color="auto"/>
            </w:tcBorders>
            <w:hideMark/>
          </w:tcPr>
          <w:p w14:paraId="63AEF63D"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Sedež</w:t>
            </w:r>
          </w:p>
        </w:tc>
        <w:tc>
          <w:tcPr>
            <w:tcW w:w="1559" w:type="dxa"/>
            <w:tcBorders>
              <w:top w:val="single" w:sz="4" w:space="0" w:color="auto"/>
              <w:left w:val="single" w:sz="4" w:space="0" w:color="auto"/>
              <w:bottom w:val="single" w:sz="4" w:space="0" w:color="auto"/>
              <w:right w:val="single" w:sz="4" w:space="0" w:color="auto"/>
            </w:tcBorders>
            <w:hideMark/>
          </w:tcPr>
          <w:p w14:paraId="4A2966CA"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Delež lastništva v %</w:t>
            </w:r>
          </w:p>
        </w:tc>
      </w:tr>
      <w:tr w:rsidR="00B50CC9" w:rsidRPr="00FB2CFB" w14:paraId="0C491A7E"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44D55921"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1.</w:t>
            </w:r>
          </w:p>
        </w:tc>
        <w:tc>
          <w:tcPr>
            <w:tcW w:w="3544" w:type="dxa"/>
            <w:tcBorders>
              <w:top w:val="single" w:sz="4" w:space="0" w:color="auto"/>
              <w:left w:val="single" w:sz="4" w:space="0" w:color="auto"/>
              <w:bottom w:val="single" w:sz="4" w:space="0" w:color="auto"/>
              <w:right w:val="single" w:sz="4" w:space="0" w:color="auto"/>
            </w:tcBorders>
          </w:tcPr>
          <w:p w14:paraId="47C924CC"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0A958FD6"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26BBC389" w14:textId="77777777" w:rsidR="00B50CC9" w:rsidRPr="00FB2CFB" w:rsidRDefault="00B50CC9" w:rsidP="002A4383">
            <w:pPr>
              <w:spacing w:line="276" w:lineRule="auto"/>
              <w:jc w:val="both"/>
              <w:rPr>
                <w:rFonts w:ascii="Tahoma" w:hAnsi="Tahoma" w:cs="Tahoma"/>
                <w:lang w:eastAsia="en-US"/>
              </w:rPr>
            </w:pPr>
          </w:p>
        </w:tc>
      </w:tr>
      <w:tr w:rsidR="00B50CC9" w:rsidRPr="00FB2CFB" w14:paraId="567146ED"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6B89FE55"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2.</w:t>
            </w:r>
          </w:p>
        </w:tc>
        <w:tc>
          <w:tcPr>
            <w:tcW w:w="3544" w:type="dxa"/>
            <w:tcBorders>
              <w:top w:val="single" w:sz="4" w:space="0" w:color="auto"/>
              <w:left w:val="single" w:sz="4" w:space="0" w:color="auto"/>
              <w:bottom w:val="single" w:sz="4" w:space="0" w:color="auto"/>
              <w:right w:val="single" w:sz="4" w:space="0" w:color="auto"/>
            </w:tcBorders>
          </w:tcPr>
          <w:p w14:paraId="27EEE350"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12934537"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36D2F798" w14:textId="77777777" w:rsidR="00B50CC9" w:rsidRPr="00FB2CFB" w:rsidRDefault="00B50CC9" w:rsidP="002A4383">
            <w:pPr>
              <w:spacing w:line="276" w:lineRule="auto"/>
              <w:jc w:val="both"/>
              <w:rPr>
                <w:rFonts w:ascii="Tahoma" w:hAnsi="Tahoma" w:cs="Tahoma"/>
                <w:lang w:eastAsia="en-US"/>
              </w:rPr>
            </w:pPr>
          </w:p>
        </w:tc>
      </w:tr>
      <w:tr w:rsidR="00B50CC9" w:rsidRPr="00FB2CFB" w14:paraId="44757F46"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52BAE197"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3.</w:t>
            </w:r>
          </w:p>
        </w:tc>
        <w:tc>
          <w:tcPr>
            <w:tcW w:w="3544" w:type="dxa"/>
            <w:tcBorders>
              <w:top w:val="single" w:sz="4" w:space="0" w:color="auto"/>
              <w:left w:val="single" w:sz="4" w:space="0" w:color="auto"/>
              <w:bottom w:val="single" w:sz="4" w:space="0" w:color="auto"/>
              <w:right w:val="single" w:sz="4" w:space="0" w:color="auto"/>
            </w:tcBorders>
          </w:tcPr>
          <w:p w14:paraId="666D427B"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089C66B7"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731D41E2" w14:textId="77777777" w:rsidR="00B50CC9" w:rsidRPr="00FB2CFB" w:rsidRDefault="00B50CC9" w:rsidP="002A4383">
            <w:pPr>
              <w:spacing w:line="276" w:lineRule="auto"/>
              <w:jc w:val="both"/>
              <w:rPr>
                <w:rFonts w:ascii="Tahoma" w:hAnsi="Tahoma" w:cs="Tahoma"/>
                <w:lang w:eastAsia="en-US"/>
              </w:rPr>
            </w:pPr>
          </w:p>
        </w:tc>
      </w:tr>
      <w:tr w:rsidR="00B50CC9" w:rsidRPr="00FB2CFB" w14:paraId="1EDC3E42"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6AA08A27"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4.</w:t>
            </w:r>
          </w:p>
        </w:tc>
        <w:tc>
          <w:tcPr>
            <w:tcW w:w="3544" w:type="dxa"/>
            <w:tcBorders>
              <w:top w:val="single" w:sz="4" w:space="0" w:color="auto"/>
              <w:left w:val="single" w:sz="4" w:space="0" w:color="auto"/>
              <w:bottom w:val="single" w:sz="4" w:space="0" w:color="auto"/>
              <w:right w:val="single" w:sz="4" w:space="0" w:color="auto"/>
            </w:tcBorders>
          </w:tcPr>
          <w:p w14:paraId="2BE0DF53"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6CE42EDE"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08E6F1F0" w14:textId="77777777" w:rsidR="00B50CC9" w:rsidRPr="00FB2CFB" w:rsidRDefault="00B50CC9" w:rsidP="002A4383">
            <w:pPr>
              <w:spacing w:line="276" w:lineRule="auto"/>
              <w:jc w:val="both"/>
              <w:rPr>
                <w:rFonts w:ascii="Tahoma" w:hAnsi="Tahoma" w:cs="Tahoma"/>
                <w:lang w:eastAsia="en-US"/>
              </w:rPr>
            </w:pPr>
          </w:p>
        </w:tc>
      </w:tr>
      <w:tr w:rsidR="00B50CC9" w:rsidRPr="00FB2CFB" w14:paraId="0E41CD9B"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024D3B0E"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5.</w:t>
            </w:r>
          </w:p>
        </w:tc>
        <w:tc>
          <w:tcPr>
            <w:tcW w:w="3544" w:type="dxa"/>
            <w:tcBorders>
              <w:top w:val="single" w:sz="4" w:space="0" w:color="auto"/>
              <w:left w:val="single" w:sz="4" w:space="0" w:color="auto"/>
              <w:bottom w:val="single" w:sz="4" w:space="0" w:color="auto"/>
              <w:right w:val="single" w:sz="4" w:space="0" w:color="auto"/>
            </w:tcBorders>
          </w:tcPr>
          <w:p w14:paraId="67DF29BA"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7750B3C3"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6E0D45F6" w14:textId="77777777" w:rsidR="00B50CC9" w:rsidRPr="00FB2CFB" w:rsidRDefault="00B50CC9" w:rsidP="002A4383">
            <w:pPr>
              <w:spacing w:line="276" w:lineRule="auto"/>
              <w:jc w:val="both"/>
              <w:rPr>
                <w:rFonts w:ascii="Tahoma" w:hAnsi="Tahoma" w:cs="Tahoma"/>
                <w:lang w:eastAsia="en-US"/>
              </w:rPr>
            </w:pPr>
          </w:p>
        </w:tc>
      </w:tr>
      <w:tr w:rsidR="00B50CC9" w:rsidRPr="00FB2CFB" w14:paraId="4BB2E2B4"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0D7961B1"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w:t>
            </w:r>
          </w:p>
        </w:tc>
        <w:tc>
          <w:tcPr>
            <w:tcW w:w="3544" w:type="dxa"/>
            <w:tcBorders>
              <w:top w:val="single" w:sz="4" w:space="0" w:color="auto"/>
              <w:left w:val="single" w:sz="4" w:space="0" w:color="auto"/>
              <w:bottom w:val="single" w:sz="4" w:space="0" w:color="auto"/>
              <w:right w:val="single" w:sz="4" w:space="0" w:color="auto"/>
            </w:tcBorders>
          </w:tcPr>
          <w:p w14:paraId="04A5877D"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5D4B8520"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353EF7BD" w14:textId="77777777" w:rsidR="00B50CC9" w:rsidRPr="00FB2CFB" w:rsidRDefault="00B50CC9" w:rsidP="002A4383">
            <w:pPr>
              <w:spacing w:line="276" w:lineRule="auto"/>
              <w:jc w:val="both"/>
              <w:rPr>
                <w:rFonts w:ascii="Tahoma" w:hAnsi="Tahoma" w:cs="Tahoma"/>
                <w:lang w:eastAsia="en-US"/>
              </w:rPr>
            </w:pPr>
          </w:p>
        </w:tc>
      </w:tr>
    </w:tbl>
    <w:p w14:paraId="28AFF373" w14:textId="77777777" w:rsidR="00B50CC9" w:rsidRPr="00FB2CFB" w:rsidRDefault="00B50CC9" w:rsidP="00B50CC9">
      <w:pPr>
        <w:jc w:val="both"/>
        <w:rPr>
          <w:rFonts w:ascii="Tahoma" w:hAnsi="Tahoma" w:cs="Tahoma"/>
          <w:b/>
        </w:rPr>
      </w:pPr>
    </w:p>
    <w:p w14:paraId="011B5760" w14:textId="77777777" w:rsidR="00B50CC9" w:rsidRDefault="00B50CC9" w:rsidP="00B50CC9">
      <w:pPr>
        <w:jc w:val="both"/>
        <w:rPr>
          <w:rFonts w:ascii="Tahoma" w:hAnsi="Tahoma" w:cs="Tahoma"/>
          <w:b/>
        </w:rPr>
      </w:pPr>
    </w:p>
    <w:p w14:paraId="10F3B420" w14:textId="77777777" w:rsidR="00B50CC9" w:rsidRPr="00FB2CFB" w:rsidRDefault="00B50CC9" w:rsidP="00B50CC9">
      <w:pPr>
        <w:jc w:val="both"/>
        <w:rPr>
          <w:rFonts w:ascii="Tahoma" w:hAnsi="Tahoma" w:cs="Tahoma"/>
        </w:rPr>
      </w:pPr>
      <w:r w:rsidRPr="00FB2CFB">
        <w:rPr>
          <w:rFonts w:ascii="Tahoma" w:hAnsi="Tahoma" w:cs="Tahoma"/>
          <w:b/>
        </w:rPr>
        <w:lastRenderedPageBreak/>
        <w:t>IZJAVLJAMO</w:t>
      </w:r>
      <w:r w:rsidRPr="00FB2CFB">
        <w:rPr>
          <w:rFonts w:ascii="Tahoma" w:hAnsi="Tahoma" w:cs="Tahoma"/>
        </w:rPr>
        <w:t xml:space="preserve">, da so pri lastništvu zgoraj navedenega ponudnika udeležene naslednje </w:t>
      </w:r>
      <w:r w:rsidRPr="00FB2CFB">
        <w:rPr>
          <w:rFonts w:ascii="Tahoma" w:hAnsi="Tahoma" w:cs="Tahoma"/>
          <w:u w:val="single"/>
        </w:rPr>
        <w:t>fizične osebe</w:t>
      </w:r>
      <w:r w:rsidRPr="00FB2CFB">
        <w:rPr>
          <w:rFonts w:ascii="Tahoma" w:hAnsi="Tahoma" w:cs="Tahoma"/>
        </w:rPr>
        <w:t>, vključno z udeležbo tihih družbenikov:</w:t>
      </w:r>
    </w:p>
    <w:p w14:paraId="7051F695" w14:textId="77777777" w:rsidR="00B50CC9" w:rsidRPr="00FB2CFB" w:rsidRDefault="00B50CC9" w:rsidP="00B50CC9">
      <w:pPr>
        <w:jc w:val="both"/>
        <w:rPr>
          <w:rFonts w:ascii="Tahoma" w:hAnsi="Tahoma" w:cs="Tahoma"/>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544"/>
        <w:gridCol w:w="3998"/>
        <w:gridCol w:w="1559"/>
      </w:tblGrid>
      <w:tr w:rsidR="00B50CC9" w:rsidRPr="00FB2CFB" w14:paraId="34918AFE" w14:textId="77777777" w:rsidTr="002A4383">
        <w:tc>
          <w:tcPr>
            <w:tcW w:w="533" w:type="dxa"/>
            <w:tcBorders>
              <w:top w:val="single" w:sz="4" w:space="0" w:color="auto"/>
              <w:left w:val="single" w:sz="4" w:space="0" w:color="auto"/>
              <w:bottom w:val="single" w:sz="4" w:space="0" w:color="auto"/>
              <w:right w:val="single" w:sz="4" w:space="0" w:color="auto"/>
            </w:tcBorders>
            <w:hideMark/>
          </w:tcPr>
          <w:p w14:paraId="136D97FF"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Št.</w:t>
            </w:r>
          </w:p>
        </w:tc>
        <w:tc>
          <w:tcPr>
            <w:tcW w:w="3544" w:type="dxa"/>
            <w:tcBorders>
              <w:top w:val="single" w:sz="4" w:space="0" w:color="auto"/>
              <w:left w:val="single" w:sz="4" w:space="0" w:color="auto"/>
              <w:bottom w:val="single" w:sz="4" w:space="0" w:color="auto"/>
              <w:right w:val="single" w:sz="4" w:space="0" w:color="auto"/>
            </w:tcBorders>
            <w:hideMark/>
          </w:tcPr>
          <w:p w14:paraId="6E6CD60B"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Naziv</w:t>
            </w:r>
          </w:p>
        </w:tc>
        <w:tc>
          <w:tcPr>
            <w:tcW w:w="3998" w:type="dxa"/>
            <w:tcBorders>
              <w:top w:val="single" w:sz="4" w:space="0" w:color="auto"/>
              <w:left w:val="single" w:sz="4" w:space="0" w:color="auto"/>
              <w:bottom w:val="single" w:sz="4" w:space="0" w:color="auto"/>
              <w:right w:val="single" w:sz="4" w:space="0" w:color="auto"/>
            </w:tcBorders>
            <w:hideMark/>
          </w:tcPr>
          <w:p w14:paraId="605C5DFA"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Sedež</w:t>
            </w:r>
          </w:p>
        </w:tc>
        <w:tc>
          <w:tcPr>
            <w:tcW w:w="1559" w:type="dxa"/>
            <w:tcBorders>
              <w:top w:val="single" w:sz="4" w:space="0" w:color="auto"/>
              <w:left w:val="single" w:sz="4" w:space="0" w:color="auto"/>
              <w:bottom w:val="single" w:sz="4" w:space="0" w:color="auto"/>
              <w:right w:val="single" w:sz="4" w:space="0" w:color="auto"/>
            </w:tcBorders>
            <w:hideMark/>
          </w:tcPr>
          <w:p w14:paraId="528E34EF"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Delež lastništva v %</w:t>
            </w:r>
          </w:p>
        </w:tc>
      </w:tr>
      <w:tr w:rsidR="00B50CC9" w:rsidRPr="00FB2CFB" w14:paraId="32DB11F9"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4E8E07C4"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1.</w:t>
            </w:r>
          </w:p>
        </w:tc>
        <w:tc>
          <w:tcPr>
            <w:tcW w:w="3544" w:type="dxa"/>
            <w:tcBorders>
              <w:top w:val="single" w:sz="4" w:space="0" w:color="auto"/>
              <w:left w:val="single" w:sz="4" w:space="0" w:color="auto"/>
              <w:bottom w:val="single" w:sz="4" w:space="0" w:color="auto"/>
              <w:right w:val="single" w:sz="4" w:space="0" w:color="auto"/>
            </w:tcBorders>
          </w:tcPr>
          <w:p w14:paraId="39CCCDB5"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00FC7AFD"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7106F467" w14:textId="77777777" w:rsidR="00B50CC9" w:rsidRPr="00FB2CFB" w:rsidRDefault="00B50CC9" w:rsidP="002A4383">
            <w:pPr>
              <w:spacing w:line="276" w:lineRule="auto"/>
              <w:jc w:val="both"/>
              <w:rPr>
                <w:rFonts w:ascii="Tahoma" w:hAnsi="Tahoma" w:cs="Tahoma"/>
                <w:lang w:eastAsia="en-US"/>
              </w:rPr>
            </w:pPr>
          </w:p>
        </w:tc>
      </w:tr>
      <w:tr w:rsidR="00B50CC9" w:rsidRPr="00FB2CFB" w14:paraId="54408975"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194D5AE5"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2.</w:t>
            </w:r>
          </w:p>
        </w:tc>
        <w:tc>
          <w:tcPr>
            <w:tcW w:w="3544" w:type="dxa"/>
            <w:tcBorders>
              <w:top w:val="single" w:sz="4" w:space="0" w:color="auto"/>
              <w:left w:val="single" w:sz="4" w:space="0" w:color="auto"/>
              <w:bottom w:val="single" w:sz="4" w:space="0" w:color="auto"/>
              <w:right w:val="single" w:sz="4" w:space="0" w:color="auto"/>
            </w:tcBorders>
          </w:tcPr>
          <w:p w14:paraId="47A4CA13"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17E90E4D"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62D659D1" w14:textId="77777777" w:rsidR="00B50CC9" w:rsidRPr="00FB2CFB" w:rsidRDefault="00B50CC9" w:rsidP="002A4383">
            <w:pPr>
              <w:spacing w:line="276" w:lineRule="auto"/>
              <w:jc w:val="both"/>
              <w:rPr>
                <w:rFonts w:ascii="Tahoma" w:hAnsi="Tahoma" w:cs="Tahoma"/>
                <w:lang w:eastAsia="en-US"/>
              </w:rPr>
            </w:pPr>
          </w:p>
        </w:tc>
      </w:tr>
      <w:tr w:rsidR="00B50CC9" w:rsidRPr="00FB2CFB" w14:paraId="53316B9B"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4AE621DF"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3.</w:t>
            </w:r>
          </w:p>
        </w:tc>
        <w:tc>
          <w:tcPr>
            <w:tcW w:w="3544" w:type="dxa"/>
            <w:tcBorders>
              <w:top w:val="single" w:sz="4" w:space="0" w:color="auto"/>
              <w:left w:val="single" w:sz="4" w:space="0" w:color="auto"/>
              <w:bottom w:val="single" w:sz="4" w:space="0" w:color="auto"/>
              <w:right w:val="single" w:sz="4" w:space="0" w:color="auto"/>
            </w:tcBorders>
          </w:tcPr>
          <w:p w14:paraId="79AE5614"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302936F3"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382DE185" w14:textId="77777777" w:rsidR="00B50CC9" w:rsidRPr="00FB2CFB" w:rsidRDefault="00B50CC9" w:rsidP="002A4383">
            <w:pPr>
              <w:spacing w:line="276" w:lineRule="auto"/>
              <w:jc w:val="both"/>
              <w:rPr>
                <w:rFonts w:ascii="Tahoma" w:hAnsi="Tahoma" w:cs="Tahoma"/>
                <w:lang w:eastAsia="en-US"/>
              </w:rPr>
            </w:pPr>
          </w:p>
        </w:tc>
      </w:tr>
      <w:tr w:rsidR="00B50CC9" w:rsidRPr="00FB2CFB" w14:paraId="78F95BCF"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29F9ED4E"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4.</w:t>
            </w:r>
          </w:p>
        </w:tc>
        <w:tc>
          <w:tcPr>
            <w:tcW w:w="3544" w:type="dxa"/>
            <w:tcBorders>
              <w:top w:val="single" w:sz="4" w:space="0" w:color="auto"/>
              <w:left w:val="single" w:sz="4" w:space="0" w:color="auto"/>
              <w:bottom w:val="single" w:sz="4" w:space="0" w:color="auto"/>
              <w:right w:val="single" w:sz="4" w:space="0" w:color="auto"/>
            </w:tcBorders>
          </w:tcPr>
          <w:p w14:paraId="74119490"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617D403D"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1D163B9B" w14:textId="77777777" w:rsidR="00B50CC9" w:rsidRPr="00FB2CFB" w:rsidRDefault="00B50CC9" w:rsidP="002A4383">
            <w:pPr>
              <w:spacing w:line="276" w:lineRule="auto"/>
              <w:jc w:val="both"/>
              <w:rPr>
                <w:rFonts w:ascii="Tahoma" w:hAnsi="Tahoma" w:cs="Tahoma"/>
                <w:lang w:eastAsia="en-US"/>
              </w:rPr>
            </w:pPr>
          </w:p>
        </w:tc>
      </w:tr>
      <w:tr w:rsidR="00B50CC9" w:rsidRPr="00FB2CFB" w14:paraId="6C136181"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1143FE60"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5.</w:t>
            </w:r>
          </w:p>
        </w:tc>
        <w:tc>
          <w:tcPr>
            <w:tcW w:w="3544" w:type="dxa"/>
            <w:tcBorders>
              <w:top w:val="single" w:sz="4" w:space="0" w:color="auto"/>
              <w:left w:val="single" w:sz="4" w:space="0" w:color="auto"/>
              <w:bottom w:val="single" w:sz="4" w:space="0" w:color="auto"/>
              <w:right w:val="single" w:sz="4" w:space="0" w:color="auto"/>
            </w:tcBorders>
          </w:tcPr>
          <w:p w14:paraId="78826B2F"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3E56E0C3"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25F967E4" w14:textId="77777777" w:rsidR="00B50CC9" w:rsidRPr="00FB2CFB" w:rsidRDefault="00B50CC9" w:rsidP="002A4383">
            <w:pPr>
              <w:spacing w:line="276" w:lineRule="auto"/>
              <w:jc w:val="both"/>
              <w:rPr>
                <w:rFonts w:ascii="Tahoma" w:hAnsi="Tahoma" w:cs="Tahoma"/>
                <w:lang w:eastAsia="en-US"/>
              </w:rPr>
            </w:pPr>
          </w:p>
        </w:tc>
      </w:tr>
      <w:tr w:rsidR="00B50CC9" w:rsidRPr="00FB2CFB" w14:paraId="1262D534"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3E907D3C"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w:t>
            </w:r>
          </w:p>
        </w:tc>
        <w:tc>
          <w:tcPr>
            <w:tcW w:w="3544" w:type="dxa"/>
            <w:tcBorders>
              <w:top w:val="single" w:sz="4" w:space="0" w:color="auto"/>
              <w:left w:val="single" w:sz="4" w:space="0" w:color="auto"/>
              <w:bottom w:val="single" w:sz="4" w:space="0" w:color="auto"/>
              <w:right w:val="single" w:sz="4" w:space="0" w:color="auto"/>
            </w:tcBorders>
          </w:tcPr>
          <w:p w14:paraId="48214BE0"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4068AB7D"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0A87AF75" w14:textId="77777777" w:rsidR="00B50CC9" w:rsidRPr="00FB2CFB" w:rsidRDefault="00B50CC9" w:rsidP="002A4383">
            <w:pPr>
              <w:spacing w:line="276" w:lineRule="auto"/>
              <w:jc w:val="both"/>
              <w:rPr>
                <w:rFonts w:ascii="Tahoma" w:hAnsi="Tahoma" w:cs="Tahoma"/>
                <w:lang w:eastAsia="en-US"/>
              </w:rPr>
            </w:pPr>
          </w:p>
        </w:tc>
      </w:tr>
    </w:tbl>
    <w:p w14:paraId="7499DA1E" w14:textId="77777777" w:rsidR="00B50CC9" w:rsidRPr="00FB2CFB" w:rsidRDefault="00B50CC9" w:rsidP="00B50CC9">
      <w:pPr>
        <w:jc w:val="both"/>
        <w:rPr>
          <w:rFonts w:ascii="Tahoma" w:hAnsi="Tahoma" w:cs="Tahoma"/>
        </w:rPr>
      </w:pPr>
    </w:p>
    <w:p w14:paraId="4D51B3DF" w14:textId="77777777" w:rsidR="00B50CC9" w:rsidRPr="00FB2CFB" w:rsidRDefault="00B50CC9" w:rsidP="00B50CC9">
      <w:pPr>
        <w:jc w:val="both"/>
        <w:rPr>
          <w:rFonts w:ascii="Tahoma" w:hAnsi="Tahoma" w:cs="Tahoma"/>
        </w:rPr>
      </w:pPr>
      <w:r w:rsidRPr="00FB2CFB">
        <w:rPr>
          <w:rFonts w:ascii="Tahoma" w:hAnsi="Tahoma" w:cs="Tahoma"/>
          <w:b/>
        </w:rPr>
        <w:t>IZJAVLJAMO</w:t>
      </w:r>
      <w:r w:rsidRPr="00FB2CFB">
        <w:rPr>
          <w:rFonts w:ascii="Tahoma" w:hAnsi="Tahoma" w:cs="Tahoma"/>
        </w:rPr>
        <w:t xml:space="preserve">, da so skladno z določbami zakona, ki ureja gospodarske družbe, </w:t>
      </w:r>
      <w:r w:rsidRPr="00FB2CFB">
        <w:rPr>
          <w:rFonts w:ascii="Tahoma" w:hAnsi="Tahoma" w:cs="Tahoma"/>
          <w:u w:val="single"/>
        </w:rPr>
        <w:t>povezane družbe</w:t>
      </w:r>
      <w:r w:rsidRPr="00FB2CFB">
        <w:rPr>
          <w:rFonts w:ascii="Tahoma" w:hAnsi="Tahoma" w:cs="Tahoma"/>
        </w:rPr>
        <w:t xml:space="preserve"> z zgoraj navedenim ponudnikom, naslednji gospodarski subjekti:</w:t>
      </w:r>
    </w:p>
    <w:p w14:paraId="526E5F55" w14:textId="77777777" w:rsidR="00B50CC9" w:rsidRPr="00FB2CFB" w:rsidRDefault="00B50CC9" w:rsidP="00B50CC9">
      <w:pPr>
        <w:jc w:val="both"/>
        <w:rPr>
          <w:rFonts w:ascii="Tahoma" w:hAnsi="Tahoma" w:cs="Tahoma"/>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544"/>
        <w:gridCol w:w="3998"/>
        <w:gridCol w:w="1559"/>
      </w:tblGrid>
      <w:tr w:rsidR="00B50CC9" w:rsidRPr="00FB2CFB" w14:paraId="0B7AA365" w14:textId="77777777" w:rsidTr="002A4383">
        <w:tc>
          <w:tcPr>
            <w:tcW w:w="533" w:type="dxa"/>
            <w:tcBorders>
              <w:top w:val="single" w:sz="4" w:space="0" w:color="auto"/>
              <w:left w:val="single" w:sz="4" w:space="0" w:color="auto"/>
              <w:bottom w:val="single" w:sz="4" w:space="0" w:color="auto"/>
              <w:right w:val="single" w:sz="4" w:space="0" w:color="auto"/>
            </w:tcBorders>
            <w:hideMark/>
          </w:tcPr>
          <w:p w14:paraId="6F4C1A3D"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Št.</w:t>
            </w:r>
          </w:p>
        </w:tc>
        <w:tc>
          <w:tcPr>
            <w:tcW w:w="3544" w:type="dxa"/>
            <w:tcBorders>
              <w:top w:val="single" w:sz="4" w:space="0" w:color="auto"/>
              <w:left w:val="single" w:sz="4" w:space="0" w:color="auto"/>
              <w:bottom w:val="single" w:sz="4" w:space="0" w:color="auto"/>
              <w:right w:val="single" w:sz="4" w:space="0" w:color="auto"/>
            </w:tcBorders>
            <w:hideMark/>
          </w:tcPr>
          <w:p w14:paraId="5597989C"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Naziv</w:t>
            </w:r>
          </w:p>
        </w:tc>
        <w:tc>
          <w:tcPr>
            <w:tcW w:w="3998" w:type="dxa"/>
            <w:tcBorders>
              <w:top w:val="single" w:sz="4" w:space="0" w:color="auto"/>
              <w:left w:val="single" w:sz="4" w:space="0" w:color="auto"/>
              <w:bottom w:val="single" w:sz="4" w:space="0" w:color="auto"/>
              <w:right w:val="single" w:sz="4" w:space="0" w:color="auto"/>
            </w:tcBorders>
            <w:hideMark/>
          </w:tcPr>
          <w:p w14:paraId="33C67BA7"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Sedež</w:t>
            </w:r>
          </w:p>
        </w:tc>
        <w:tc>
          <w:tcPr>
            <w:tcW w:w="1559" w:type="dxa"/>
            <w:tcBorders>
              <w:top w:val="single" w:sz="4" w:space="0" w:color="auto"/>
              <w:left w:val="single" w:sz="4" w:space="0" w:color="auto"/>
              <w:bottom w:val="single" w:sz="4" w:space="0" w:color="auto"/>
              <w:right w:val="single" w:sz="4" w:space="0" w:color="auto"/>
            </w:tcBorders>
            <w:hideMark/>
          </w:tcPr>
          <w:p w14:paraId="60828D7B"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Delež lastništva v %</w:t>
            </w:r>
          </w:p>
        </w:tc>
      </w:tr>
      <w:tr w:rsidR="00B50CC9" w:rsidRPr="00FB2CFB" w14:paraId="46CCD1A9"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7ADB08E5"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1.</w:t>
            </w:r>
          </w:p>
        </w:tc>
        <w:tc>
          <w:tcPr>
            <w:tcW w:w="3544" w:type="dxa"/>
            <w:tcBorders>
              <w:top w:val="single" w:sz="4" w:space="0" w:color="auto"/>
              <w:left w:val="single" w:sz="4" w:space="0" w:color="auto"/>
              <w:bottom w:val="single" w:sz="4" w:space="0" w:color="auto"/>
              <w:right w:val="single" w:sz="4" w:space="0" w:color="auto"/>
            </w:tcBorders>
          </w:tcPr>
          <w:p w14:paraId="3FF123AA"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20F20EF2"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013419C2" w14:textId="77777777" w:rsidR="00B50CC9" w:rsidRPr="00FB2CFB" w:rsidRDefault="00B50CC9" w:rsidP="002A4383">
            <w:pPr>
              <w:spacing w:line="276" w:lineRule="auto"/>
              <w:jc w:val="both"/>
              <w:rPr>
                <w:rFonts w:ascii="Tahoma" w:hAnsi="Tahoma" w:cs="Tahoma"/>
                <w:lang w:eastAsia="en-US"/>
              </w:rPr>
            </w:pPr>
          </w:p>
        </w:tc>
      </w:tr>
      <w:tr w:rsidR="00B50CC9" w:rsidRPr="00FB2CFB" w14:paraId="06B95F86"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3A94245A"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2.</w:t>
            </w:r>
          </w:p>
        </w:tc>
        <w:tc>
          <w:tcPr>
            <w:tcW w:w="3544" w:type="dxa"/>
            <w:tcBorders>
              <w:top w:val="single" w:sz="4" w:space="0" w:color="auto"/>
              <w:left w:val="single" w:sz="4" w:space="0" w:color="auto"/>
              <w:bottom w:val="single" w:sz="4" w:space="0" w:color="auto"/>
              <w:right w:val="single" w:sz="4" w:space="0" w:color="auto"/>
            </w:tcBorders>
          </w:tcPr>
          <w:p w14:paraId="60435B79"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13191570"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4458336B" w14:textId="77777777" w:rsidR="00B50CC9" w:rsidRPr="00FB2CFB" w:rsidRDefault="00B50CC9" w:rsidP="002A4383">
            <w:pPr>
              <w:spacing w:line="276" w:lineRule="auto"/>
              <w:jc w:val="both"/>
              <w:rPr>
                <w:rFonts w:ascii="Tahoma" w:hAnsi="Tahoma" w:cs="Tahoma"/>
                <w:lang w:eastAsia="en-US"/>
              </w:rPr>
            </w:pPr>
          </w:p>
        </w:tc>
      </w:tr>
      <w:tr w:rsidR="00B50CC9" w:rsidRPr="00FB2CFB" w14:paraId="5A04EF38"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10924E61"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3.</w:t>
            </w:r>
          </w:p>
        </w:tc>
        <w:tc>
          <w:tcPr>
            <w:tcW w:w="3544" w:type="dxa"/>
            <w:tcBorders>
              <w:top w:val="single" w:sz="4" w:space="0" w:color="auto"/>
              <w:left w:val="single" w:sz="4" w:space="0" w:color="auto"/>
              <w:bottom w:val="single" w:sz="4" w:space="0" w:color="auto"/>
              <w:right w:val="single" w:sz="4" w:space="0" w:color="auto"/>
            </w:tcBorders>
          </w:tcPr>
          <w:p w14:paraId="57D5A9A4"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3AD9E094"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53896C19" w14:textId="77777777" w:rsidR="00B50CC9" w:rsidRPr="00FB2CFB" w:rsidRDefault="00B50CC9" w:rsidP="002A4383">
            <w:pPr>
              <w:spacing w:line="276" w:lineRule="auto"/>
              <w:jc w:val="both"/>
              <w:rPr>
                <w:rFonts w:ascii="Tahoma" w:hAnsi="Tahoma" w:cs="Tahoma"/>
                <w:lang w:eastAsia="en-US"/>
              </w:rPr>
            </w:pPr>
          </w:p>
        </w:tc>
      </w:tr>
      <w:tr w:rsidR="00B50CC9" w:rsidRPr="00FB2CFB" w14:paraId="28D01FCD"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0A5A2604"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4.</w:t>
            </w:r>
          </w:p>
        </w:tc>
        <w:tc>
          <w:tcPr>
            <w:tcW w:w="3544" w:type="dxa"/>
            <w:tcBorders>
              <w:top w:val="single" w:sz="4" w:space="0" w:color="auto"/>
              <w:left w:val="single" w:sz="4" w:space="0" w:color="auto"/>
              <w:bottom w:val="single" w:sz="4" w:space="0" w:color="auto"/>
              <w:right w:val="single" w:sz="4" w:space="0" w:color="auto"/>
            </w:tcBorders>
          </w:tcPr>
          <w:p w14:paraId="3F7125CB"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72C3BB61"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59F861E3" w14:textId="77777777" w:rsidR="00B50CC9" w:rsidRPr="00FB2CFB" w:rsidRDefault="00B50CC9" w:rsidP="002A4383">
            <w:pPr>
              <w:spacing w:line="276" w:lineRule="auto"/>
              <w:jc w:val="both"/>
              <w:rPr>
                <w:rFonts w:ascii="Tahoma" w:hAnsi="Tahoma" w:cs="Tahoma"/>
                <w:lang w:eastAsia="en-US"/>
              </w:rPr>
            </w:pPr>
          </w:p>
        </w:tc>
      </w:tr>
      <w:tr w:rsidR="00B50CC9" w:rsidRPr="00FB2CFB" w14:paraId="4F0E329A"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5360C93F"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5.</w:t>
            </w:r>
          </w:p>
        </w:tc>
        <w:tc>
          <w:tcPr>
            <w:tcW w:w="3544" w:type="dxa"/>
            <w:tcBorders>
              <w:top w:val="single" w:sz="4" w:space="0" w:color="auto"/>
              <w:left w:val="single" w:sz="4" w:space="0" w:color="auto"/>
              <w:bottom w:val="single" w:sz="4" w:space="0" w:color="auto"/>
              <w:right w:val="single" w:sz="4" w:space="0" w:color="auto"/>
            </w:tcBorders>
          </w:tcPr>
          <w:p w14:paraId="4315648E"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26BF804B"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1BA97585" w14:textId="77777777" w:rsidR="00B50CC9" w:rsidRPr="00FB2CFB" w:rsidRDefault="00B50CC9" w:rsidP="002A4383">
            <w:pPr>
              <w:spacing w:line="276" w:lineRule="auto"/>
              <w:jc w:val="both"/>
              <w:rPr>
                <w:rFonts w:ascii="Tahoma" w:hAnsi="Tahoma" w:cs="Tahoma"/>
                <w:lang w:eastAsia="en-US"/>
              </w:rPr>
            </w:pPr>
          </w:p>
        </w:tc>
      </w:tr>
      <w:tr w:rsidR="00B50CC9" w:rsidRPr="00FB2CFB" w14:paraId="4C426432"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6EB81C21"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w:t>
            </w:r>
          </w:p>
        </w:tc>
        <w:tc>
          <w:tcPr>
            <w:tcW w:w="3544" w:type="dxa"/>
            <w:tcBorders>
              <w:top w:val="single" w:sz="4" w:space="0" w:color="auto"/>
              <w:left w:val="single" w:sz="4" w:space="0" w:color="auto"/>
              <w:bottom w:val="single" w:sz="4" w:space="0" w:color="auto"/>
              <w:right w:val="single" w:sz="4" w:space="0" w:color="auto"/>
            </w:tcBorders>
          </w:tcPr>
          <w:p w14:paraId="281C0431"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55D99C59"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184FE64A" w14:textId="77777777" w:rsidR="00B50CC9" w:rsidRPr="00FB2CFB" w:rsidRDefault="00B50CC9" w:rsidP="002A4383">
            <w:pPr>
              <w:spacing w:line="276" w:lineRule="auto"/>
              <w:jc w:val="both"/>
              <w:rPr>
                <w:rFonts w:ascii="Tahoma" w:hAnsi="Tahoma" w:cs="Tahoma"/>
                <w:lang w:eastAsia="en-US"/>
              </w:rPr>
            </w:pPr>
          </w:p>
        </w:tc>
      </w:tr>
    </w:tbl>
    <w:p w14:paraId="2A0ABEA9" w14:textId="77777777" w:rsidR="00B50CC9" w:rsidRPr="00FB2CFB" w:rsidRDefault="00B50CC9" w:rsidP="00B50CC9">
      <w:pPr>
        <w:jc w:val="both"/>
        <w:rPr>
          <w:rFonts w:ascii="Tahoma" w:hAnsi="Tahoma" w:cs="Tahoma"/>
        </w:rPr>
      </w:pPr>
    </w:p>
    <w:p w14:paraId="794133D4" w14:textId="77777777" w:rsidR="00B50CC9" w:rsidRPr="00FB2CFB" w:rsidRDefault="00B50CC9" w:rsidP="00B50CC9">
      <w:pPr>
        <w:jc w:val="both"/>
        <w:rPr>
          <w:rFonts w:ascii="Tahoma" w:hAnsi="Tahoma" w:cs="Tahoma"/>
        </w:rPr>
      </w:pPr>
      <w:r w:rsidRPr="00FB2CFB">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556E556F" w14:textId="77777777" w:rsidR="00B50CC9" w:rsidRPr="00FB2CFB" w:rsidRDefault="00B50CC9" w:rsidP="00B50CC9">
      <w:pPr>
        <w:jc w:val="both"/>
        <w:rPr>
          <w:rFonts w:ascii="Tahoma" w:hAnsi="Tahoma" w:cs="Tahoma"/>
        </w:rPr>
      </w:pPr>
    </w:p>
    <w:p w14:paraId="04D06243" w14:textId="77777777" w:rsidR="00B50CC9" w:rsidRPr="00FB2CFB" w:rsidRDefault="00B50CC9" w:rsidP="00B50CC9">
      <w:pPr>
        <w:jc w:val="both"/>
        <w:rPr>
          <w:rFonts w:ascii="Tahoma" w:hAnsi="Tahoma" w:cs="Tahoma"/>
        </w:rPr>
      </w:pPr>
      <w:r w:rsidRPr="00FB2CFB">
        <w:rPr>
          <w:rFonts w:ascii="Tahoma" w:hAnsi="Tahoma" w:cs="Tahoma"/>
        </w:rPr>
        <w:t>S podpisom te izjave jamčim za točnost in resničnost podatkov ter se zavedam, da je pogodba v primeru lažne izjave ali neresničnih podatkov o dejstvih v izjavi nična. Zavezujem se, da bom naročnika obvestil o vsaki spremembi posredovanih podatkov.</w:t>
      </w:r>
    </w:p>
    <w:p w14:paraId="49565D23" w14:textId="77777777" w:rsidR="00B50CC9" w:rsidRPr="00FB2CFB" w:rsidRDefault="00B50CC9" w:rsidP="00B50CC9">
      <w:pPr>
        <w:jc w:val="both"/>
        <w:rPr>
          <w:rFonts w:ascii="Tahoma" w:hAnsi="Tahoma" w:cs="Tahoma"/>
          <w:b/>
        </w:rPr>
      </w:pPr>
    </w:p>
    <w:p w14:paraId="113FD56B" w14:textId="77777777" w:rsidR="00B50CC9" w:rsidRPr="00FB2CFB" w:rsidRDefault="00B50CC9" w:rsidP="00B50CC9">
      <w:pPr>
        <w:jc w:val="both"/>
        <w:rPr>
          <w:rFonts w:ascii="Tahoma" w:hAnsi="Tahoma" w:cs="Tahoma"/>
          <w:b/>
        </w:rPr>
      </w:pPr>
    </w:p>
    <w:p w14:paraId="58EB2B35" w14:textId="77777777" w:rsidR="00B50CC9" w:rsidRPr="00FB2CFB" w:rsidRDefault="00B50CC9" w:rsidP="00B50CC9">
      <w:pPr>
        <w:pStyle w:val="Telobesedila-zamik"/>
        <w:tabs>
          <w:tab w:val="left" w:pos="0"/>
        </w:tabs>
        <w:ind w:left="0"/>
        <w:outlineLvl w:val="0"/>
        <w:rPr>
          <w:rFonts w:ascii="Tahoma" w:hAnsi="Tahoma" w:cs="Tahoma"/>
          <w:sz w:val="20"/>
          <w:lang w:val="sl-SI"/>
        </w:rPr>
      </w:pPr>
      <w:r w:rsidRPr="00FB2CFB">
        <w:rPr>
          <w:rFonts w:ascii="Tahoma" w:hAnsi="Tahoma" w:cs="Tahoma"/>
          <w:sz w:val="20"/>
          <w:lang w:val="sl-SI"/>
        </w:rPr>
        <w:t>Kraj in datum: __________________________</w:t>
      </w:r>
    </w:p>
    <w:p w14:paraId="50E57914" w14:textId="77777777" w:rsidR="00B50CC9" w:rsidRPr="00FB2CFB" w:rsidRDefault="00B50CC9" w:rsidP="00B50CC9">
      <w:pPr>
        <w:pStyle w:val="Telobesedila-zamik"/>
        <w:tabs>
          <w:tab w:val="left" w:pos="0"/>
        </w:tabs>
        <w:ind w:left="0"/>
        <w:rPr>
          <w:rFonts w:ascii="Tahoma" w:hAnsi="Tahoma" w:cs="Tahoma"/>
          <w:sz w:val="20"/>
          <w:lang w:val="sl-SI"/>
        </w:rPr>
      </w:pPr>
    </w:p>
    <w:p w14:paraId="0E62D287" w14:textId="77777777" w:rsidR="00B50CC9" w:rsidRPr="00FB2CFB" w:rsidRDefault="00B50CC9" w:rsidP="00B50CC9">
      <w:pPr>
        <w:pStyle w:val="Telobesedila-zamik"/>
        <w:tabs>
          <w:tab w:val="left" w:pos="0"/>
        </w:tabs>
        <w:ind w:left="0"/>
        <w:rPr>
          <w:rFonts w:ascii="Tahoma" w:hAnsi="Tahoma" w:cs="Tahoma"/>
          <w:sz w:val="20"/>
          <w:lang w:val="sl-SI"/>
        </w:rPr>
      </w:pPr>
    </w:p>
    <w:p w14:paraId="00334BDB" w14:textId="77777777" w:rsidR="00B50CC9" w:rsidRPr="00FB2CFB" w:rsidRDefault="00B50CC9" w:rsidP="00B50CC9">
      <w:pPr>
        <w:pStyle w:val="Telobesedila-zamik"/>
        <w:tabs>
          <w:tab w:val="left" w:pos="0"/>
        </w:tabs>
        <w:ind w:left="0"/>
        <w:rPr>
          <w:rFonts w:ascii="Tahoma" w:hAnsi="Tahoma" w:cs="Tahoma"/>
          <w:sz w:val="20"/>
          <w:lang w:val="sl-SI"/>
        </w:rPr>
      </w:pP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t>____________________________________</w:t>
      </w:r>
    </w:p>
    <w:p w14:paraId="4AF1B69F" w14:textId="77777777" w:rsidR="00B50CC9" w:rsidRPr="00FB2CFB" w:rsidRDefault="00B50CC9" w:rsidP="00B50CC9">
      <w:pPr>
        <w:pStyle w:val="Telobesedila-zamik"/>
        <w:tabs>
          <w:tab w:val="left" w:pos="0"/>
        </w:tabs>
        <w:ind w:left="0"/>
        <w:rPr>
          <w:rFonts w:ascii="Tahoma" w:hAnsi="Tahoma" w:cs="Tahoma"/>
          <w:sz w:val="20"/>
          <w:lang w:val="sl-SI"/>
        </w:rPr>
      </w:pP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t>(Naziv ponudnika)</w:t>
      </w:r>
    </w:p>
    <w:p w14:paraId="35F7D618" w14:textId="77777777" w:rsidR="00B50CC9" w:rsidRPr="00FB2CFB" w:rsidRDefault="00B50CC9" w:rsidP="00B50CC9">
      <w:pPr>
        <w:pStyle w:val="Telobesedila-zamik"/>
        <w:tabs>
          <w:tab w:val="left" w:pos="0"/>
        </w:tabs>
        <w:ind w:left="0"/>
        <w:rPr>
          <w:rFonts w:ascii="Tahoma" w:hAnsi="Tahoma" w:cs="Tahoma"/>
          <w:sz w:val="20"/>
          <w:lang w:val="sl-SI"/>
        </w:rPr>
      </w:pPr>
    </w:p>
    <w:p w14:paraId="7FDD20E5" w14:textId="77777777" w:rsidR="00B50CC9" w:rsidRPr="00FB2CFB" w:rsidRDefault="00B50CC9" w:rsidP="00B50CC9">
      <w:pPr>
        <w:pStyle w:val="Telobesedila-zamik"/>
        <w:tabs>
          <w:tab w:val="left" w:pos="0"/>
        </w:tabs>
        <w:ind w:left="0"/>
        <w:rPr>
          <w:rFonts w:ascii="Tahoma" w:hAnsi="Tahoma" w:cs="Tahoma"/>
          <w:sz w:val="20"/>
          <w:lang w:val="sl-SI"/>
        </w:rPr>
      </w:pP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t>_________________________________________________</w:t>
      </w:r>
    </w:p>
    <w:p w14:paraId="6143EAA6" w14:textId="77777777" w:rsidR="00B50CC9" w:rsidRPr="00FB2CFB" w:rsidRDefault="00B50CC9" w:rsidP="00B50CC9">
      <w:pPr>
        <w:pStyle w:val="Telobesedila-zamik"/>
        <w:tabs>
          <w:tab w:val="left" w:pos="0"/>
        </w:tabs>
        <w:ind w:left="0"/>
        <w:rPr>
          <w:rFonts w:ascii="Tahoma" w:hAnsi="Tahoma" w:cs="Tahoma"/>
          <w:sz w:val="20"/>
          <w:lang w:val="sl-SI"/>
        </w:rPr>
      </w:pP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t>(Ime in priimek ter podpis zakonitega zastopnika ponudnika)</w:t>
      </w:r>
    </w:p>
    <w:p w14:paraId="058DCD15" w14:textId="77777777" w:rsidR="00EB45E9" w:rsidRDefault="00EB45E9" w:rsidP="00B11E1B">
      <w:pPr>
        <w:keepNext/>
        <w:widowControl w:val="0"/>
        <w:tabs>
          <w:tab w:val="left" w:pos="284"/>
        </w:tabs>
        <w:jc w:val="both"/>
        <w:rPr>
          <w:rFonts w:ascii="Tahoma" w:hAnsi="Tahoma" w:cs="Tahoma"/>
          <w:i/>
        </w:rPr>
      </w:pPr>
    </w:p>
    <w:p w14:paraId="2C014BE3" w14:textId="77777777" w:rsidR="00EE0CCA" w:rsidRDefault="00EE0CCA" w:rsidP="00EE0CCA">
      <w:pPr>
        <w:keepNext/>
        <w:widowControl w:val="0"/>
        <w:tabs>
          <w:tab w:val="left" w:pos="284"/>
        </w:tabs>
        <w:jc w:val="both"/>
        <w:rPr>
          <w:rFonts w:ascii="Tahoma" w:hAnsi="Tahoma" w:cs="Tahoma"/>
          <w:i/>
        </w:rPr>
      </w:pPr>
      <w:r>
        <w:rPr>
          <w:rFonts w:ascii="Tahoma" w:hAnsi="Tahoma" w:cs="Tahoma"/>
          <w:i/>
        </w:rPr>
        <w:t>Navodilo:</w:t>
      </w:r>
    </w:p>
    <w:p w14:paraId="48C91237" w14:textId="77777777" w:rsidR="00EE0CCA" w:rsidRPr="00076910" w:rsidRDefault="00EE0CCA" w:rsidP="00EE0CCA">
      <w:pPr>
        <w:keepNext/>
        <w:widowControl w:val="0"/>
        <w:tabs>
          <w:tab w:val="left" w:pos="284"/>
        </w:tabs>
        <w:jc w:val="both"/>
        <w:rPr>
          <w:rFonts w:ascii="Tahoma" w:hAnsi="Tahoma" w:cs="Tahoma"/>
          <w:i/>
        </w:rPr>
      </w:pPr>
      <w:r>
        <w:rPr>
          <w:rFonts w:ascii="Tahoma" w:hAnsi="Tahoma" w:cs="Tahoma"/>
          <w:i/>
        </w:rPr>
        <w:t>Izpolni ponudnik (</w:t>
      </w:r>
      <w:r w:rsidRPr="00076910">
        <w:rPr>
          <w:rFonts w:ascii="Tahoma" w:hAnsi="Tahoma" w:cs="Tahoma"/>
          <w:i/>
        </w:rPr>
        <w:t>v primeru skupne ponudbe velja za vse člane skupine ponu</w:t>
      </w:r>
      <w:r>
        <w:rPr>
          <w:rFonts w:ascii="Tahoma" w:hAnsi="Tahoma" w:cs="Tahoma"/>
          <w:i/>
        </w:rPr>
        <w:t>dnikov – partnerje), podizvajalec in drugi</w:t>
      </w:r>
      <w:r w:rsidRPr="00076910">
        <w:rPr>
          <w:rFonts w:ascii="Tahoma" w:hAnsi="Tahoma" w:cs="Tahoma"/>
          <w:i/>
        </w:rPr>
        <w:t xml:space="preserve"> subjekt, katerega zmogljivosti bo pri izvedbi javnega naročila uporabljal ponudnik</w:t>
      </w:r>
      <w:r>
        <w:rPr>
          <w:rFonts w:ascii="Tahoma" w:hAnsi="Tahoma" w:cs="Tahoma"/>
          <w:i/>
        </w:rPr>
        <w:t>.</w:t>
      </w:r>
    </w:p>
    <w:p w14:paraId="64CC9E25" w14:textId="77777777" w:rsidR="00EE0CCA" w:rsidRPr="00076910" w:rsidRDefault="00EE0CCA" w:rsidP="00B11E1B">
      <w:pPr>
        <w:keepNext/>
        <w:widowControl w:val="0"/>
        <w:tabs>
          <w:tab w:val="left" w:pos="284"/>
        </w:tabs>
        <w:jc w:val="both"/>
        <w:rPr>
          <w:rFonts w:ascii="Tahoma" w:hAnsi="Tahoma" w:cs="Tahoma"/>
          <w:i/>
        </w:rPr>
      </w:pPr>
    </w:p>
    <w:p w14:paraId="18DBED4D" w14:textId="77777777" w:rsidR="008A4F70" w:rsidRPr="00076910" w:rsidRDefault="004D1204" w:rsidP="00B11E1B">
      <w:pPr>
        <w:keepNext/>
        <w:widowControl w:val="0"/>
        <w:tabs>
          <w:tab w:val="left" w:pos="284"/>
        </w:tabs>
        <w:jc w:val="both"/>
        <w:rPr>
          <w:rFonts w:ascii="Tahoma" w:hAnsi="Tahoma" w:cs="Tahoma"/>
          <w:i/>
        </w:rPr>
      </w:pPr>
      <w:r w:rsidRPr="00076910">
        <w:rPr>
          <w:rFonts w:ascii="Tahoma" w:hAnsi="Tahoma" w:cs="Tahoma"/>
          <w:i/>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551"/>
        <w:gridCol w:w="1014"/>
        <w:gridCol w:w="551"/>
      </w:tblGrid>
      <w:tr w:rsidR="00DC10BE" w:rsidRPr="00076910" w14:paraId="226AAE30" w14:textId="77777777" w:rsidTr="00A34167">
        <w:tc>
          <w:tcPr>
            <w:tcW w:w="599" w:type="dxa"/>
            <w:tcBorders>
              <w:top w:val="single" w:sz="4" w:space="0" w:color="auto"/>
              <w:bottom w:val="single" w:sz="4" w:space="0" w:color="auto"/>
              <w:right w:val="nil"/>
            </w:tcBorders>
          </w:tcPr>
          <w:p w14:paraId="482B601D" w14:textId="77777777" w:rsidR="00DC10BE" w:rsidRPr="00076910" w:rsidRDefault="00DC10BE" w:rsidP="00B11E1B">
            <w:pPr>
              <w:keepNext/>
              <w:widowControl w:val="0"/>
              <w:jc w:val="right"/>
              <w:rPr>
                <w:rFonts w:ascii="Tahoma" w:hAnsi="Tahoma" w:cs="Tahoma"/>
              </w:rPr>
            </w:pPr>
            <w:r w:rsidRPr="00076910">
              <w:rPr>
                <w:rFonts w:ascii="Tahoma" w:hAnsi="Tahoma" w:cs="Tahoma"/>
              </w:rPr>
              <w:lastRenderedPageBreak/>
              <w:t xml:space="preserve">   </w:t>
            </w:r>
          </w:p>
        </w:tc>
        <w:tc>
          <w:tcPr>
            <w:tcW w:w="7551" w:type="dxa"/>
            <w:tcBorders>
              <w:top w:val="single" w:sz="4" w:space="0" w:color="auto"/>
              <w:left w:val="nil"/>
              <w:bottom w:val="single" w:sz="4" w:space="0" w:color="auto"/>
            </w:tcBorders>
          </w:tcPr>
          <w:p w14:paraId="43131AC4" w14:textId="77777777" w:rsidR="00DC10BE" w:rsidRPr="00962503" w:rsidRDefault="00DC10BE" w:rsidP="00B11E1B">
            <w:pPr>
              <w:keepNext/>
              <w:widowControl w:val="0"/>
              <w:rPr>
                <w:rFonts w:ascii="Tahoma" w:hAnsi="Tahoma" w:cs="Tahoma"/>
              </w:rPr>
            </w:pPr>
            <w:r w:rsidRPr="00962503">
              <w:rPr>
                <w:rFonts w:ascii="Tahoma" w:hAnsi="Tahoma" w:cs="Tahoma"/>
              </w:rPr>
              <w:t xml:space="preserve">MENIČNA IZJAVA ZA DOBRO IZVEDBO POGODBENIH OBVEZNOSTI </w:t>
            </w:r>
          </w:p>
        </w:tc>
        <w:tc>
          <w:tcPr>
            <w:tcW w:w="1014" w:type="dxa"/>
            <w:tcBorders>
              <w:top w:val="single" w:sz="4" w:space="0" w:color="auto"/>
              <w:bottom w:val="single" w:sz="4" w:space="0" w:color="auto"/>
              <w:right w:val="nil"/>
            </w:tcBorders>
          </w:tcPr>
          <w:p w14:paraId="4EF6B010" w14:textId="77777777" w:rsidR="00DC10BE" w:rsidRPr="00076910" w:rsidRDefault="00BE71E3" w:rsidP="00B11E1B">
            <w:pPr>
              <w:keepNext/>
              <w:widowControl w:val="0"/>
              <w:jc w:val="right"/>
              <w:rPr>
                <w:rFonts w:ascii="Tahoma" w:hAnsi="Tahoma" w:cs="Tahoma"/>
                <w:b/>
              </w:rPr>
            </w:pPr>
            <w:r w:rsidRPr="00962503">
              <w:rPr>
                <w:rFonts w:ascii="Tahoma" w:hAnsi="Tahoma" w:cs="Tahoma"/>
                <w:b/>
                <w:i/>
              </w:rPr>
              <w:t>VZ0REC</w:t>
            </w:r>
            <w:r w:rsidR="00DC10BE" w:rsidRPr="00076910">
              <w:rPr>
                <w:rFonts w:ascii="Tahoma" w:hAnsi="Tahoma" w:cs="Tahoma"/>
                <w:b/>
                <w:i/>
              </w:rPr>
              <w:t xml:space="preserve"> </w:t>
            </w:r>
          </w:p>
        </w:tc>
        <w:tc>
          <w:tcPr>
            <w:tcW w:w="551" w:type="dxa"/>
            <w:tcBorders>
              <w:top w:val="single" w:sz="4" w:space="0" w:color="auto"/>
              <w:left w:val="nil"/>
              <w:bottom w:val="single" w:sz="4" w:space="0" w:color="auto"/>
            </w:tcBorders>
          </w:tcPr>
          <w:p w14:paraId="68CD2E00" w14:textId="77777777" w:rsidR="00DC10BE" w:rsidRPr="00076910" w:rsidRDefault="00DC10BE" w:rsidP="00B11E1B">
            <w:pPr>
              <w:keepNext/>
              <w:widowControl w:val="0"/>
              <w:rPr>
                <w:rFonts w:ascii="Tahoma" w:hAnsi="Tahoma" w:cs="Tahoma"/>
                <w:b/>
                <w:i/>
              </w:rPr>
            </w:pPr>
          </w:p>
        </w:tc>
      </w:tr>
    </w:tbl>
    <w:p w14:paraId="71A92866" w14:textId="77777777" w:rsidR="00DC10BE" w:rsidRPr="00076910" w:rsidRDefault="00DC10BE" w:rsidP="00B11E1B">
      <w:pPr>
        <w:keepNext/>
        <w:widowControl w:val="0"/>
        <w:jc w:val="both"/>
        <w:rPr>
          <w:rFonts w:ascii="Tahoma" w:hAnsi="Tahoma" w:cs="Tahoma"/>
          <w:sz w:val="22"/>
          <w:szCs w:val="22"/>
        </w:rPr>
      </w:pPr>
    </w:p>
    <w:p w14:paraId="017FBD68" w14:textId="77777777" w:rsidR="00DC10BE" w:rsidRPr="00076910" w:rsidRDefault="00DC10BE" w:rsidP="00B11E1B">
      <w:pPr>
        <w:keepNext/>
        <w:widowControl w:val="0"/>
        <w:jc w:val="both"/>
        <w:rPr>
          <w:rFonts w:ascii="Tahoma" w:hAnsi="Tahoma" w:cs="Tahoma"/>
          <w:sz w:val="22"/>
          <w:szCs w:val="22"/>
        </w:rPr>
      </w:pPr>
    </w:p>
    <w:p w14:paraId="1C91E512" w14:textId="77777777" w:rsidR="00DC10BE" w:rsidRPr="00076910" w:rsidRDefault="00DC10BE" w:rsidP="00B11E1B">
      <w:pPr>
        <w:keepNext/>
        <w:widowControl w:val="0"/>
        <w:jc w:val="both"/>
        <w:rPr>
          <w:rFonts w:ascii="Tahoma" w:hAnsi="Tahoma" w:cs="Tahoma"/>
          <w:noProof/>
        </w:rPr>
      </w:pP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noProof/>
        </w:rPr>
        <w:t>_________________</w:t>
      </w:r>
    </w:p>
    <w:p w14:paraId="240DB66A" w14:textId="77777777" w:rsidR="00DC10BE" w:rsidRPr="00076910" w:rsidRDefault="00DC10BE" w:rsidP="00B11E1B">
      <w:pPr>
        <w:keepNext/>
        <w:widowControl w:val="0"/>
        <w:jc w:val="both"/>
        <w:rPr>
          <w:rFonts w:ascii="Tahoma" w:hAnsi="Tahoma" w:cs="Tahoma"/>
          <w:noProof/>
        </w:rPr>
      </w:pPr>
      <w:r w:rsidRPr="00076910">
        <w:rPr>
          <w:rFonts w:ascii="Tahoma" w:hAnsi="Tahoma" w:cs="Tahoma"/>
          <w:noProof/>
        </w:rPr>
        <w:t>________________________________</w:t>
      </w:r>
      <w:r w:rsidRPr="00076910">
        <w:rPr>
          <w:rFonts w:ascii="Tahoma" w:hAnsi="Tahoma" w:cs="Tahoma"/>
          <w:noProof/>
        </w:rPr>
        <w:tab/>
      </w:r>
      <w:r w:rsidRPr="00076910">
        <w:rPr>
          <w:rFonts w:ascii="Tahoma" w:hAnsi="Tahoma" w:cs="Tahoma"/>
          <w:noProof/>
        </w:rPr>
        <w:tab/>
      </w:r>
      <w:r w:rsidRPr="00076910">
        <w:rPr>
          <w:rFonts w:ascii="Tahoma" w:hAnsi="Tahoma" w:cs="Tahoma"/>
          <w:noProof/>
        </w:rPr>
        <w:tab/>
      </w:r>
      <w:r w:rsidRPr="00076910">
        <w:rPr>
          <w:rFonts w:ascii="Tahoma" w:hAnsi="Tahoma" w:cs="Tahoma"/>
          <w:noProof/>
        </w:rPr>
        <w:tab/>
      </w:r>
      <w:r w:rsidRPr="00076910">
        <w:rPr>
          <w:rFonts w:ascii="Tahoma" w:hAnsi="Tahoma" w:cs="Tahoma"/>
          <w:noProof/>
        </w:rPr>
        <w:tab/>
      </w:r>
      <w:r w:rsidRPr="00076910">
        <w:rPr>
          <w:rFonts w:ascii="Tahoma" w:hAnsi="Tahoma" w:cs="Tahoma"/>
          <w:noProof/>
        </w:rPr>
        <w:tab/>
        <w:t>(Kraj in datum)</w:t>
      </w:r>
    </w:p>
    <w:p w14:paraId="3D1BBB70" w14:textId="77777777" w:rsidR="00DC10BE" w:rsidRPr="00076910" w:rsidRDefault="00DC10BE" w:rsidP="00B11E1B">
      <w:pPr>
        <w:keepNext/>
        <w:widowControl w:val="0"/>
        <w:jc w:val="both"/>
        <w:rPr>
          <w:rFonts w:ascii="Tahoma" w:hAnsi="Tahoma" w:cs="Tahoma"/>
          <w:noProof/>
        </w:rPr>
      </w:pPr>
      <w:r w:rsidRPr="00076910">
        <w:rPr>
          <w:rFonts w:ascii="Tahoma" w:hAnsi="Tahoma" w:cs="Tahoma"/>
          <w:noProof/>
        </w:rPr>
        <w:t>(Izdajatelj menice)</w:t>
      </w:r>
    </w:p>
    <w:p w14:paraId="6BF29F59" w14:textId="77777777" w:rsidR="00DC10BE" w:rsidRPr="00076910" w:rsidRDefault="00DC10BE" w:rsidP="00B11E1B">
      <w:pPr>
        <w:keepNext/>
        <w:widowControl w:val="0"/>
        <w:jc w:val="both"/>
        <w:rPr>
          <w:rFonts w:ascii="Tahoma" w:hAnsi="Tahoma" w:cs="Tahoma"/>
          <w:noProof/>
        </w:rPr>
      </w:pPr>
    </w:p>
    <w:p w14:paraId="55D811D1" w14:textId="77777777" w:rsidR="00DC10BE" w:rsidRPr="00076910" w:rsidRDefault="00DC10BE" w:rsidP="00B11E1B">
      <w:pPr>
        <w:keepNext/>
        <w:widowControl w:val="0"/>
        <w:jc w:val="center"/>
        <w:rPr>
          <w:rFonts w:ascii="Tahoma" w:hAnsi="Tahoma" w:cs="Tahoma"/>
          <w:b/>
          <w:noProof/>
        </w:rPr>
      </w:pPr>
      <w:r w:rsidRPr="00076910">
        <w:rPr>
          <w:rFonts w:ascii="Tahoma" w:hAnsi="Tahoma" w:cs="Tahoma"/>
          <w:b/>
          <w:noProof/>
        </w:rPr>
        <w:t xml:space="preserve">MENIČNA IZJAVA  </w:t>
      </w:r>
    </w:p>
    <w:p w14:paraId="5D305BC3" w14:textId="77777777" w:rsidR="00DC10BE" w:rsidRPr="00076910" w:rsidRDefault="00DC10BE" w:rsidP="00B11E1B">
      <w:pPr>
        <w:keepNext/>
        <w:widowControl w:val="0"/>
        <w:jc w:val="center"/>
        <w:rPr>
          <w:rFonts w:ascii="Tahoma" w:hAnsi="Tahoma" w:cs="Tahoma"/>
          <w:b/>
          <w:noProof/>
        </w:rPr>
      </w:pPr>
      <w:r w:rsidRPr="00076910">
        <w:rPr>
          <w:rFonts w:ascii="Tahoma" w:hAnsi="Tahoma" w:cs="Tahoma"/>
          <w:b/>
          <w:noProof/>
        </w:rPr>
        <w:t xml:space="preserve">ZA DOBRO IZVEDBO POGODBENIH OBVEZNOSTI </w:t>
      </w:r>
    </w:p>
    <w:p w14:paraId="233D23B4" w14:textId="77777777" w:rsidR="00DC10BE" w:rsidRPr="00076910" w:rsidRDefault="00DC10BE" w:rsidP="00B11E1B">
      <w:pPr>
        <w:keepNext/>
        <w:widowControl w:val="0"/>
        <w:jc w:val="center"/>
        <w:rPr>
          <w:rFonts w:ascii="Tahoma" w:hAnsi="Tahoma" w:cs="Tahoma"/>
          <w:b/>
          <w:noProof/>
          <w:sz w:val="22"/>
          <w:szCs w:val="22"/>
        </w:rPr>
      </w:pPr>
    </w:p>
    <w:p w14:paraId="7B8F7E63" w14:textId="77777777" w:rsidR="00DC10BE" w:rsidRPr="00076910" w:rsidRDefault="00DC10BE" w:rsidP="00B11E1B">
      <w:pPr>
        <w:keepNext/>
        <w:widowControl w:val="0"/>
        <w:jc w:val="center"/>
        <w:rPr>
          <w:rFonts w:ascii="Tahoma" w:hAnsi="Tahoma" w:cs="Tahoma"/>
          <w:noProof/>
          <w:sz w:val="22"/>
          <w:szCs w:val="22"/>
        </w:rPr>
      </w:pPr>
    </w:p>
    <w:p w14:paraId="4AF09F8A" w14:textId="77777777" w:rsidR="00DC10BE" w:rsidRPr="00076910" w:rsidRDefault="00DC10BE" w:rsidP="00B11E1B">
      <w:pPr>
        <w:keepNext/>
        <w:widowControl w:val="0"/>
        <w:jc w:val="both"/>
        <w:rPr>
          <w:rFonts w:ascii="Tahoma" w:hAnsi="Tahoma" w:cs="Tahoma"/>
          <w:noProof/>
        </w:rPr>
      </w:pPr>
      <w:r w:rsidRPr="00076910">
        <w:rPr>
          <w:rFonts w:ascii="Tahoma" w:hAnsi="Tahoma" w:cs="Tahoma"/>
          <w:noProof/>
        </w:rPr>
        <w:t>V skladu z pogodbo št. ________</w:t>
      </w:r>
      <w:r w:rsidR="00844A72" w:rsidRPr="00076910">
        <w:rPr>
          <w:rFonts w:ascii="Tahoma" w:hAnsi="Tahoma" w:cs="Tahoma"/>
          <w:noProof/>
        </w:rPr>
        <w:t xml:space="preserve"> z dne _______</w:t>
      </w:r>
      <w:r w:rsidRPr="00076910">
        <w:rPr>
          <w:rFonts w:ascii="Tahoma" w:hAnsi="Tahoma" w:cs="Tahoma"/>
          <w:noProof/>
        </w:rPr>
        <w:t xml:space="preserve">, sklenjeno med naročnikom </w:t>
      </w:r>
      <w:r w:rsidR="00854B3F">
        <w:rPr>
          <w:rFonts w:ascii="Tahoma" w:hAnsi="Tahoma" w:cs="Tahoma"/>
          <w:noProof/>
        </w:rPr>
        <w:t>ŽALE Javno podjetje, d.o.o., Med hmeljniki 2, 1000 Ljubljana</w:t>
      </w:r>
      <w:r w:rsidRPr="00076910">
        <w:rPr>
          <w:rFonts w:ascii="Tahoma" w:hAnsi="Tahoma" w:cs="Tahoma"/>
          <w:noProof/>
        </w:rPr>
        <w:t xml:space="preserve"> (upravičenec) in ______________ (naziv in naslov izvajalca), je izvajalec dolžan izvesti ____________________ (predmet pogodbe) v pogodbeni vrednosti ______________ EUR brez DDV.</w:t>
      </w:r>
    </w:p>
    <w:p w14:paraId="0C25497A" w14:textId="77777777" w:rsidR="00DC10BE" w:rsidRPr="00076910" w:rsidRDefault="00DC10BE" w:rsidP="00B11E1B">
      <w:pPr>
        <w:keepNext/>
        <w:widowControl w:val="0"/>
        <w:jc w:val="both"/>
        <w:rPr>
          <w:rFonts w:ascii="Tahoma" w:hAnsi="Tahoma" w:cs="Tahoma"/>
          <w:noProof/>
        </w:rPr>
      </w:pPr>
    </w:p>
    <w:p w14:paraId="0D8086B8" w14:textId="77777777" w:rsidR="00DC10BE" w:rsidRPr="00076910" w:rsidRDefault="00DC10BE" w:rsidP="00B11E1B">
      <w:pPr>
        <w:keepNext/>
        <w:widowControl w:val="0"/>
        <w:jc w:val="both"/>
        <w:rPr>
          <w:rFonts w:ascii="Tahoma" w:hAnsi="Tahoma" w:cs="Tahoma"/>
          <w:noProof/>
        </w:rPr>
      </w:pPr>
      <w:r w:rsidRPr="00076910">
        <w:rPr>
          <w:rFonts w:ascii="Tahoma" w:hAnsi="Tahoma" w:cs="Tahoma"/>
          <w:noProof/>
        </w:rPr>
        <w:t>Kot garancijo za dobro izvedbo pogodbenih obveznosti mi kot izvajalec izdajamo eno bianko menico s pooblastilom za njeno izpolnitev in unovčenje, na kateri so podpisane pooblaščene osebe za zastopanje:</w:t>
      </w:r>
    </w:p>
    <w:p w14:paraId="16BCF991" w14:textId="77777777" w:rsidR="00DC10BE" w:rsidRPr="00076910" w:rsidRDefault="00DC10BE" w:rsidP="00B11E1B">
      <w:pPr>
        <w:keepNext/>
        <w:widowControl w:val="0"/>
        <w:jc w:val="both"/>
        <w:rPr>
          <w:rFonts w:ascii="Tahoma" w:hAnsi="Tahoma" w:cs="Tahoma"/>
          <w:noProof/>
        </w:rPr>
      </w:pPr>
    </w:p>
    <w:p w14:paraId="6ABEF668" w14:textId="77777777" w:rsidR="00DC10BE" w:rsidRPr="00076910" w:rsidRDefault="00DC10BE" w:rsidP="00B11E1B">
      <w:pPr>
        <w:keepNext/>
        <w:widowControl w:val="0"/>
        <w:jc w:val="both"/>
        <w:rPr>
          <w:rFonts w:ascii="Tahoma" w:hAnsi="Tahoma" w:cs="Tahoma"/>
          <w:noProof/>
        </w:rPr>
      </w:pPr>
      <w:r w:rsidRPr="00076910">
        <w:rPr>
          <w:rFonts w:ascii="Tahoma" w:hAnsi="Tahoma" w:cs="Tahoma"/>
          <w:noProof/>
        </w:rPr>
        <w:t>___________________________________________________________________________</w:t>
      </w:r>
      <w:r w:rsidR="00A25110" w:rsidRPr="00076910">
        <w:rPr>
          <w:rFonts w:ascii="Tahoma" w:hAnsi="Tahoma" w:cs="Tahoma"/>
          <w:noProof/>
        </w:rPr>
        <w:t>_______</w:t>
      </w:r>
    </w:p>
    <w:p w14:paraId="3AFFDF9B" w14:textId="77777777" w:rsidR="00DC10BE" w:rsidRPr="00076910" w:rsidRDefault="00DC10BE" w:rsidP="00B11E1B">
      <w:pPr>
        <w:keepNext/>
        <w:widowControl w:val="0"/>
        <w:jc w:val="both"/>
        <w:rPr>
          <w:rFonts w:ascii="Tahoma" w:hAnsi="Tahoma" w:cs="Tahoma"/>
        </w:rPr>
      </w:pPr>
      <w:r w:rsidRPr="00076910">
        <w:rPr>
          <w:rFonts w:ascii="Tahoma" w:hAnsi="Tahoma" w:cs="Tahoma"/>
        </w:rPr>
        <w:t xml:space="preserve">(Ime in priimek)                    </w:t>
      </w:r>
      <w:r w:rsidR="00A25110" w:rsidRPr="00076910">
        <w:rPr>
          <w:rFonts w:ascii="Tahoma" w:hAnsi="Tahoma" w:cs="Tahoma"/>
        </w:rPr>
        <w:t xml:space="preserve">          </w:t>
      </w:r>
      <w:r w:rsidRPr="00076910">
        <w:rPr>
          <w:rFonts w:ascii="Tahoma" w:hAnsi="Tahoma" w:cs="Tahoma"/>
        </w:rPr>
        <w:t xml:space="preserve">    (Funkcija zastopnika)          </w:t>
      </w:r>
      <w:r w:rsidR="00A25110" w:rsidRPr="00076910">
        <w:rPr>
          <w:rFonts w:ascii="Tahoma" w:hAnsi="Tahoma" w:cs="Tahoma"/>
        </w:rPr>
        <w:t xml:space="preserve">   </w:t>
      </w:r>
      <w:r w:rsidRPr="00076910">
        <w:rPr>
          <w:rFonts w:ascii="Tahoma" w:hAnsi="Tahoma" w:cs="Tahoma"/>
        </w:rPr>
        <w:t xml:space="preserve"> </w:t>
      </w:r>
      <w:r w:rsidR="00A25110" w:rsidRPr="00076910">
        <w:rPr>
          <w:rFonts w:ascii="Tahoma" w:hAnsi="Tahoma" w:cs="Tahoma"/>
        </w:rPr>
        <w:t xml:space="preserve">    </w:t>
      </w:r>
      <w:r w:rsidRPr="00076910">
        <w:rPr>
          <w:rFonts w:ascii="Tahoma" w:hAnsi="Tahoma" w:cs="Tahoma"/>
        </w:rPr>
        <w:t xml:space="preserve">          (Podpis)</w:t>
      </w:r>
    </w:p>
    <w:p w14:paraId="0531FF66" w14:textId="77777777" w:rsidR="00DC10BE" w:rsidRPr="00076910" w:rsidRDefault="00DC10BE" w:rsidP="00B11E1B">
      <w:pPr>
        <w:keepNext/>
        <w:widowControl w:val="0"/>
        <w:jc w:val="both"/>
        <w:rPr>
          <w:rFonts w:ascii="Tahoma" w:hAnsi="Tahoma" w:cs="Tahoma"/>
        </w:rPr>
      </w:pPr>
    </w:p>
    <w:p w14:paraId="6A1FA778" w14:textId="77777777" w:rsidR="00DC10BE" w:rsidRPr="00076910" w:rsidRDefault="00DC10BE" w:rsidP="00B11E1B">
      <w:pPr>
        <w:keepNext/>
        <w:widowControl w:val="0"/>
        <w:jc w:val="both"/>
        <w:rPr>
          <w:rFonts w:ascii="Tahoma" w:hAnsi="Tahoma" w:cs="Tahoma"/>
        </w:rPr>
      </w:pPr>
      <w:r w:rsidRPr="00076910">
        <w:rPr>
          <w:rFonts w:ascii="Tahoma" w:hAnsi="Tahoma" w:cs="Tahoma"/>
        </w:rPr>
        <w:t>___________________________________________________________________________</w:t>
      </w:r>
      <w:r w:rsidR="00A25110" w:rsidRPr="00076910">
        <w:rPr>
          <w:rFonts w:ascii="Tahoma" w:hAnsi="Tahoma" w:cs="Tahoma"/>
        </w:rPr>
        <w:t>_______</w:t>
      </w:r>
    </w:p>
    <w:p w14:paraId="5B68A85E" w14:textId="77777777" w:rsidR="00DC10BE" w:rsidRPr="00076910" w:rsidRDefault="00DC10BE" w:rsidP="00B11E1B">
      <w:pPr>
        <w:keepNext/>
        <w:widowControl w:val="0"/>
        <w:jc w:val="both"/>
        <w:rPr>
          <w:rFonts w:ascii="Tahoma" w:hAnsi="Tahoma" w:cs="Tahoma"/>
        </w:rPr>
      </w:pPr>
      <w:r w:rsidRPr="00076910">
        <w:rPr>
          <w:rFonts w:ascii="Tahoma" w:hAnsi="Tahoma" w:cs="Tahoma"/>
        </w:rPr>
        <w:t xml:space="preserve">(Ime in priimek)                </w:t>
      </w:r>
      <w:r w:rsidR="00A25110" w:rsidRPr="00076910">
        <w:rPr>
          <w:rFonts w:ascii="Tahoma" w:hAnsi="Tahoma" w:cs="Tahoma"/>
        </w:rPr>
        <w:t xml:space="preserve">         </w:t>
      </w:r>
      <w:r w:rsidRPr="00076910">
        <w:rPr>
          <w:rFonts w:ascii="Tahoma" w:hAnsi="Tahoma" w:cs="Tahoma"/>
        </w:rPr>
        <w:t xml:space="preserve">         (Funkcija zastopnika)          </w:t>
      </w:r>
      <w:r w:rsidR="00A25110" w:rsidRPr="00076910">
        <w:rPr>
          <w:rFonts w:ascii="Tahoma" w:hAnsi="Tahoma" w:cs="Tahoma"/>
        </w:rPr>
        <w:t xml:space="preserve">       </w:t>
      </w:r>
      <w:r w:rsidRPr="00076910">
        <w:rPr>
          <w:rFonts w:ascii="Tahoma" w:hAnsi="Tahoma" w:cs="Tahoma"/>
        </w:rPr>
        <w:t xml:space="preserve">          (Podpis)</w:t>
      </w:r>
    </w:p>
    <w:p w14:paraId="59100F10" w14:textId="77777777" w:rsidR="00DC10BE" w:rsidRPr="00076910" w:rsidRDefault="00DC10BE" w:rsidP="00B11E1B">
      <w:pPr>
        <w:keepNext/>
        <w:widowControl w:val="0"/>
        <w:jc w:val="both"/>
        <w:rPr>
          <w:rFonts w:ascii="Tahoma" w:hAnsi="Tahoma" w:cs="Tahoma"/>
        </w:rPr>
      </w:pPr>
    </w:p>
    <w:p w14:paraId="581ECEC0" w14:textId="77777777" w:rsidR="00DC10BE" w:rsidRPr="00076910" w:rsidRDefault="00DC10BE" w:rsidP="00B11E1B">
      <w:pPr>
        <w:keepNext/>
        <w:widowControl w:val="0"/>
        <w:jc w:val="both"/>
        <w:rPr>
          <w:rFonts w:ascii="Tahoma" w:hAnsi="Tahoma" w:cs="Tahoma"/>
        </w:rPr>
      </w:pPr>
      <w:r w:rsidRPr="00076910">
        <w:rPr>
          <w:rFonts w:ascii="Tahoma" w:hAnsi="Tahoma" w:cs="Tahoma"/>
        </w:rPr>
        <w:t xml:space="preserve">Pooblaščamo </w:t>
      </w:r>
      <w:r w:rsidR="00F943DC">
        <w:rPr>
          <w:rFonts w:ascii="Tahoma" w:hAnsi="Tahoma" w:cs="Tahoma"/>
        </w:rPr>
        <w:t>ŽALE Javno podjetje</w:t>
      </w:r>
      <w:r w:rsidR="008929A0">
        <w:rPr>
          <w:rFonts w:ascii="Tahoma" w:hAnsi="Tahoma" w:cs="Tahoma"/>
        </w:rPr>
        <w:t>,</w:t>
      </w:r>
      <w:r w:rsidR="00F943DC">
        <w:rPr>
          <w:rFonts w:ascii="Tahoma" w:hAnsi="Tahoma" w:cs="Tahoma"/>
        </w:rPr>
        <w:t xml:space="preserve"> d.o.o.,</w:t>
      </w:r>
      <w:r w:rsidR="008929A0">
        <w:rPr>
          <w:rFonts w:ascii="Tahoma" w:hAnsi="Tahoma" w:cs="Tahoma"/>
        </w:rPr>
        <w:t xml:space="preserve"> </w:t>
      </w:r>
      <w:r w:rsidRPr="00076910">
        <w:rPr>
          <w:rFonts w:ascii="Tahoma" w:hAnsi="Tahoma" w:cs="Tahoma"/>
        </w:rPr>
        <w:t>da v primeru, če mi kot izvajalec ne bomo izpolnili pogodbenih obveznosti v dogovorjeni kvaliteti, količini in rokih, opredeljenih v zgoraj citirani pogodbi, da:</w:t>
      </w:r>
    </w:p>
    <w:p w14:paraId="30EE71D8" w14:textId="77777777" w:rsidR="00DC10BE" w:rsidRPr="00076910" w:rsidRDefault="00DC10BE" w:rsidP="00B11E1B">
      <w:pPr>
        <w:keepNext/>
        <w:widowControl w:val="0"/>
        <w:numPr>
          <w:ilvl w:val="0"/>
          <w:numId w:val="8"/>
        </w:numPr>
        <w:jc w:val="both"/>
        <w:rPr>
          <w:rFonts w:ascii="Tahoma" w:hAnsi="Tahoma" w:cs="Tahoma"/>
        </w:rPr>
      </w:pPr>
      <w:r w:rsidRPr="00076910">
        <w:rPr>
          <w:rFonts w:ascii="Tahoma" w:hAnsi="Tahoma" w:cs="Tahoma"/>
        </w:rPr>
        <w:t>izpolni bianko menico v višini do ______________ EUR,</w:t>
      </w:r>
    </w:p>
    <w:p w14:paraId="469239FE" w14:textId="77777777" w:rsidR="00DC10BE" w:rsidRPr="00076910" w:rsidRDefault="00DC10BE" w:rsidP="00B11E1B">
      <w:pPr>
        <w:keepNext/>
        <w:widowControl w:val="0"/>
        <w:numPr>
          <w:ilvl w:val="0"/>
          <w:numId w:val="8"/>
        </w:numPr>
        <w:jc w:val="both"/>
        <w:rPr>
          <w:rFonts w:ascii="Tahoma" w:hAnsi="Tahoma" w:cs="Tahoma"/>
        </w:rPr>
      </w:pPr>
      <w:r w:rsidRPr="00076910">
        <w:rPr>
          <w:rFonts w:ascii="Tahoma" w:hAnsi="Tahoma" w:cs="Tahoma"/>
        </w:rPr>
        <w:t>da izpolni vse druge sestavne dele menic, ki niso izpolnjeni,</w:t>
      </w:r>
    </w:p>
    <w:p w14:paraId="72C7ACE6" w14:textId="77777777" w:rsidR="00DC10BE" w:rsidRPr="00076910" w:rsidRDefault="00DC10BE" w:rsidP="00B11E1B">
      <w:pPr>
        <w:keepNext/>
        <w:widowControl w:val="0"/>
        <w:numPr>
          <w:ilvl w:val="0"/>
          <w:numId w:val="8"/>
        </w:numPr>
        <w:jc w:val="both"/>
        <w:rPr>
          <w:rFonts w:ascii="Tahoma" w:hAnsi="Tahoma" w:cs="Tahoma"/>
        </w:rPr>
      </w:pPr>
      <w:r w:rsidRPr="00076910">
        <w:rPr>
          <w:rFonts w:ascii="Tahoma" w:hAnsi="Tahoma" w:cs="Tahoma"/>
        </w:rPr>
        <w:t>da po potrebi zapiše na menici tudi katerokoli menično klavzulo, ki sicer ni bistvena menična sestavina.</w:t>
      </w:r>
    </w:p>
    <w:p w14:paraId="7140D569" w14:textId="77777777" w:rsidR="00DC10BE" w:rsidRPr="00076910" w:rsidRDefault="00DC10BE" w:rsidP="00B11E1B">
      <w:pPr>
        <w:keepNext/>
        <w:widowControl w:val="0"/>
        <w:tabs>
          <w:tab w:val="left" w:pos="4253"/>
        </w:tabs>
        <w:jc w:val="both"/>
        <w:rPr>
          <w:rFonts w:ascii="Tahoma" w:hAnsi="Tahoma" w:cs="Tahoma"/>
        </w:rPr>
      </w:pPr>
    </w:p>
    <w:p w14:paraId="5F47FFAC" w14:textId="77777777" w:rsidR="00DC10BE" w:rsidRPr="00076910" w:rsidRDefault="00DC10BE" w:rsidP="00B11E1B">
      <w:pPr>
        <w:keepNext/>
        <w:widowControl w:val="0"/>
        <w:tabs>
          <w:tab w:val="left" w:pos="4253"/>
        </w:tabs>
        <w:jc w:val="both"/>
        <w:rPr>
          <w:rFonts w:ascii="Tahoma" w:hAnsi="Tahoma" w:cs="Tahoma"/>
        </w:rPr>
      </w:pPr>
      <w:r w:rsidRPr="00076910">
        <w:rPr>
          <w:rFonts w:ascii="Tahoma" w:hAnsi="Tahoma" w:cs="Tahoma"/>
        </w:rPr>
        <w:t>V primeru spremembe upnika predmetnih terjatev, veljajo določbe tega pooblastila tudi v korist novih upnikov.</w:t>
      </w:r>
    </w:p>
    <w:p w14:paraId="6828644A" w14:textId="77777777" w:rsidR="00214044" w:rsidRPr="00076910" w:rsidRDefault="00214044" w:rsidP="00B11E1B">
      <w:pPr>
        <w:keepNext/>
        <w:widowControl w:val="0"/>
        <w:tabs>
          <w:tab w:val="left" w:pos="4253"/>
        </w:tabs>
        <w:jc w:val="both"/>
        <w:rPr>
          <w:rFonts w:ascii="Tahoma" w:hAnsi="Tahoma" w:cs="Tahoma"/>
        </w:rPr>
      </w:pPr>
    </w:p>
    <w:p w14:paraId="709C5FEB" w14:textId="77777777" w:rsidR="00DC10BE" w:rsidRPr="00076910" w:rsidRDefault="00DC10BE" w:rsidP="00B11E1B">
      <w:pPr>
        <w:keepNext/>
        <w:widowControl w:val="0"/>
        <w:tabs>
          <w:tab w:val="left" w:pos="4253"/>
        </w:tabs>
        <w:jc w:val="both"/>
        <w:rPr>
          <w:rFonts w:ascii="Tahoma" w:hAnsi="Tahoma" w:cs="Tahoma"/>
        </w:rPr>
      </w:pPr>
      <w:r w:rsidRPr="00076910">
        <w:rPr>
          <w:rFonts w:ascii="Tahoma" w:hAnsi="Tahoma" w:cs="Tahoma"/>
        </w:rPr>
        <w:t xml:space="preserve">Pooblaščamo </w:t>
      </w:r>
      <w:r w:rsidR="008929A0">
        <w:rPr>
          <w:rFonts w:ascii="Tahoma" w:hAnsi="Tahoma" w:cs="Tahoma"/>
        </w:rPr>
        <w:t>Javno podjetje Ljubljanska parkirišča in tržnice</w:t>
      </w:r>
      <w:r w:rsidRPr="00076910">
        <w:rPr>
          <w:rFonts w:ascii="Tahoma" w:hAnsi="Tahoma" w:cs="Tahoma"/>
        </w:rPr>
        <w:t>,</w:t>
      </w:r>
      <w:r w:rsidR="008929A0">
        <w:rPr>
          <w:rFonts w:ascii="Tahoma" w:hAnsi="Tahoma" w:cs="Tahoma"/>
        </w:rPr>
        <w:t xml:space="preserve"> d.o.o.,</w:t>
      </w:r>
      <w:r w:rsidRPr="00076910">
        <w:rPr>
          <w:rFonts w:ascii="Tahoma" w:hAnsi="Tahoma" w:cs="Tahoma"/>
        </w:rPr>
        <w:t xml:space="preserve"> da menico po potrebi domicilira pri katerikoli banki, pri kateri imamo odprt račun.</w:t>
      </w:r>
    </w:p>
    <w:p w14:paraId="3A18AFEF" w14:textId="77777777" w:rsidR="00DC10BE" w:rsidRPr="00076910" w:rsidRDefault="00DC10BE" w:rsidP="00B11E1B">
      <w:pPr>
        <w:keepNext/>
        <w:widowControl w:val="0"/>
        <w:tabs>
          <w:tab w:val="left" w:pos="4253"/>
        </w:tabs>
        <w:jc w:val="both"/>
        <w:rPr>
          <w:rFonts w:ascii="Tahoma" w:hAnsi="Tahoma" w:cs="Tahoma"/>
        </w:rPr>
      </w:pPr>
    </w:p>
    <w:p w14:paraId="60223D83" w14:textId="77777777" w:rsidR="00DC10BE" w:rsidRPr="00076910" w:rsidRDefault="00DC10BE" w:rsidP="00B11E1B">
      <w:pPr>
        <w:keepNext/>
        <w:widowControl w:val="0"/>
        <w:jc w:val="both"/>
        <w:rPr>
          <w:rFonts w:ascii="Tahoma" w:hAnsi="Tahoma" w:cs="Tahoma"/>
        </w:rPr>
      </w:pPr>
      <w:r w:rsidRPr="00076910">
        <w:rPr>
          <w:rFonts w:ascii="Tahoma" w:hAnsi="Tahoma" w:cs="Tahoma"/>
        </w:rPr>
        <w:t>S to menično izjavo pooblaščamo _________________________(navedba banke), da v breme našega transakcijskega računa št. _________________________ unovči predloženo menico najkasneje do _____________ .</w:t>
      </w:r>
    </w:p>
    <w:p w14:paraId="1C9EB4B1" w14:textId="77777777" w:rsidR="00214044" w:rsidRPr="00076910" w:rsidRDefault="00214044" w:rsidP="00B11E1B">
      <w:pPr>
        <w:keepNext/>
        <w:widowControl w:val="0"/>
        <w:jc w:val="both"/>
        <w:rPr>
          <w:rFonts w:ascii="Tahoma" w:hAnsi="Tahoma" w:cs="Tahoma"/>
        </w:rPr>
      </w:pPr>
    </w:p>
    <w:p w14:paraId="0F86A593" w14:textId="77777777" w:rsidR="00DC10BE" w:rsidRPr="00076910" w:rsidRDefault="00DC10BE" w:rsidP="00B11E1B">
      <w:pPr>
        <w:keepNext/>
        <w:widowControl w:val="0"/>
        <w:jc w:val="both"/>
        <w:rPr>
          <w:rFonts w:ascii="Tahoma" w:hAnsi="Tahoma" w:cs="Tahoma"/>
        </w:rPr>
      </w:pPr>
      <w:r w:rsidRPr="00076910">
        <w:rPr>
          <w:rFonts w:ascii="Tahoma" w:hAnsi="Tahoma" w:cs="Tahoma"/>
        </w:rPr>
        <w:t>Pooblaščamo tudi katerokoli banko, pri kateri bi imeli odprt račun, da v breme našega transakcijskega računa unovči predloženo menico.</w:t>
      </w:r>
    </w:p>
    <w:p w14:paraId="3B8A9F84" w14:textId="77777777" w:rsidR="00214044" w:rsidRPr="00076910" w:rsidRDefault="00214044" w:rsidP="00B11E1B">
      <w:pPr>
        <w:keepNext/>
        <w:widowControl w:val="0"/>
        <w:jc w:val="both"/>
        <w:rPr>
          <w:rFonts w:ascii="Tahoma" w:hAnsi="Tahoma" w:cs="Tahoma"/>
        </w:rPr>
      </w:pPr>
    </w:p>
    <w:p w14:paraId="50165DC0" w14:textId="77777777" w:rsidR="00DC10BE" w:rsidRPr="00076910" w:rsidRDefault="00DC10BE" w:rsidP="00B11E1B">
      <w:pPr>
        <w:keepNext/>
        <w:widowControl w:val="0"/>
        <w:jc w:val="both"/>
        <w:rPr>
          <w:rFonts w:ascii="Tahoma" w:hAnsi="Tahoma" w:cs="Tahoma"/>
        </w:rPr>
      </w:pPr>
      <w:r w:rsidRPr="00076910">
        <w:rPr>
          <w:rFonts w:ascii="Tahoma" w:hAnsi="Tahoma" w:cs="Tahoma"/>
        </w:rPr>
        <w:t xml:space="preserve">S podpisom tega pooblastila soglašamo, da </w:t>
      </w:r>
      <w:r w:rsidR="008929A0">
        <w:rPr>
          <w:rFonts w:ascii="Tahoma" w:hAnsi="Tahoma" w:cs="Tahoma"/>
        </w:rPr>
        <w:t>Javno podjetje Ljubljanska parkirišča in tržnice, d.o.o.</w:t>
      </w:r>
      <w:r w:rsidRPr="00076910">
        <w:rPr>
          <w:rFonts w:ascii="Tahoma" w:hAnsi="Tahoma" w:cs="Tahoma"/>
        </w:rPr>
        <w:t xml:space="preserve">, opravi poizvedbe o številkah transakcijskih računov pri katerikoli banki, finančni organizaciji ali </w:t>
      </w:r>
      <w:r w:rsidR="00584BC9" w:rsidRPr="00076910">
        <w:rPr>
          <w:rFonts w:ascii="Tahoma" w:hAnsi="Tahoma" w:cs="Tahoma"/>
        </w:rPr>
        <w:t>upravljavcu</w:t>
      </w:r>
      <w:r w:rsidRPr="00076910">
        <w:rPr>
          <w:rFonts w:ascii="Tahoma" w:hAnsi="Tahoma" w:cs="Tahoma"/>
        </w:rPr>
        <w:t xml:space="preserve"> baz podatkov o računih.</w:t>
      </w:r>
    </w:p>
    <w:p w14:paraId="05175D94" w14:textId="77777777" w:rsidR="00DC10BE" w:rsidRPr="00076910" w:rsidRDefault="00DC10BE" w:rsidP="00B11E1B">
      <w:pPr>
        <w:keepNext/>
        <w:widowControl w:val="0"/>
        <w:jc w:val="both"/>
        <w:rPr>
          <w:rFonts w:ascii="Tahoma" w:hAnsi="Tahoma" w:cs="Tahoma"/>
        </w:rPr>
      </w:pPr>
    </w:p>
    <w:p w14:paraId="6C6DAD89" w14:textId="77777777" w:rsidR="00DC10BE" w:rsidRPr="00076910" w:rsidRDefault="00DC10BE" w:rsidP="00B11E1B">
      <w:pPr>
        <w:keepNext/>
        <w:widowControl w:val="0"/>
        <w:jc w:val="both"/>
        <w:rPr>
          <w:rFonts w:ascii="Tahoma" w:hAnsi="Tahoma" w:cs="Tahoma"/>
        </w:rPr>
      </w:pPr>
      <w:r w:rsidRPr="00076910">
        <w:rPr>
          <w:rFonts w:ascii="Tahoma" w:hAnsi="Tahoma" w:cs="Tahoma"/>
        </w:rPr>
        <w:t>Zavezujemo se, da tega pooblastila ne bomo preklicali.</w:t>
      </w:r>
    </w:p>
    <w:p w14:paraId="46A75881" w14:textId="77777777" w:rsidR="00DC10BE" w:rsidRPr="00076910" w:rsidRDefault="00DC10BE" w:rsidP="00B11E1B">
      <w:pPr>
        <w:keepNext/>
        <w:widowControl w:val="0"/>
        <w:jc w:val="both"/>
        <w:rPr>
          <w:rFonts w:ascii="Tahoma" w:hAnsi="Tahoma" w:cs="Tahoma"/>
        </w:rPr>
      </w:pPr>
    </w:p>
    <w:p w14:paraId="1CFB30E5" w14:textId="77777777" w:rsidR="00DC10BE" w:rsidRPr="00076910" w:rsidRDefault="00DC10BE" w:rsidP="00B11E1B">
      <w:pPr>
        <w:keepNext/>
        <w:widowControl w:val="0"/>
        <w:jc w:val="both"/>
        <w:rPr>
          <w:rFonts w:ascii="Tahoma" w:hAnsi="Tahoma" w:cs="Tahoma"/>
        </w:rPr>
      </w:pPr>
      <w:r w:rsidRPr="00076910">
        <w:rPr>
          <w:rFonts w:ascii="Tahoma" w:hAnsi="Tahoma" w:cs="Tahoma"/>
        </w:rPr>
        <w:t>Priloga: 1 bianko menica</w:t>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t>Izdajatelj menice:</w:t>
      </w:r>
    </w:p>
    <w:p w14:paraId="6B8F8779" w14:textId="77777777" w:rsidR="00DC10BE" w:rsidRPr="00076910" w:rsidRDefault="00DC10BE" w:rsidP="00B11E1B">
      <w:pPr>
        <w:keepNext/>
        <w:widowControl w:val="0"/>
        <w:jc w:val="both"/>
        <w:rPr>
          <w:rFonts w:ascii="Tahoma" w:hAnsi="Tahoma" w:cs="Tahoma"/>
        </w:rPr>
      </w:pPr>
    </w:p>
    <w:p w14:paraId="7C4D1554" w14:textId="77777777" w:rsidR="00DC10BE" w:rsidRPr="00076910" w:rsidRDefault="00DC10BE" w:rsidP="00B11E1B">
      <w:pPr>
        <w:keepNext/>
        <w:widowControl w:val="0"/>
        <w:ind w:left="5672" w:firstLine="709"/>
        <w:jc w:val="both"/>
        <w:rPr>
          <w:rFonts w:ascii="Tahoma" w:hAnsi="Tahoma" w:cs="Tahoma"/>
        </w:rPr>
      </w:pPr>
      <w:r w:rsidRPr="00076910">
        <w:rPr>
          <w:rFonts w:ascii="Tahoma" w:hAnsi="Tahoma" w:cs="Tahoma"/>
        </w:rPr>
        <w:t xml:space="preserve"> (Žig in podpis)</w:t>
      </w:r>
    </w:p>
    <w:p w14:paraId="343838C5" w14:textId="77777777" w:rsidR="00DC10BE" w:rsidRPr="00076910" w:rsidRDefault="00DC10BE" w:rsidP="00B11E1B">
      <w:pPr>
        <w:keepNext/>
        <w:widowControl w:val="0"/>
        <w:ind w:left="5672" w:firstLine="709"/>
        <w:jc w:val="both"/>
        <w:rPr>
          <w:rFonts w:ascii="Tahoma" w:hAnsi="Tahoma" w:cs="Tahoma"/>
        </w:rPr>
      </w:pPr>
    </w:p>
    <w:sectPr w:rsidR="00DC10BE" w:rsidRPr="00076910" w:rsidSect="001F1336">
      <w:footerReference w:type="default" r:id="rId15"/>
      <w:headerReference w:type="first" r:id="rId16"/>
      <w:footerReference w:type="first" r:id="rId17"/>
      <w:type w:val="continuous"/>
      <w:pgSz w:w="11906" w:h="16838" w:code="9"/>
      <w:pgMar w:top="1701" w:right="1276" w:bottom="1474" w:left="1276" w:header="567" w:footer="567"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F21655" w14:textId="77777777" w:rsidR="00074F2F" w:rsidRDefault="00074F2F">
      <w:r>
        <w:separator/>
      </w:r>
    </w:p>
  </w:endnote>
  <w:endnote w:type="continuationSeparator" w:id="0">
    <w:p w14:paraId="4F93FBDB" w14:textId="77777777" w:rsidR="00074F2F" w:rsidRDefault="00074F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haroni">
    <w:panose1 w:val="02010803020104030203"/>
    <w:charset w:val="B1"/>
    <w:family w:val="auto"/>
    <w:pitch w:val="variable"/>
    <w:sig w:usb0="00000801" w:usb1="00000000" w:usb2="00000000" w:usb3="00000000" w:csb0="00000020"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MS Gothic"/>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238334" w14:textId="4F013F90" w:rsidR="00CC2D44" w:rsidRPr="004D7C18" w:rsidRDefault="00CC2D44">
    <w:pPr>
      <w:pStyle w:val="Noga"/>
      <w:rPr>
        <w:rFonts w:ascii="Tahoma" w:hAnsi="Tahoma" w:cs="Tahoma"/>
        <w:sz w:val="16"/>
        <w:szCs w:val="16"/>
      </w:rPr>
    </w:pPr>
    <w:r>
      <w:rPr>
        <w:rFonts w:ascii="Tahoma" w:hAnsi="Tahoma" w:cs="Tahoma"/>
        <w:sz w:val="16"/>
        <w:szCs w:val="16"/>
        <w:lang w:val="sl-SI"/>
      </w:rPr>
      <w:t xml:space="preserve">RD, ŽALE-22/23, Šamotne ploščice </w:t>
    </w:r>
    <w:r w:rsidRPr="004D7C18">
      <w:rPr>
        <w:rFonts w:ascii="Tahoma" w:hAnsi="Tahoma" w:cs="Tahoma"/>
        <w:sz w:val="16"/>
        <w:szCs w:val="16"/>
        <w:lang w:val="sl-SI"/>
      </w:rPr>
      <w:tab/>
      <w:t xml:space="preserve">Stran </w:t>
    </w:r>
    <w:r w:rsidRPr="004D7C18">
      <w:rPr>
        <w:rFonts w:ascii="Tahoma" w:hAnsi="Tahoma" w:cs="Tahoma"/>
        <w:bCs/>
        <w:sz w:val="16"/>
        <w:szCs w:val="16"/>
      </w:rPr>
      <w:fldChar w:fldCharType="begin"/>
    </w:r>
    <w:r w:rsidRPr="004D7C18">
      <w:rPr>
        <w:rFonts w:ascii="Tahoma" w:hAnsi="Tahoma" w:cs="Tahoma"/>
        <w:bCs/>
        <w:sz w:val="16"/>
        <w:szCs w:val="16"/>
      </w:rPr>
      <w:instrText>PAGE</w:instrText>
    </w:r>
    <w:r w:rsidRPr="004D7C18">
      <w:rPr>
        <w:rFonts w:ascii="Tahoma" w:hAnsi="Tahoma" w:cs="Tahoma"/>
        <w:bCs/>
        <w:sz w:val="16"/>
        <w:szCs w:val="16"/>
      </w:rPr>
      <w:fldChar w:fldCharType="separate"/>
    </w:r>
    <w:r w:rsidR="008C60D2">
      <w:rPr>
        <w:rFonts w:ascii="Tahoma" w:hAnsi="Tahoma" w:cs="Tahoma"/>
        <w:bCs/>
        <w:noProof/>
        <w:sz w:val="16"/>
        <w:szCs w:val="16"/>
      </w:rPr>
      <w:t>6</w:t>
    </w:r>
    <w:r w:rsidRPr="004D7C18">
      <w:rPr>
        <w:rFonts w:ascii="Tahoma" w:hAnsi="Tahoma" w:cs="Tahoma"/>
        <w:bCs/>
        <w:sz w:val="16"/>
        <w:szCs w:val="16"/>
      </w:rPr>
      <w:fldChar w:fldCharType="end"/>
    </w:r>
    <w:r w:rsidRPr="004D7C18">
      <w:rPr>
        <w:rFonts w:ascii="Tahoma" w:hAnsi="Tahoma" w:cs="Tahoma"/>
        <w:sz w:val="16"/>
        <w:szCs w:val="16"/>
        <w:lang w:val="sl-SI"/>
      </w:rPr>
      <w:t xml:space="preserve"> od </w:t>
    </w:r>
    <w:r w:rsidRPr="004D7C18">
      <w:rPr>
        <w:rFonts w:ascii="Tahoma" w:hAnsi="Tahoma" w:cs="Tahoma"/>
        <w:bCs/>
        <w:sz w:val="16"/>
        <w:szCs w:val="16"/>
      </w:rPr>
      <w:fldChar w:fldCharType="begin"/>
    </w:r>
    <w:r w:rsidRPr="004D7C18">
      <w:rPr>
        <w:rFonts w:ascii="Tahoma" w:hAnsi="Tahoma" w:cs="Tahoma"/>
        <w:bCs/>
        <w:sz w:val="16"/>
        <w:szCs w:val="16"/>
      </w:rPr>
      <w:instrText>NUMPAGES</w:instrText>
    </w:r>
    <w:r w:rsidRPr="004D7C18">
      <w:rPr>
        <w:rFonts w:ascii="Tahoma" w:hAnsi="Tahoma" w:cs="Tahoma"/>
        <w:bCs/>
        <w:sz w:val="16"/>
        <w:szCs w:val="16"/>
      </w:rPr>
      <w:fldChar w:fldCharType="separate"/>
    </w:r>
    <w:r w:rsidR="008C60D2">
      <w:rPr>
        <w:rFonts w:ascii="Tahoma" w:hAnsi="Tahoma" w:cs="Tahoma"/>
        <w:bCs/>
        <w:noProof/>
        <w:sz w:val="16"/>
        <w:szCs w:val="16"/>
      </w:rPr>
      <w:t>25</w:t>
    </w:r>
    <w:r w:rsidRPr="004D7C18">
      <w:rPr>
        <w:rFonts w:ascii="Tahoma" w:hAnsi="Tahoma" w:cs="Tahoma"/>
        <w:bCs/>
        <w:sz w:val="16"/>
        <w:szCs w:val="16"/>
      </w:rPr>
      <w:fldChar w:fldCharType="end"/>
    </w:r>
  </w:p>
  <w:p w14:paraId="6F6D4385" w14:textId="77777777" w:rsidR="00CC2D44" w:rsidRPr="007653AE" w:rsidRDefault="00CC2D44" w:rsidP="002303FA">
    <w:pPr>
      <w:pStyle w:val="Noga"/>
      <w:tabs>
        <w:tab w:val="clear" w:pos="4536"/>
        <w:tab w:val="clear" w:pos="9072"/>
      </w:tabs>
      <w:ind w:right="-1276"/>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EA1AB" w14:textId="77777777" w:rsidR="00CC2D44" w:rsidRPr="00F043FE" w:rsidRDefault="00CC2D44" w:rsidP="004D7C18">
    <w:pPr>
      <w:pStyle w:val="Noga"/>
      <w:rPr>
        <w:rFonts w:ascii="Tahoma" w:hAnsi="Tahoma" w:cs="Tahoma"/>
        <w:sz w:val="16"/>
        <w:szCs w:val="16"/>
      </w:rPr>
    </w:pPr>
  </w:p>
  <w:p w14:paraId="419D238B" w14:textId="77777777" w:rsidR="00CC2D44" w:rsidRPr="00B62FAB" w:rsidRDefault="00CC2D44" w:rsidP="00B62FAB">
    <w:pPr>
      <w:tabs>
        <w:tab w:val="center" w:pos="4536"/>
        <w:tab w:val="right" w:pos="9072"/>
      </w:tabs>
      <w:spacing w:after="200" w:line="276" w:lineRule="auto"/>
      <w:ind w:left="1416" w:right="-1134"/>
      <w:jc w:val="right"/>
      <w:rPr>
        <w:rFonts w:ascii="Tahoma" w:eastAsia="Calibri" w:hAnsi="Tahoma"/>
        <w:szCs w:val="22"/>
        <w:lang w:eastAsia="en-US"/>
      </w:rPr>
    </w:pPr>
    <w:r>
      <w:rPr>
        <w:rFonts w:ascii="Tahoma" w:eastAsia="Calibri" w:hAnsi="Tahoma"/>
        <w:sz w:val="16"/>
        <w:szCs w:val="16"/>
        <w:lang w:eastAsia="en-US"/>
      </w:rPr>
      <w:tab/>
    </w:r>
    <w:r w:rsidRPr="005332C6">
      <w:rPr>
        <w:noProof/>
        <w:sz w:val="16"/>
        <w:szCs w:val="16"/>
      </w:rPr>
      <w:drawing>
        <wp:inline distT="0" distB="0" distL="0" distR="0" wp14:anchorId="789EC323" wp14:editId="7DB118B0">
          <wp:extent cx="2479040" cy="798815"/>
          <wp:effectExtent l="0" t="0" r="0" b="1905"/>
          <wp:docPr id="87" name="Slika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479040" cy="798815"/>
                  </a:xfrm>
                  <a:prstGeom prst="rect">
                    <a:avLst/>
                  </a:prstGeom>
                </pic:spPr>
              </pic:pic>
            </a:graphicData>
          </a:graphic>
        </wp:inline>
      </w:drawing>
    </w:r>
  </w:p>
  <w:p w14:paraId="4469603D" w14:textId="77777777" w:rsidR="00CC2D44" w:rsidRDefault="00CC2D44">
    <w:pPr>
      <w:pStyle w:val="Noga"/>
    </w:pPr>
  </w:p>
  <w:p w14:paraId="199DEEB6" w14:textId="77777777" w:rsidR="00CC2D44" w:rsidRDefault="00CC2D44">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D81864" w14:textId="77777777" w:rsidR="00074F2F" w:rsidRDefault="00074F2F">
      <w:r>
        <w:separator/>
      </w:r>
    </w:p>
  </w:footnote>
  <w:footnote w:type="continuationSeparator" w:id="0">
    <w:p w14:paraId="08741A89" w14:textId="77777777" w:rsidR="00074F2F" w:rsidRDefault="00074F2F">
      <w:r>
        <w:continuationSeparator/>
      </w:r>
    </w:p>
  </w:footnote>
  <w:footnote w:id="1">
    <w:p w14:paraId="0E0D0543" w14:textId="77777777" w:rsidR="00CC2D44" w:rsidRPr="00877182" w:rsidRDefault="00CC2D44" w:rsidP="006F69C4">
      <w:pPr>
        <w:pStyle w:val="Sprotnaopomba-besedilo"/>
        <w:jc w:val="both"/>
        <w:rPr>
          <w:rFonts w:ascii="Tahoma" w:hAnsi="Tahoma" w:cs="Tahoma"/>
          <w:sz w:val="16"/>
          <w:szCs w:val="16"/>
        </w:rPr>
      </w:pPr>
      <w:r w:rsidRPr="00877182">
        <w:rPr>
          <w:rStyle w:val="Sprotnaopomba-sklic"/>
          <w:rFonts w:ascii="Tahoma" w:hAnsi="Tahoma" w:cs="Tahoma"/>
          <w:sz w:val="16"/>
          <w:szCs w:val="16"/>
        </w:rPr>
        <w:footnoteRef/>
      </w:r>
      <w:r w:rsidRPr="00877182">
        <w:rPr>
          <w:rFonts w:ascii="Tahoma" w:hAnsi="Tahoma" w:cs="Tahoma"/>
          <w:sz w:val="16"/>
          <w:szCs w:val="16"/>
        </w:rPr>
        <w:t xml:space="preserve"> PRIPOROČILO KOMISIJE z dne 6. maja 2003 o definiciji mikro, malih in srednje velikih podjetij </w:t>
      </w:r>
      <w:r w:rsidRPr="00877182">
        <w:rPr>
          <w:rFonts w:ascii="Tahoma" w:hAnsi="Tahoma" w:cs="Tahoma"/>
          <w:i/>
          <w:iCs/>
          <w:sz w:val="16"/>
          <w:szCs w:val="16"/>
        </w:rPr>
        <w:t>(notificirano pod dokumentarno številko K(2003) 1422)</w:t>
      </w:r>
      <w:r w:rsidRPr="00877182">
        <w:rPr>
          <w:rFonts w:ascii="Tahoma" w:hAnsi="Tahoma" w:cs="Tahoma"/>
          <w:sz w:val="16"/>
          <w:szCs w:val="16"/>
        </w:rPr>
        <w:t>, 2003/361/ES; Ur. l. EU, L 124, 20. 5. 2003.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D18679" w14:textId="77777777" w:rsidR="00CC2D44" w:rsidRDefault="00CC2D44" w:rsidP="00E17DA7">
    <w:pPr>
      <w:pStyle w:val="Glava"/>
      <w:ind w:left="4248"/>
    </w:pPr>
    <w:r>
      <w:rPr>
        <w:noProof/>
        <w:lang w:val="sl-SI"/>
      </w:rPr>
      <w:drawing>
        <wp:inline distT="0" distB="0" distL="0" distR="0" wp14:anchorId="052C6ED2" wp14:editId="14A427FD">
          <wp:extent cx="3438525" cy="1823085"/>
          <wp:effectExtent l="0" t="0" r="9525" b="5715"/>
          <wp:docPr id="25" name="Slika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1"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2"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3"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5A77793"/>
    <w:multiLevelType w:val="singleLevel"/>
    <w:tmpl w:val="8A2AE042"/>
    <w:lvl w:ilvl="0">
      <w:start w:val="1"/>
      <w:numFmt w:val="decimal"/>
      <w:lvlText w:val="%1."/>
      <w:lvlJc w:val="left"/>
      <w:pPr>
        <w:tabs>
          <w:tab w:val="num" w:pos="0"/>
        </w:tabs>
        <w:ind w:left="720" w:hanging="360"/>
      </w:pPr>
      <w:rPr>
        <w:rFonts w:ascii="Tahoma" w:eastAsia="Times New Roman" w:hAnsi="Tahoma" w:cs="Tahoma"/>
        <w:sz w:val="20"/>
        <w:szCs w:val="20"/>
      </w:rPr>
    </w:lvl>
  </w:abstractNum>
  <w:abstractNum w:abstractNumId="6"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ADE220A"/>
    <w:multiLevelType w:val="hybridMultilevel"/>
    <w:tmpl w:val="5A340B1C"/>
    <w:lvl w:ilvl="0" w:tplc="54A257A6">
      <w:start w:val="1"/>
      <w:numFmt w:val="decimal"/>
      <w:lvlText w:val="%1."/>
      <w:lvlJc w:val="left"/>
      <w:pPr>
        <w:tabs>
          <w:tab w:val="num" w:pos="870"/>
        </w:tabs>
        <w:ind w:left="870" w:hanging="510"/>
      </w:pPr>
      <w:rPr>
        <w:rFonts w:ascii="Tahoma" w:hAnsi="Tahoma" w:cs="Tahoma" w:hint="default"/>
      </w:rPr>
    </w:lvl>
    <w:lvl w:ilvl="1" w:tplc="299221F4">
      <w:start w:val="3"/>
      <w:numFmt w:val="bullet"/>
      <w:lvlText w:val="-"/>
      <w:lvlJc w:val="left"/>
      <w:pPr>
        <w:tabs>
          <w:tab w:val="num" w:pos="1287"/>
        </w:tabs>
        <w:ind w:left="1287" w:hanging="207"/>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0D1A4550"/>
    <w:multiLevelType w:val="hybridMultilevel"/>
    <w:tmpl w:val="C8AC2630"/>
    <w:lvl w:ilvl="0" w:tplc="FFFFFFFF">
      <w:start w:val="7"/>
      <w:numFmt w:val="bullet"/>
      <w:lvlText w:val="-"/>
      <w:lvlJc w:val="left"/>
      <w:pPr>
        <w:tabs>
          <w:tab w:val="num" w:pos="360"/>
        </w:tabs>
        <w:ind w:left="357" w:hanging="357"/>
      </w:pPr>
      <w:rPr>
        <w:rFonts w:ascii="Times New Roman" w:eastAsia="Times New Roman" w:hAnsi="Times New Roman" w:cs="Times New Roman" w:hint="default"/>
      </w:rPr>
    </w:lvl>
    <w:lvl w:ilvl="1" w:tplc="6944AC20">
      <w:numFmt w:val="bullet"/>
      <w:lvlText w:val="–"/>
      <w:lvlJc w:val="left"/>
      <w:pPr>
        <w:tabs>
          <w:tab w:val="num" w:pos="1440"/>
        </w:tabs>
        <w:ind w:left="1440" w:hanging="360"/>
      </w:pPr>
      <w:rPr>
        <w:rFonts w:ascii="Tahoma" w:eastAsia="Times New Roman" w:hAnsi="Tahoma" w:cs="Tahoma"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1C90512"/>
    <w:multiLevelType w:val="hybridMultilevel"/>
    <w:tmpl w:val="82EC260C"/>
    <w:lvl w:ilvl="0" w:tplc="B418AE8E">
      <w:start w:val="1"/>
      <w:numFmt w:val="upperRoman"/>
      <w:lvlText w:val="%1."/>
      <w:lvlJc w:val="left"/>
      <w:pPr>
        <w:tabs>
          <w:tab w:val="num" w:pos="1440"/>
        </w:tabs>
        <w:ind w:left="1440" w:hanging="108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13C409D9"/>
    <w:multiLevelType w:val="singleLevel"/>
    <w:tmpl w:val="35405996"/>
    <w:lvl w:ilvl="0">
      <w:start w:val="1"/>
      <w:numFmt w:val="bullet"/>
      <w:pStyle w:val="Alinea"/>
      <w:lvlText w:val=""/>
      <w:lvlJc w:val="left"/>
      <w:pPr>
        <w:tabs>
          <w:tab w:val="num" w:pos="360"/>
        </w:tabs>
        <w:ind w:left="360" w:hanging="360"/>
      </w:pPr>
      <w:rPr>
        <w:rFonts w:ascii="Symbol" w:hAnsi="Symbol" w:hint="default"/>
      </w:rPr>
    </w:lvl>
  </w:abstractNum>
  <w:abstractNum w:abstractNumId="13" w15:restartNumberingAfterBreak="0">
    <w:nsid w:val="17EA250C"/>
    <w:multiLevelType w:val="hybridMultilevel"/>
    <w:tmpl w:val="B96C0326"/>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1A24044F"/>
    <w:multiLevelType w:val="multilevel"/>
    <w:tmpl w:val="45C86580"/>
    <w:lvl w:ilvl="0">
      <w:start w:val="10"/>
      <w:numFmt w:val="bullet"/>
      <w:lvlText w:val="-"/>
      <w:lvlJc w:val="left"/>
      <w:pPr>
        <w:tabs>
          <w:tab w:val="num" w:pos="360"/>
        </w:tabs>
        <w:ind w:left="357" w:hanging="357"/>
      </w:pPr>
      <w:rPr>
        <w:rFonts w:hint="default"/>
        <w:b w:val="0"/>
      </w:rPr>
    </w:lvl>
    <w:lvl w:ilvl="1">
      <w:start w:val="1"/>
      <w:numFmt w:val="bullet"/>
      <w:lvlText w:val="o"/>
      <w:lvlJc w:val="left"/>
      <w:pPr>
        <w:tabs>
          <w:tab w:val="num" w:pos="1440"/>
        </w:tabs>
        <w:ind w:left="1440" w:hanging="360"/>
      </w:pPr>
      <w:rPr>
        <w:rFonts w:ascii="Courier New" w:hAnsi="Courier New" w:hint="default"/>
      </w:rPr>
    </w:lvl>
    <w:lvl w:ilvl="2">
      <w:start w:val="1"/>
      <w:numFmt w:val="lowerLetter"/>
      <w:lvlText w:val="%3."/>
      <w:lvlJc w:val="left"/>
      <w:pPr>
        <w:ind w:left="2160" w:hanging="360"/>
      </w:pPr>
      <w:rPr>
        <w:rFonts w:hint="default"/>
      </w:rPr>
    </w:lvl>
    <w:lvl w:ilvl="3">
      <w:start w:val="1"/>
      <w:numFmt w:val="lowerLetter"/>
      <w:lvlText w:val="%4)"/>
      <w:lvlJc w:val="left"/>
      <w:pPr>
        <w:ind w:left="2880" w:hanging="360"/>
      </w:pPr>
      <w:rPr>
        <w:rFonts w:ascii="Tahoma" w:eastAsia="Times New Roman" w:hAnsi="Tahoma" w:cs="Tahoma"/>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AF6102A"/>
    <w:multiLevelType w:val="multilevel"/>
    <w:tmpl w:val="3286CFD2"/>
    <w:lvl w:ilvl="0">
      <w:start w:val="4"/>
      <w:numFmt w:val="decimal"/>
      <w:pStyle w:val="5-naziv01"/>
      <w:isLgl/>
      <w:suff w:val="space"/>
      <w:lvlText w:val="%1"/>
      <w:lvlJc w:val="left"/>
      <w:pPr>
        <w:ind w:left="792" w:hanging="792"/>
      </w:pPr>
      <w:rPr>
        <w:rFonts w:hint="default"/>
      </w:rPr>
    </w:lvl>
    <w:lvl w:ilvl="1">
      <w:numFmt w:val="decimal"/>
      <w:pStyle w:val="5-naziv02"/>
      <w:isLgl/>
      <w:suff w:val="space"/>
      <w:lvlText w:val="%1.%2"/>
      <w:lvlJc w:val="left"/>
      <w:pPr>
        <w:ind w:left="936" w:hanging="936"/>
      </w:pPr>
      <w:rPr>
        <w:rFonts w:hint="default"/>
      </w:rPr>
    </w:lvl>
    <w:lvl w:ilvl="2">
      <w:start w:val="1"/>
      <w:numFmt w:val="decimal"/>
      <w:pStyle w:val="5-naziv03"/>
      <w:isLgl/>
      <w:suff w:val="space"/>
      <w:lvlText w:val="%1.%2.%3"/>
      <w:lvlJc w:val="left"/>
      <w:pPr>
        <w:ind w:left="1080" w:hanging="1080"/>
      </w:pPr>
      <w:rPr>
        <w:rFonts w:ascii="Arial" w:hAnsi="Arial" w:cs="Times New Roman"/>
        <w:b w:val="0"/>
        <w:bCs w:val="0"/>
        <w:i w:val="0"/>
        <w:iCs w:val="0"/>
        <w:caps w:val="0"/>
        <w:smallCaps w:val="0"/>
        <w:strike w:val="0"/>
        <w:dstrike w:val="0"/>
        <w:noProof w:val="0"/>
        <w:vanish w:val="0"/>
        <w:color w:val="auto"/>
        <w:spacing w:val="0"/>
        <w:w w:val="100"/>
        <w:kern w:val="28"/>
        <w:position w:val="0"/>
        <w:sz w:val="28"/>
        <w:u w:val="none"/>
        <w:effect w:val="none"/>
        <w:bdr w:val="none" w:sz="0" w:space="0" w:color="auto"/>
        <w:shd w:val="clear" w:color="auto" w:fill="auto"/>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none"/>
      <w:lvlText w:val=""/>
      <w:lvlJc w:val="left"/>
      <w:pPr>
        <w:tabs>
          <w:tab w:val="num" w:pos="360"/>
        </w:tabs>
      </w:p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8" w15:restartNumberingAfterBreak="0">
    <w:nsid w:val="22141FA8"/>
    <w:multiLevelType w:val="hybridMultilevel"/>
    <w:tmpl w:val="31B08F32"/>
    <w:lvl w:ilvl="0" w:tplc="2C5C1DF2">
      <w:start w:val="1"/>
      <w:numFmt w:val="bullet"/>
      <w:lvlText w:val="-"/>
      <w:lvlJc w:val="left"/>
      <w:pPr>
        <w:tabs>
          <w:tab w:val="num" w:pos="284"/>
        </w:tabs>
        <w:ind w:left="284" w:hanging="284"/>
      </w:pPr>
      <w:rPr>
        <w:rFonts w:ascii="Tahoma" w:eastAsia="Times New Roman" w:hAnsi="Tahoma"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81324F7"/>
    <w:multiLevelType w:val="hybridMultilevel"/>
    <w:tmpl w:val="9C24836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1" w15:restartNumberingAfterBreak="0">
    <w:nsid w:val="2BF479D4"/>
    <w:multiLevelType w:val="multilevel"/>
    <w:tmpl w:val="DD1AC46C"/>
    <w:lvl w:ilvl="0">
      <w:start w:val="2"/>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2" w15:restartNumberingAfterBreak="0">
    <w:nsid w:val="2D9A2A91"/>
    <w:multiLevelType w:val="hybridMultilevel"/>
    <w:tmpl w:val="7780F0CC"/>
    <w:lvl w:ilvl="0" w:tplc="9D8C90FA">
      <w:numFmt w:val="bullet"/>
      <w:lvlText w:val="-"/>
      <w:lvlJc w:val="left"/>
      <w:pPr>
        <w:ind w:left="930" w:hanging="570"/>
      </w:pPr>
      <w:rPr>
        <w:rFonts w:ascii="Times New Roman" w:hAnsi="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4" w15:restartNumberingAfterBreak="0">
    <w:nsid w:val="367E4267"/>
    <w:multiLevelType w:val="multilevel"/>
    <w:tmpl w:val="669836EE"/>
    <w:lvl w:ilvl="0">
      <w:start w:val="1"/>
      <w:numFmt w:val="decimal"/>
      <w:lvlText w:val="%1."/>
      <w:lvlJc w:val="left"/>
      <w:pPr>
        <w:tabs>
          <w:tab w:val="num" w:pos="360"/>
        </w:tabs>
        <w:ind w:left="360" w:hanging="360"/>
      </w:pPr>
      <w:rPr>
        <w:rFonts w:hint="default"/>
        <w:b w:val="0"/>
        <w:sz w:val="22"/>
        <w:szCs w:val="22"/>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5" w15:restartNumberingAfterBreak="0">
    <w:nsid w:val="37BC59C7"/>
    <w:multiLevelType w:val="hybridMultilevel"/>
    <w:tmpl w:val="04F47B66"/>
    <w:lvl w:ilvl="0" w:tplc="36CA34AC">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39202F4F"/>
    <w:multiLevelType w:val="hybridMultilevel"/>
    <w:tmpl w:val="2DE298B0"/>
    <w:lvl w:ilvl="0" w:tplc="0424000F">
      <w:start w:val="1"/>
      <w:numFmt w:val="decimal"/>
      <w:lvlText w:val="%1."/>
      <w:lvlJc w:val="left"/>
      <w:pPr>
        <w:ind w:left="1068" w:hanging="360"/>
      </w:pPr>
    </w:lvl>
    <w:lvl w:ilvl="1" w:tplc="04240019" w:tentative="1">
      <w:start w:val="1"/>
      <w:numFmt w:val="lowerLetter"/>
      <w:lvlText w:val="%2."/>
      <w:lvlJc w:val="left"/>
      <w:pPr>
        <w:ind w:left="1788" w:hanging="360"/>
      </w:pPr>
    </w:lvl>
    <w:lvl w:ilvl="2" w:tplc="0424001B" w:tentative="1">
      <w:start w:val="1"/>
      <w:numFmt w:val="lowerRoman"/>
      <w:lvlText w:val="%3."/>
      <w:lvlJc w:val="right"/>
      <w:pPr>
        <w:ind w:left="2508" w:hanging="180"/>
      </w:pPr>
    </w:lvl>
    <w:lvl w:ilvl="3" w:tplc="0424000F" w:tentative="1">
      <w:start w:val="1"/>
      <w:numFmt w:val="decimal"/>
      <w:lvlText w:val="%4."/>
      <w:lvlJc w:val="left"/>
      <w:pPr>
        <w:ind w:left="3228" w:hanging="360"/>
      </w:pPr>
    </w:lvl>
    <w:lvl w:ilvl="4" w:tplc="04240019" w:tentative="1">
      <w:start w:val="1"/>
      <w:numFmt w:val="lowerLetter"/>
      <w:lvlText w:val="%5."/>
      <w:lvlJc w:val="left"/>
      <w:pPr>
        <w:ind w:left="3948" w:hanging="360"/>
      </w:pPr>
    </w:lvl>
    <w:lvl w:ilvl="5" w:tplc="0424001B" w:tentative="1">
      <w:start w:val="1"/>
      <w:numFmt w:val="lowerRoman"/>
      <w:lvlText w:val="%6."/>
      <w:lvlJc w:val="right"/>
      <w:pPr>
        <w:ind w:left="4668" w:hanging="180"/>
      </w:pPr>
    </w:lvl>
    <w:lvl w:ilvl="6" w:tplc="0424000F" w:tentative="1">
      <w:start w:val="1"/>
      <w:numFmt w:val="decimal"/>
      <w:lvlText w:val="%7."/>
      <w:lvlJc w:val="left"/>
      <w:pPr>
        <w:ind w:left="5388" w:hanging="360"/>
      </w:pPr>
    </w:lvl>
    <w:lvl w:ilvl="7" w:tplc="04240019" w:tentative="1">
      <w:start w:val="1"/>
      <w:numFmt w:val="lowerLetter"/>
      <w:lvlText w:val="%8."/>
      <w:lvlJc w:val="left"/>
      <w:pPr>
        <w:ind w:left="6108" w:hanging="360"/>
      </w:pPr>
    </w:lvl>
    <w:lvl w:ilvl="8" w:tplc="0424001B" w:tentative="1">
      <w:start w:val="1"/>
      <w:numFmt w:val="lowerRoman"/>
      <w:lvlText w:val="%9."/>
      <w:lvlJc w:val="right"/>
      <w:pPr>
        <w:ind w:left="6828" w:hanging="180"/>
      </w:pPr>
    </w:lvl>
  </w:abstractNum>
  <w:abstractNum w:abstractNumId="27"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8" w15:restartNumberingAfterBreak="0">
    <w:nsid w:val="394D7887"/>
    <w:multiLevelType w:val="multilevel"/>
    <w:tmpl w:val="126860A8"/>
    <w:lvl w:ilvl="0">
      <w:start w:val="3"/>
      <w:numFmt w:val="decimal"/>
      <w:lvlText w:val="%1"/>
      <w:lvlJc w:val="left"/>
      <w:pPr>
        <w:ind w:left="770" w:hanging="770"/>
      </w:pPr>
      <w:rPr>
        <w:rFonts w:hint="default"/>
      </w:rPr>
    </w:lvl>
    <w:lvl w:ilvl="1">
      <w:start w:val="2"/>
      <w:numFmt w:val="decimal"/>
      <w:lvlText w:val="%1.%2"/>
      <w:lvlJc w:val="left"/>
      <w:pPr>
        <w:ind w:left="770" w:hanging="770"/>
      </w:pPr>
      <w:rPr>
        <w:rFonts w:hint="default"/>
      </w:rPr>
    </w:lvl>
    <w:lvl w:ilvl="2">
      <w:start w:val="3"/>
      <w:numFmt w:val="decimal"/>
      <w:lvlText w:val="%1.%2.%3"/>
      <w:lvlJc w:val="left"/>
      <w:pPr>
        <w:ind w:left="770" w:hanging="770"/>
      </w:pPr>
      <w:rPr>
        <w:rFonts w:hint="default"/>
      </w:rPr>
    </w:lvl>
    <w:lvl w:ilvl="3">
      <w:start w:val="1"/>
      <w:numFmt w:val="decimal"/>
      <w:lvlText w:val="%1.%2.%3.%4"/>
      <w:lvlJc w:val="left"/>
      <w:pPr>
        <w:ind w:left="1080" w:hanging="1080"/>
      </w:pPr>
      <w:rPr>
        <w:rFonts w:hint="default"/>
        <w:sz w:val="22"/>
        <w:szCs w:val="22"/>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9" w15:restartNumberingAfterBreak="0">
    <w:nsid w:val="3A657E2D"/>
    <w:multiLevelType w:val="hybridMultilevel"/>
    <w:tmpl w:val="E3B4FD48"/>
    <w:name w:val="WW8Num42"/>
    <w:lvl w:ilvl="0" w:tplc="4C9455F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3F875E68"/>
    <w:multiLevelType w:val="multilevel"/>
    <w:tmpl w:val="EA36B2E4"/>
    <w:lvl w:ilvl="0">
      <w:start w:val="1"/>
      <w:numFmt w:val="decimal"/>
      <w:lvlText w:val="%1."/>
      <w:lvlJc w:val="left"/>
      <w:pPr>
        <w:ind w:left="720" w:hanging="360"/>
      </w:pPr>
    </w:lvl>
    <w:lvl w:ilvl="1">
      <w:start w:val="2"/>
      <w:numFmt w:val="decimal"/>
      <w:isLgl/>
      <w:lvlText w:val="%1.%2"/>
      <w:lvlJc w:val="left"/>
      <w:pPr>
        <w:ind w:left="1130" w:hanging="770"/>
      </w:pPr>
      <w:rPr>
        <w:rFonts w:hint="default"/>
      </w:rPr>
    </w:lvl>
    <w:lvl w:ilvl="2">
      <w:start w:val="4"/>
      <w:numFmt w:val="decimal"/>
      <w:isLgl/>
      <w:lvlText w:val="%1.%2.%3"/>
      <w:lvlJc w:val="left"/>
      <w:pPr>
        <w:ind w:left="1130" w:hanging="77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1"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448A1583"/>
    <w:multiLevelType w:val="hybridMultilevel"/>
    <w:tmpl w:val="CA5A9282"/>
    <w:lvl w:ilvl="0" w:tplc="639E2088">
      <w:start w:val="2"/>
      <w:numFmt w:val="upperRoman"/>
      <w:lvlText w:val="%1."/>
      <w:lvlJc w:val="left"/>
      <w:pPr>
        <w:tabs>
          <w:tab w:val="num" w:pos="1440"/>
        </w:tabs>
        <w:ind w:left="1440" w:hanging="1080"/>
      </w:pPr>
      <w:rPr>
        <w:rFonts w:hint="default"/>
        <w:b/>
      </w:rPr>
    </w:lvl>
    <w:lvl w:ilvl="1" w:tplc="FD66BF4A">
      <w:start w:val="1"/>
      <w:numFmt w:val="upp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3" w15:restartNumberingAfterBreak="0">
    <w:nsid w:val="44965E73"/>
    <w:multiLevelType w:val="multilevel"/>
    <w:tmpl w:val="50342B02"/>
    <w:lvl w:ilvl="0">
      <w:start w:val="1"/>
      <w:numFmt w:val="decimal"/>
      <w:lvlText w:val="%1."/>
      <w:lvlJc w:val="left"/>
      <w:pPr>
        <w:tabs>
          <w:tab w:val="num" w:pos="1290"/>
        </w:tabs>
        <w:ind w:left="1290" w:hanging="360"/>
      </w:pPr>
    </w:lvl>
    <w:lvl w:ilvl="1" w:tentative="1">
      <w:start w:val="1"/>
      <w:numFmt w:val="decimal"/>
      <w:lvlText w:val="%2."/>
      <w:lvlJc w:val="left"/>
      <w:pPr>
        <w:tabs>
          <w:tab w:val="num" w:pos="2010"/>
        </w:tabs>
        <w:ind w:left="2010" w:hanging="360"/>
      </w:pPr>
    </w:lvl>
    <w:lvl w:ilvl="2" w:tentative="1">
      <w:start w:val="1"/>
      <w:numFmt w:val="decimal"/>
      <w:lvlText w:val="%3."/>
      <w:lvlJc w:val="left"/>
      <w:pPr>
        <w:tabs>
          <w:tab w:val="num" w:pos="2730"/>
        </w:tabs>
        <w:ind w:left="2730" w:hanging="360"/>
      </w:pPr>
    </w:lvl>
    <w:lvl w:ilvl="3" w:tentative="1">
      <w:start w:val="1"/>
      <w:numFmt w:val="decimal"/>
      <w:lvlText w:val="%4."/>
      <w:lvlJc w:val="left"/>
      <w:pPr>
        <w:tabs>
          <w:tab w:val="num" w:pos="3450"/>
        </w:tabs>
        <w:ind w:left="3450" w:hanging="360"/>
      </w:pPr>
    </w:lvl>
    <w:lvl w:ilvl="4" w:tentative="1">
      <w:start w:val="1"/>
      <w:numFmt w:val="decimal"/>
      <w:lvlText w:val="%5."/>
      <w:lvlJc w:val="left"/>
      <w:pPr>
        <w:tabs>
          <w:tab w:val="num" w:pos="4170"/>
        </w:tabs>
        <w:ind w:left="4170" w:hanging="360"/>
      </w:pPr>
    </w:lvl>
    <w:lvl w:ilvl="5" w:tentative="1">
      <w:start w:val="1"/>
      <w:numFmt w:val="decimal"/>
      <w:lvlText w:val="%6."/>
      <w:lvlJc w:val="left"/>
      <w:pPr>
        <w:tabs>
          <w:tab w:val="num" w:pos="4890"/>
        </w:tabs>
        <w:ind w:left="4890" w:hanging="360"/>
      </w:pPr>
    </w:lvl>
    <w:lvl w:ilvl="6" w:tentative="1">
      <w:start w:val="1"/>
      <w:numFmt w:val="decimal"/>
      <w:lvlText w:val="%7."/>
      <w:lvlJc w:val="left"/>
      <w:pPr>
        <w:tabs>
          <w:tab w:val="num" w:pos="5610"/>
        </w:tabs>
        <w:ind w:left="5610" w:hanging="360"/>
      </w:pPr>
    </w:lvl>
    <w:lvl w:ilvl="7" w:tentative="1">
      <w:start w:val="1"/>
      <w:numFmt w:val="decimal"/>
      <w:lvlText w:val="%8."/>
      <w:lvlJc w:val="left"/>
      <w:pPr>
        <w:tabs>
          <w:tab w:val="num" w:pos="6330"/>
        </w:tabs>
        <w:ind w:left="6330" w:hanging="360"/>
      </w:pPr>
    </w:lvl>
    <w:lvl w:ilvl="8" w:tentative="1">
      <w:start w:val="1"/>
      <w:numFmt w:val="decimal"/>
      <w:lvlText w:val="%9."/>
      <w:lvlJc w:val="left"/>
      <w:pPr>
        <w:tabs>
          <w:tab w:val="num" w:pos="7050"/>
        </w:tabs>
        <w:ind w:left="7050" w:hanging="360"/>
      </w:pPr>
    </w:lvl>
  </w:abstractNum>
  <w:abstractNum w:abstractNumId="34"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35" w15:restartNumberingAfterBreak="0">
    <w:nsid w:val="47170C3C"/>
    <w:multiLevelType w:val="hybridMultilevel"/>
    <w:tmpl w:val="1E96A36A"/>
    <w:lvl w:ilvl="0" w:tplc="E1DE95A8">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4E067A63"/>
    <w:multiLevelType w:val="hybridMultilevel"/>
    <w:tmpl w:val="EF786720"/>
    <w:lvl w:ilvl="0" w:tplc="F2FE9BDC">
      <w:start w:val="1"/>
      <w:numFmt w:val="bullet"/>
      <w:lvlText w:val=""/>
      <w:lvlJc w:val="left"/>
      <w:pPr>
        <w:ind w:left="2629"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5B517F78"/>
    <w:multiLevelType w:val="hybridMultilevel"/>
    <w:tmpl w:val="DED069EE"/>
    <w:lvl w:ilvl="0" w:tplc="4062670C">
      <w:start w:val="10"/>
      <w:numFmt w:val="bullet"/>
      <w:lvlText w:val="-"/>
      <w:lvlJc w:val="left"/>
      <w:pPr>
        <w:tabs>
          <w:tab w:val="num" w:pos="360"/>
        </w:tabs>
        <w:ind w:left="357" w:hanging="357"/>
      </w:pPr>
      <w:rPr>
        <w:rFonts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D2E6CA5"/>
    <w:multiLevelType w:val="hybridMultilevel"/>
    <w:tmpl w:val="944EDE12"/>
    <w:lvl w:ilvl="0" w:tplc="E578D0DA">
      <w:start w:val="13"/>
      <w:numFmt w:val="upperRoman"/>
      <w:lvlText w:val="%1."/>
      <w:lvlJc w:val="left"/>
      <w:pPr>
        <w:tabs>
          <w:tab w:val="num" w:pos="1080"/>
        </w:tabs>
        <w:ind w:left="1080" w:hanging="1080"/>
      </w:pPr>
      <w:rPr>
        <w:rFonts w:hint="default"/>
        <w:b/>
      </w:r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9" w15:restartNumberingAfterBreak="0">
    <w:nsid w:val="5E9830AB"/>
    <w:multiLevelType w:val="hybridMultilevel"/>
    <w:tmpl w:val="971A295E"/>
    <w:lvl w:ilvl="0" w:tplc="F2B0E236">
      <w:start w:val="1"/>
      <w:numFmt w:val="bullet"/>
      <w:lvlText w:val="−"/>
      <w:lvlJc w:val="left"/>
      <w:pPr>
        <w:ind w:left="360" w:hanging="360"/>
      </w:pPr>
      <w:rPr>
        <w:rFonts w:ascii="Arial"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0" w15:restartNumberingAfterBreak="0">
    <w:nsid w:val="637604FB"/>
    <w:multiLevelType w:val="hybridMultilevel"/>
    <w:tmpl w:val="68B087F0"/>
    <w:lvl w:ilvl="0" w:tplc="04240019">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6447383A"/>
    <w:multiLevelType w:val="multilevel"/>
    <w:tmpl w:val="3F4495DA"/>
    <w:lvl w:ilvl="0">
      <w:start w:val="1"/>
      <w:numFmt w:val="decimal"/>
      <w:lvlText w:val="%1."/>
      <w:lvlJc w:val="left"/>
      <w:pPr>
        <w:tabs>
          <w:tab w:val="num" w:pos="720"/>
        </w:tabs>
        <w:ind w:left="720" w:hanging="493"/>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2" w15:restartNumberingAfterBreak="0">
    <w:nsid w:val="65361343"/>
    <w:multiLevelType w:val="multilevel"/>
    <w:tmpl w:val="50342B02"/>
    <w:lvl w:ilvl="0">
      <w:start w:val="1"/>
      <w:numFmt w:val="decimal"/>
      <w:lvlText w:val="%1."/>
      <w:lvlJc w:val="left"/>
      <w:pPr>
        <w:tabs>
          <w:tab w:val="num" w:pos="1290"/>
        </w:tabs>
        <w:ind w:left="1290" w:hanging="360"/>
      </w:pPr>
    </w:lvl>
    <w:lvl w:ilvl="1" w:tentative="1">
      <w:start w:val="1"/>
      <w:numFmt w:val="decimal"/>
      <w:lvlText w:val="%2."/>
      <w:lvlJc w:val="left"/>
      <w:pPr>
        <w:tabs>
          <w:tab w:val="num" w:pos="2010"/>
        </w:tabs>
        <w:ind w:left="2010" w:hanging="360"/>
      </w:pPr>
    </w:lvl>
    <w:lvl w:ilvl="2" w:tentative="1">
      <w:start w:val="1"/>
      <w:numFmt w:val="decimal"/>
      <w:lvlText w:val="%3."/>
      <w:lvlJc w:val="left"/>
      <w:pPr>
        <w:tabs>
          <w:tab w:val="num" w:pos="2730"/>
        </w:tabs>
        <w:ind w:left="2730" w:hanging="360"/>
      </w:pPr>
    </w:lvl>
    <w:lvl w:ilvl="3" w:tentative="1">
      <w:start w:val="1"/>
      <w:numFmt w:val="decimal"/>
      <w:lvlText w:val="%4."/>
      <w:lvlJc w:val="left"/>
      <w:pPr>
        <w:tabs>
          <w:tab w:val="num" w:pos="3450"/>
        </w:tabs>
        <w:ind w:left="3450" w:hanging="360"/>
      </w:pPr>
    </w:lvl>
    <w:lvl w:ilvl="4" w:tentative="1">
      <w:start w:val="1"/>
      <w:numFmt w:val="decimal"/>
      <w:lvlText w:val="%5."/>
      <w:lvlJc w:val="left"/>
      <w:pPr>
        <w:tabs>
          <w:tab w:val="num" w:pos="4170"/>
        </w:tabs>
        <w:ind w:left="4170" w:hanging="360"/>
      </w:pPr>
    </w:lvl>
    <w:lvl w:ilvl="5" w:tentative="1">
      <w:start w:val="1"/>
      <w:numFmt w:val="decimal"/>
      <w:lvlText w:val="%6."/>
      <w:lvlJc w:val="left"/>
      <w:pPr>
        <w:tabs>
          <w:tab w:val="num" w:pos="4890"/>
        </w:tabs>
        <w:ind w:left="4890" w:hanging="360"/>
      </w:pPr>
    </w:lvl>
    <w:lvl w:ilvl="6" w:tentative="1">
      <w:start w:val="1"/>
      <w:numFmt w:val="decimal"/>
      <w:lvlText w:val="%7."/>
      <w:lvlJc w:val="left"/>
      <w:pPr>
        <w:tabs>
          <w:tab w:val="num" w:pos="5610"/>
        </w:tabs>
        <w:ind w:left="5610" w:hanging="360"/>
      </w:pPr>
    </w:lvl>
    <w:lvl w:ilvl="7" w:tentative="1">
      <w:start w:val="1"/>
      <w:numFmt w:val="decimal"/>
      <w:lvlText w:val="%8."/>
      <w:lvlJc w:val="left"/>
      <w:pPr>
        <w:tabs>
          <w:tab w:val="num" w:pos="6330"/>
        </w:tabs>
        <w:ind w:left="6330" w:hanging="360"/>
      </w:pPr>
    </w:lvl>
    <w:lvl w:ilvl="8" w:tentative="1">
      <w:start w:val="1"/>
      <w:numFmt w:val="decimal"/>
      <w:lvlText w:val="%9."/>
      <w:lvlJc w:val="left"/>
      <w:pPr>
        <w:tabs>
          <w:tab w:val="num" w:pos="7050"/>
        </w:tabs>
        <w:ind w:left="7050" w:hanging="360"/>
      </w:pPr>
    </w:lvl>
  </w:abstractNum>
  <w:abstractNum w:abstractNumId="43" w15:restartNumberingAfterBreak="0">
    <w:nsid w:val="673243DB"/>
    <w:multiLevelType w:val="hybridMultilevel"/>
    <w:tmpl w:val="B652F526"/>
    <w:lvl w:ilvl="0" w:tplc="71CAE1AE">
      <w:numFmt w:val="bullet"/>
      <w:lvlText w:val="-"/>
      <w:lvlJc w:val="left"/>
      <w:pPr>
        <w:ind w:left="720" w:hanging="360"/>
      </w:pPr>
      <w:rPr>
        <w:rFonts w:ascii="Times New Roman" w:eastAsia="Times New Roman" w:hAnsi="Times New Roman" w:cs="Times New Roman" w:hint="default"/>
        <w:sz w:val="22"/>
        <w:szCs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6C927C2B"/>
    <w:multiLevelType w:val="hybridMultilevel"/>
    <w:tmpl w:val="ED4AEEEA"/>
    <w:lvl w:ilvl="0" w:tplc="8A3A7A66">
      <w:start w:val="1"/>
      <w:numFmt w:val="upperRoman"/>
      <w:lvlText w:val="%1."/>
      <w:lvlJc w:val="left"/>
      <w:pPr>
        <w:tabs>
          <w:tab w:val="num" w:pos="794"/>
        </w:tabs>
        <w:ind w:left="737" w:hanging="397"/>
      </w:pPr>
      <w:rPr>
        <w:rFonts w:hint="default"/>
      </w:rPr>
    </w:lvl>
    <w:lvl w:ilvl="1" w:tplc="4062670C">
      <w:start w:val="10"/>
      <w:numFmt w:val="bullet"/>
      <w:lvlText w:val="-"/>
      <w:lvlJc w:val="left"/>
      <w:pPr>
        <w:tabs>
          <w:tab w:val="num" w:pos="1800"/>
        </w:tabs>
        <w:ind w:left="1797" w:hanging="357"/>
      </w:pPr>
      <w:rPr>
        <w:rFonts w:hint="default"/>
      </w:rPr>
    </w:lvl>
    <w:lvl w:ilvl="2" w:tplc="1E723D4C">
      <w:start w:val="1"/>
      <w:numFmt w:val="lowerLetter"/>
      <w:lvlText w:val="%3)"/>
      <w:lvlJc w:val="left"/>
      <w:pPr>
        <w:ind w:left="36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5" w15:restartNumberingAfterBreak="0">
    <w:nsid w:val="6D5D60C1"/>
    <w:multiLevelType w:val="hybridMultilevel"/>
    <w:tmpl w:val="46FED140"/>
    <w:lvl w:ilvl="0" w:tplc="EAE60BA4">
      <w:start w:val="12"/>
      <w:numFmt w:val="upperRoman"/>
      <w:lvlText w:val="%1."/>
      <w:lvlJc w:val="left"/>
      <w:pPr>
        <w:tabs>
          <w:tab w:val="num" w:pos="1080"/>
        </w:tabs>
        <w:ind w:left="1080" w:hanging="108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6" w15:restartNumberingAfterBreak="0">
    <w:nsid w:val="6FBF49C3"/>
    <w:multiLevelType w:val="hybridMultilevel"/>
    <w:tmpl w:val="DC8CA782"/>
    <w:lvl w:ilvl="0" w:tplc="CEA2AB80">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48" w15:restartNumberingAfterBreak="0">
    <w:nsid w:val="71E351C7"/>
    <w:multiLevelType w:val="hybridMultilevel"/>
    <w:tmpl w:val="80C80662"/>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rPr>
        <w:rFonts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9" w15:restartNumberingAfterBreak="0">
    <w:nsid w:val="73BD6025"/>
    <w:multiLevelType w:val="hybridMultilevel"/>
    <w:tmpl w:val="474E0E3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7BC62DCC"/>
    <w:multiLevelType w:val="hybridMultilevel"/>
    <w:tmpl w:val="68C02690"/>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7BCD427B"/>
    <w:multiLevelType w:val="hybridMultilevel"/>
    <w:tmpl w:val="44DC129A"/>
    <w:lvl w:ilvl="0" w:tplc="FFFFFFFF">
      <w:start w:val="10"/>
      <w:numFmt w:val="bullet"/>
      <w:lvlText w:val="-"/>
      <w:lvlJc w:val="left"/>
      <w:pPr>
        <w:tabs>
          <w:tab w:val="num" w:pos="360"/>
        </w:tabs>
        <w:ind w:left="357" w:hanging="357"/>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7ED16730"/>
    <w:multiLevelType w:val="hybridMultilevel"/>
    <w:tmpl w:val="FF1EE564"/>
    <w:lvl w:ilvl="0" w:tplc="ACF01F60">
      <w:start w:val="1"/>
      <w:numFmt w:val="lowerLetter"/>
      <w:lvlText w:val="%1)"/>
      <w:lvlJc w:val="left"/>
      <w:pPr>
        <w:ind w:left="502" w:hanging="360"/>
      </w:pPr>
      <w:rPr>
        <w:rFonts w:hint="default"/>
        <w:b/>
      </w:rPr>
    </w:lvl>
    <w:lvl w:ilvl="1" w:tplc="04240019" w:tentative="1">
      <w:start w:val="1"/>
      <w:numFmt w:val="lowerLetter"/>
      <w:lvlText w:val="%2."/>
      <w:lvlJc w:val="left"/>
      <w:pPr>
        <w:ind w:left="1222" w:hanging="360"/>
      </w:pPr>
    </w:lvl>
    <w:lvl w:ilvl="2" w:tplc="0424001B" w:tentative="1">
      <w:start w:val="1"/>
      <w:numFmt w:val="lowerRoman"/>
      <w:lvlText w:val="%3."/>
      <w:lvlJc w:val="right"/>
      <w:pPr>
        <w:ind w:left="1942" w:hanging="180"/>
      </w:pPr>
    </w:lvl>
    <w:lvl w:ilvl="3" w:tplc="0424000F" w:tentative="1">
      <w:start w:val="1"/>
      <w:numFmt w:val="decimal"/>
      <w:lvlText w:val="%4."/>
      <w:lvlJc w:val="left"/>
      <w:pPr>
        <w:ind w:left="2662" w:hanging="360"/>
      </w:pPr>
    </w:lvl>
    <w:lvl w:ilvl="4" w:tplc="04240019" w:tentative="1">
      <w:start w:val="1"/>
      <w:numFmt w:val="lowerLetter"/>
      <w:lvlText w:val="%5."/>
      <w:lvlJc w:val="left"/>
      <w:pPr>
        <w:ind w:left="3382" w:hanging="360"/>
      </w:pPr>
    </w:lvl>
    <w:lvl w:ilvl="5" w:tplc="0424001B" w:tentative="1">
      <w:start w:val="1"/>
      <w:numFmt w:val="lowerRoman"/>
      <w:lvlText w:val="%6."/>
      <w:lvlJc w:val="right"/>
      <w:pPr>
        <w:ind w:left="4102" w:hanging="180"/>
      </w:pPr>
    </w:lvl>
    <w:lvl w:ilvl="6" w:tplc="0424000F" w:tentative="1">
      <w:start w:val="1"/>
      <w:numFmt w:val="decimal"/>
      <w:lvlText w:val="%7."/>
      <w:lvlJc w:val="left"/>
      <w:pPr>
        <w:ind w:left="4822" w:hanging="360"/>
      </w:pPr>
    </w:lvl>
    <w:lvl w:ilvl="7" w:tplc="04240019" w:tentative="1">
      <w:start w:val="1"/>
      <w:numFmt w:val="lowerLetter"/>
      <w:lvlText w:val="%8."/>
      <w:lvlJc w:val="left"/>
      <w:pPr>
        <w:ind w:left="5542" w:hanging="360"/>
      </w:pPr>
    </w:lvl>
    <w:lvl w:ilvl="8" w:tplc="0424001B" w:tentative="1">
      <w:start w:val="1"/>
      <w:numFmt w:val="lowerRoman"/>
      <w:lvlText w:val="%9."/>
      <w:lvlJc w:val="right"/>
      <w:pPr>
        <w:ind w:left="6262" w:hanging="180"/>
      </w:pPr>
    </w:lvl>
  </w:abstractNum>
  <w:abstractNum w:abstractNumId="53" w15:restartNumberingAfterBreak="0">
    <w:nsid w:val="7F1E7FED"/>
    <w:multiLevelType w:val="multilevel"/>
    <w:tmpl w:val="AAC0F2A4"/>
    <w:lvl w:ilvl="0">
      <w:start w:val="1"/>
      <w:numFmt w:val="decimal"/>
      <w:lvlText w:val="%1."/>
      <w:lvlJc w:val="left"/>
      <w:pPr>
        <w:tabs>
          <w:tab w:val="num" w:pos="1290"/>
        </w:tabs>
        <w:ind w:left="1290" w:hanging="360"/>
      </w:pPr>
    </w:lvl>
    <w:lvl w:ilvl="1">
      <w:start w:val="1"/>
      <w:numFmt w:val="lowerLetter"/>
      <w:lvlText w:val="%2."/>
      <w:lvlJc w:val="left"/>
      <w:pPr>
        <w:ind w:left="2010" w:hanging="360"/>
      </w:pPr>
      <w:rPr>
        <w:rFonts w:hint="default"/>
      </w:rPr>
    </w:lvl>
    <w:lvl w:ilvl="2" w:tentative="1">
      <w:start w:val="1"/>
      <w:numFmt w:val="decimal"/>
      <w:lvlText w:val="%3."/>
      <w:lvlJc w:val="left"/>
      <w:pPr>
        <w:tabs>
          <w:tab w:val="num" w:pos="2730"/>
        </w:tabs>
        <w:ind w:left="2730" w:hanging="360"/>
      </w:pPr>
    </w:lvl>
    <w:lvl w:ilvl="3" w:tentative="1">
      <w:start w:val="1"/>
      <w:numFmt w:val="decimal"/>
      <w:lvlText w:val="%4."/>
      <w:lvlJc w:val="left"/>
      <w:pPr>
        <w:tabs>
          <w:tab w:val="num" w:pos="3450"/>
        </w:tabs>
        <w:ind w:left="3450" w:hanging="360"/>
      </w:pPr>
    </w:lvl>
    <w:lvl w:ilvl="4" w:tentative="1">
      <w:start w:val="1"/>
      <w:numFmt w:val="decimal"/>
      <w:lvlText w:val="%5."/>
      <w:lvlJc w:val="left"/>
      <w:pPr>
        <w:tabs>
          <w:tab w:val="num" w:pos="4170"/>
        </w:tabs>
        <w:ind w:left="4170" w:hanging="360"/>
      </w:pPr>
    </w:lvl>
    <w:lvl w:ilvl="5" w:tentative="1">
      <w:start w:val="1"/>
      <w:numFmt w:val="decimal"/>
      <w:lvlText w:val="%6."/>
      <w:lvlJc w:val="left"/>
      <w:pPr>
        <w:tabs>
          <w:tab w:val="num" w:pos="4890"/>
        </w:tabs>
        <w:ind w:left="4890" w:hanging="360"/>
      </w:pPr>
    </w:lvl>
    <w:lvl w:ilvl="6" w:tentative="1">
      <w:start w:val="1"/>
      <w:numFmt w:val="decimal"/>
      <w:lvlText w:val="%7."/>
      <w:lvlJc w:val="left"/>
      <w:pPr>
        <w:tabs>
          <w:tab w:val="num" w:pos="5610"/>
        </w:tabs>
        <w:ind w:left="5610" w:hanging="360"/>
      </w:pPr>
    </w:lvl>
    <w:lvl w:ilvl="7" w:tentative="1">
      <w:start w:val="1"/>
      <w:numFmt w:val="decimal"/>
      <w:lvlText w:val="%8."/>
      <w:lvlJc w:val="left"/>
      <w:pPr>
        <w:tabs>
          <w:tab w:val="num" w:pos="6330"/>
        </w:tabs>
        <w:ind w:left="6330" w:hanging="360"/>
      </w:pPr>
    </w:lvl>
    <w:lvl w:ilvl="8" w:tentative="1">
      <w:start w:val="1"/>
      <w:numFmt w:val="decimal"/>
      <w:lvlText w:val="%9."/>
      <w:lvlJc w:val="left"/>
      <w:pPr>
        <w:tabs>
          <w:tab w:val="num" w:pos="7050"/>
        </w:tabs>
        <w:ind w:left="7050" w:hanging="360"/>
      </w:pPr>
    </w:lvl>
  </w:abstractNum>
  <w:abstractNum w:abstractNumId="54" w15:restartNumberingAfterBreak="0">
    <w:nsid w:val="7FA654D5"/>
    <w:multiLevelType w:val="hybridMultilevel"/>
    <w:tmpl w:val="9258D48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8"/>
  </w:num>
  <w:num w:numId="2">
    <w:abstractNumId w:val="17"/>
  </w:num>
  <w:num w:numId="3">
    <w:abstractNumId w:val="34"/>
  </w:num>
  <w:num w:numId="4">
    <w:abstractNumId w:val="31"/>
  </w:num>
  <w:num w:numId="5">
    <w:abstractNumId w:val="7"/>
  </w:num>
  <w:num w:numId="6">
    <w:abstractNumId w:val="24"/>
  </w:num>
  <w:num w:numId="7">
    <w:abstractNumId w:val="12"/>
  </w:num>
  <w:num w:numId="8">
    <w:abstractNumId w:val="47"/>
  </w:num>
  <w:num w:numId="9">
    <w:abstractNumId w:val="10"/>
  </w:num>
  <w:num w:numId="10">
    <w:abstractNumId w:val="30"/>
  </w:num>
  <w:num w:numId="11">
    <w:abstractNumId w:val="23"/>
  </w:num>
  <w:num w:numId="12">
    <w:abstractNumId w:val="44"/>
  </w:num>
  <w:num w:numId="13">
    <w:abstractNumId w:val="51"/>
  </w:num>
  <w:num w:numId="14">
    <w:abstractNumId w:val="9"/>
  </w:num>
  <w:num w:numId="15">
    <w:abstractNumId w:val="37"/>
  </w:num>
  <w:num w:numId="16">
    <w:abstractNumId w:val="18"/>
  </w:num>
  <w:num w:numId="17">
    <w:abstractNumId w:val="28"/>
  </w:num>
  <w:num w:numId="18">
    <w:abstractNumId w:val="6"/>
  </w:num>
  <w:num w:numId="19">
    <w:abstractNumId w:val="22"/>
  </w:num>
  <w:num w:numId="20">
    <w:abstractNumId w:val="46"/>
  </w:num>
  <w:num w:numId="21">
    <w:abstractNumId w:val="50"/>
  </w:num>
  <w:num w:numId="22">
    <w:abstractNumId w:val="16"/>
  </w:num>
  <w:num w:numId="23">
    <w:abstractNumId w:val="14"/>
  </w:num>
  <w:num w:numId="24">
    <w:abstractNumId w:val="20"/>
  </w:num>
  <w:num w:numId="25">
    <w:abstractNumId w:val="52"/>
  </w:num>
  <w:num w:numId="26">
    <w:abstractNumId w:val="15"/>
  </w:num>
  <w:num w:numId="27">
    <w:abstractNumId w:val="43"/>
  </w:num>
  <w:num w:numId="28">
    <w:abstractNumId w:val="42"/>
  </w:num>
  <w:num w:numId="29">
    <w:abstractNumId w:val="33"/>
  </w:num>
  <w:num w:numId="30">
    <w:abstractNumId w:val="53"/>
  </w:num>
  <w:num w:numId="31">
    <w:abstractNumId w:val="19"/>
  </w:num>
  <w:num w:numId="32">
    <w:abstractNumId w:val="26"/>
  </w:num>
  <w:num w:numId="33">
    <w:abstractNumId w:val="41"/>
  </w:num>
  <w:num w:numId="34">
    <w:abstractNumId w:val="40"/>
  </w:num>
  <w:num w:numId="35">
    <w:abstractNumId w:val="29"/>
  </w:num>
  <w:num w:numId="36">
    <w:abstractNumId w:val="25"/>
  </w:num>
  <w:num w:numId="37">
    <w:abstractNumId w:val="5"/>
  </w:num>
  <w:num w:numId="38">
    <w:abstractNumId w:val="27"/>
  </w:num>
  <w:num w:numId="39">
    <w:abstractNumId w:val="11"/>
  </w:num>
  <w:num w:numId="40">
    <w:abstractNumId w:val="54"/>
  </w:num>
  <w:num w:numId="41">
    <w:abstractNumId w:val="35"/>
  </w:num>
  <w:num w:numId="42">
    <w:abstractNumId w:val="13"/>
  </w:num>
  <w:num w:numId="43">
    <w:abstractNumId w:val="21"/>
  </w:num>
  <w:num w:numId="44">
    <w:abstractNumId w:val="48"/>
  </w:num>
  <w:num w:numId="45">
    <w:abstractNumId w:val="32"/>
  </w:num>
  <w:num w:numId="46">
    <w:abstractNumId w:val="36"/>
  </w:num>
  <w:num w:numId="47">
    <w:abstractNumId w:val="45"/>
  </w:num>
  <w:num w:numId="48">
    <w:abstractNumId w:val="38"/>
  </w:num>
  <w:num w:numId="49">
    <w:abstractNumId w:val="39"/>
  </w:num>
  <w:num w:numId="50">
    <w:abstractNumId w:val="49"/>
  </w:num>
  <w:numIdMacAtCleanup w:val="3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ina Bregar">
    <w15:presenceInfo w15:providerId="AD" w15:userId="S-1-5-21-3276175991-2128578656-3475652450-368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3"/>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0A1"/>
    <w:rsid w:val="00000247"/>
    <w:rsid w:val="0000078C"/>
    <w:rsid w:val="00000A76"/>
    <w:rsid w:val="00000C8A"/>
    <w:rsid w:val="00000CE0"/>
    <w:rsid w:val="00000FBE"/>
    <w:rsid w:val="00001297"/>
    <w:rsid w:val="0000180B"/>
    <w:rsid w:val="000019AC"/>
    <w:rsid w:val="00001A3E"/>
    <w:rsid w:val="00001C4B"/>
    <w:rsid w:val="00001D78"/>
    <w:rsid w:val="0000206B"/>
    <w:rsid w:val="000030DB"/>
    <w:rsid w:val="000034DE"/>
    <w:rsid w:val="0000366A"/>
    <w:rsid w:val="00003A41"/>
    <w:rsid w:val="00003E1B"/>
    <w:rsid w:val="0000413B"/>
    <w:rsid w:val="000043F8"/>
    <w:rsid w:val="00004406"/>
    <w:rsid w:val="000049DE"/>
    <w:rsid w:val="000052F5"/>
    <w:rsid w:val="00005336"/>
    <w:rsid w:val="00005704"/>
    <w:rsid w:val="0000613B"/>
    <w:rsid w:val="00006272"/>
    <w:rsid w:val="000063E6"/>
    <w:rsid w:val="00006EC6"/>
    <w:rsid w:val="0000735C"/>
    <w:rsid w:val="00007648"/>
    <w:rsid w:val="00007700"/>
    <w:rsid w:val="00007743"/>
    <w:rsid w:val="000079E4"/>
    <w:rsid w:val="00007E29"/>
    <w:rsid w:val="00007E4B"/>
    <w:rsid w:val="00011089"/>
    <w:rsid w:val="000112CE"/>
    <w:rsid w:val="00011834"/>
    <w:rsid w:val="00011853"/>
    <w:rsid w:val="00011B83"/>
    <w:rsid w:val="00012754"/>
    <w:rsid w:val="00012CF8"/>
    <w:rsid w:val="00012E0E"/>
    <w:rsid w:val="000132DD"/>
    <w:rsid w:val="00013694"/>
    <w:rsid w:val="00014017"/>
    <w:rsid w:val="0001419A"/>
    <w:rsid w:val="00014238"/>
    <w:rsid w:val="0001445A"/>
    <w:rsid w:val="000145A5"/>
    <w:rsid w:val="0001465E"/>
    <w:rsid w:val="000146C3"/>
    <w:rsid w:val="0001470C"/>
    <w:rsid w:val="00014A6F"/>
    <w:rsid w:val="00014B52"/>
    <w:rsid w:val="00014D82"/>
    <w:rsid w:val="00014DE6"/>
    <w:rsid w:val="00015058"/>
    <w:rsid w:val="0001563E"/>
    <w:rsid w:val="00015748"/>
    <w:rsid w:val="0001580C"/>
    <w:rsid w:val="000158CF"/>
    <w:rsid w:val="00015B29"/>
    <w:rsid w:val="00016121"/>
    <w:rsid w:val="0001627C"/>
    <w:rsid w:val="00016B2B"/>
    <w:rsid w:val="00016C1F"/>
    <w:rsid w:val="00016F07"/>
    <w:rsid w:val="00017D5D"/>
    <w:rsid w:val="000200BD"/>
    <w:rsid w:val="000202A2"/>
    <w:rsid w:val="0002040F"/>
    <w:rsid w:val="0002083E"/>
    <w:rsid w:val="00020A32"/>
    <w:rsid w:val="0002142C"/>
    <w:rsid w:val="000218D1"/>
    <w:rsid w:val="000219FC"/>
    <w:rsid w:val="00021BB4"/>
    <w:rsid w:val="00022083"/>
    <w:rsid w:val="000223C0"/>
    <w:rsid w:val="0002284B"/>
    <w:rsid w:val="00022D8F"/>
    <w:rsid w:val="00022F38"/>
    <w:rsid w:val="00023203"/>
    <w:rsid w:val="00023747"/>
    <w:rsid w:val="00023CE9"/>
    <w:rsid w:val="00023CF0"/>
    <w:rsid w:val="00023D8B"/>
    <w:rsid w:val="00023F13"/>
    <w:rsid w:val="00024462"/>
    <w:rsid w:val="00024685"/>
    <w:rsid w:val="00024703"/>
    <w:rsid w:val="000248B3"/>
    <w:rsid w:val="00024D5B"/>
    <w:rsid w:val="00024E30"/>
    <w:rsid w:val="00024FEF"/>
    <w:rsid w:val="00025064"/>
    <w:rsid w:val="0002512B"/>
    <w:rsid w:val="00025192"/>
    <w:rsid w:val="0002534E"/>
    <w:rsid w:val="00025486"/>
    <w:rsid w:val="00025B4F"/>
    <w:rsid w:val="00026636"/>
    <w:rsid w:val="000268CC"/>
    <w:rsid w:val="00026A0F"/>
    <w:rsid w:val="00026CAA"/>
    <w:rsid w:val="00027A9A"/>
    <w:rsid w:val="00027BB3"/>
    <w:rsid w:val="0003120D"/>
    <w:rsid w:val="000319A5"/>
    <w:rsid w:val="00031DDA"/>
    <w:rsid w:val="00031EC9"/>
    <w:rsid w:val="0003244D"/>
    <w:rsid w:val="00032754"/>
    <w:rsid w:val="00032A1C"/>
    <w:rsid w:val="00032AD4"/>
    <w:rsid w:val="00032BBA"/>
    <w:rsid w:val="00033915"/>
    <w:rsid w:val="00033B06"/>
    <w:rsid w:val="00034339"/>
    <w:rsid w:val="00034548"/>
    <w:rsid w:val="00034B12"/>
    <w:rsid w:val="000357D8"/>
    <w:rsid w:val="00035832"/>
    <w:rsid w:val="0003600A"/>
    <w:rsid w:val="000369C0"/>
    <w:rsid w:val="00036D7C"/>
    <w:rsid w:val="000372E2"/>
    <w:rsid w:val="000374B0"/>
    <w:rsid w:val="00037AB0"/>
    <w:rsid w:val="00037B0B"/>
    <w:rsid w:val="000401EF"/>
    <w:rsid w:val="000404C9"/>
    <w:rsid w:val="00040699"/>
    <w:rsid w:val="00040AB7"/>
    <w:rsid w:val="000414D7"/>
    <w:rsid w:val="00042ABF"/>
    <w:rsid w:val="00042B3F"/>
    <w:rsid w:val="00042DCD"/>
    <w:rsid w:val="00043143"/>
    <w:rsid w:val="0004328F"/>
    <w:rsid w:val="000433DA"/>
    <w:rsid w:val="0004374F"/>
    <w:rsid w:val="000442BD"/>
    <w:rsid w:val="0004599E"/>
    <w:rsid w:val="00045A62"/>
    <w:rsid w:val="00045AA6"/>
    <w:rsid w:val="00045E2C"/>
    <w:rsid w:val="0004739E"/>
    <w:rsid w:val="000475F9"/>
    <w:rsid w:val="000478FE"/>
    <w:rsid w:val="00047A4C"/>
    <w:rsid w:val="00047D03"/>
    <w:rsid w:val="00050501"/>
    <w:rsid w:val="00050552"/>
    <w:rsid w:val="00050882"/>
    <w:rsid w:val="0005093E"/>
    <w:rsid w:val="0005136B"/>
    <w:rsid w:val="000514D8"/>
    <w:rsid w:val="0005150A"/>
    <w:rsid w:val="00051B63"/>
    <w:rsid w:val="00051C42"/>
    <w:rsid w:val="00051E9C"/>
    <w:rsid w:val="0005290E"/>
    <w:rsid w:val="000529C3"/>
    <w:rsid w:val="00052DE0"/>
    <w:rsid w:val="00052E80"/>
    <w:rsid w:val="00052EE2"/>
    <w:rsid w:val="00053087"/>
    <w:rsid w:val="000532F9"/>
    <w:rsid w:val="0005335C"/>
    <w:rsid w:val="00053451"/>
    <w:rsid w:val="00053688"/>
    <w:rsid w:val="000538C0"/>
    <w:rsid w:val="00053CF5"/>
    <w:rsid w:val="000540D7"/>
    <w:rsid w:val="00054A88"/>
    <w:rsid w:val="00054E98"/>
    <w:rsid w:val="0005523B"/>
    <w:rsid w:val="00055483"/>
    <w:rsid w:val="00055CBC"/>
    <w:rsid w:val="00055D9F"/>
    <w:rsid w:val="00055DC6"/>
    <w:rsid w:val="00055FF5"/>
    <w:rsid w:val="00056541"/>
    <w:rsid w:val="000566F5"/>
    <w:rsid w:val="00056E2F"/>
    <w:rsid w:val="00056EDD"/>
    <w:rsid w:val="00057A1B"/>
    <w:rsid w:val="00057AC0"/>
    <w:rsid w:val="0006035D"/>
    <w:rsid w:val="00060DB1"/>
    <w:rsid w:val="00060EB7"/>
    <w:rsid w:val="000611F7"/>
    <w:rsid w:val="00061D06"/>
    <w:rsid w:val="00061F00"/>
    <w:rsid w:val="000621BC"/>
    <w:rsid w:val="0006270B"/>
    <w:rsid w:val="00062896"/>
    <w:rsid w:val="00062BA2"/>
    <w:rsid w:val="00062CBA"/>
    <w:rsid w:val="0006302C"/>
    <w:rsid w:val="00063458"/>
    <w:rsid w:val="00063C72"/>
    <w:rsid w:val="00064407"/>
    <w:rsid w:val="000645F9"/>
    <w:rsid w:val="000646B5"/>
    <w:rsid w:val="00064919"/>
    <w:rsid w:val="00064A9B"/>
    <w:rsid w:val="000652BF"/>
    <w:rsid w:val="0006533A"/>
    <w:rsid w:val="0006545E"/>
    <w:rsid w:val="00065463"/>
    <w:rsid w:val="0006562D"/>
    <w:rsid w:val="00065640"/>
    <w:rsid w:val="000656E7"/>
    <w:rsid w:val="00065705"/>
    <w:rsid w:val="00066178"/>
    <w:rsid w:val="000663D8"/>
    <w:rsid w:val="00067A24"/>
    <w:rsid w:val="00070439"/>
    <w:rsid w:val="000705D6"/>
    <w:rsid w:val="00070790"/>
    <w:rsid w:val="000710B3"/>
    <w:rsid w:val="00071382"/>
    <w:rsid w:val="0007212B"/>
    <w:rsid w:val="00072391"/>
    <w:rsid w:val="00072448"/>
    <w:rsid w:val="0007251E"/>
    <w:rsid w:val="00072696"/>
    <w:rsid w:val="00072CCA"/>
    <w:rsid w:val="00072E90"/>
    <w:rsid w:val="00073387"/>
    <w:rsid w:val="00073452"/>
    <w:rsid w:val="000736D6"/>
    <w:rsid w:val="0007392D"/>
    <w:rsid w:val="000739B7"/>
    <w:rsid w:val="00073B9B"/>
    <w:rsid w:val="0007400C"/>
    <w:rsid w:val="00074678"/>
    <w:rsid w:val="00074F2F"/>
    <w:rsid w:val="0007502E"/>
    <w:rsid w:val="000752D6"/>
    <w:rsid w:val="000753C0"/>
    <w:rsid w:val="0007574B"/>
    <w:rsid w:val="00075B1B"/>
    <w:rsid w:val="000760FD"/>
    <w:rsid w:val="000762A8"/>
    <w:rsid w:val="000765A2"/>
    <w:rsid w:val="0007662C"/>
    <w:rsid w:val="00076669"/>
    <w:rsid w:val="00076910"/>
    <w:rsid w:val="00076A62"/>
    <w:rsid w:val="000776F9"/>
    <w:rsid w:val="000777C3"/>
    <w:rsid w:val="000778AC"/>
    <w:rsid w:val="00077C6D"/>
    <w:rsid w:val="00077FC3"/>
    <w:rsid w:val="00080477"/>
    <w:rsid w:val="000807A2"/>
    <w:rsid w:val="000808BD"/>
    <w:rsid w:val="00081051"/>
    <w:rsid w:val="000813C2"/>
    <w:rsid w:val="000814A3"/>
    <w:rsid w:val="0008163C"/>
    <w:rsid w:val="00081916"/>
    <w:rsid w:val="00081C35"/>
    <w:rsid w:val="000822AE"/>
    <w:rsid w:val="000823C4"/>
    <w:rsid w:val="00082A2E"/>
    <w:rsid w:val="00083C71"/>
    <w:rsid w:val="00083D4F"/>
    <w:rsid w:val="00084033"/>
    <w:rsid w:val="0008432A"/>
    <w:rsid w:val="00084995"/>
    <w:rsid w:val="00084BBB"/>
    <w:rsid w:val="000856AE"/>
    <w:rsid w:val="000868A1"/>
    <w:rsid w:val="0008719E"/>
    <w:rsid w:val="00087B55"/>
    <w:rsid w:val="00087D1D"/>
    <w:rsid w:val="00090654"/>
    <w:rsid w:val="000906BE"/>
    <w:rsid w:val="0009099B"/>
    <w:rsid w:val="00090F46"/>
    <w:rsid w:val="00091258"/>
    <w:rsid w:val="000920B2"/>
    <w:rsid w:val="00092A75"/>
    <w:rsid w:val="00093215"/>
    <w:rsid w:val="0009377F"/>
    <w:rsid w:val="00094135"/>
    <w:rsid w:val="0009474A"/>
    <w:rsid w:val="00094C03"/>
    <w:rsid w:val="00095143"/>
    <w:rsid w:val="000954C2"/>
    <w:rsid w:val="00095DB1"/>
    <w:rsid w:val="00095E8C"/>
    <w:rsid w:val="0009631F"/>
    <w:rsid w:val="00096C88"/>
    <w:rsid w:val="00097088"/>
    <w:rsid w:val="00097479"/>
    <w:rsid w:val="00097632"/>
    <w:rsid w:val="00097766"/>
    <w:rsid w:val="000A0069"/>
    <w:rsid w:val="000A02DB"/>
    <w:rsid w:val="000A0388"/>
    <w:rsid w:val="000A0601"/>
    <w:rsid w:val="000A062F"/>
    <w:rsid w:val="000A076D"/>
    <w:rsid w:val="000A079E"/>
    <w:rsid w:val="000A104F"/>
    <w:rsid w:val="000A1263"/>
    <w:rsid w:val="000A1837"/>
    <w:rsid w:val="000A1BB7"/>
    <w:rsid w:val="000A1D98"/>
    <w:rsid w:val="000A1E55"/>
    <w:rsid w:val="000A1FC1"/>
    <w:rsid w:val="000A2723"/>
    <w:rsid w:val="000A2AB7"/>
    <w:rsid w:val="000A2C28"/>
    <w:rsid w:val="000A3379"/>
    <w:rsid w:val="000A3F4C"/>
    <w:rsid w:val="000A4983"/>
    <w:rsid w:val="000A4AE6"/>
    <w:rsid w:val="000A4DE6"/>
    <w:rsid w:val="000A4F25"/>
    <w:rsid w:val="000A61BD"/>
    <w:rsid w:val="000A627D"/>
    <w:rsid w:val="000A655D"/>
    <w:rsid w:val="000A6B16"/>
    <w:rsid w:val="000A6E22"/>
    <w:rsid w:val="000A6F22"/>
    <w:rsid w:val="000A7436"/>
    <w:rsid w:val="000A75FC"/>
    <w:rsid w:val="000A765F"/>
    <w:rsid w:val="000A777D"/>
    <w:rsid w:val="000A78EA"/>
    <w:rsid w:val="000A7A7E"/>
    <w:rsid w:val="000A7EC7"/>
    <w:rsid w:val="000A7FD6"/>
    <w:rsid w:val="000B005D"/>
    <w:rsid w:val="000B00D1"/>
    <w:rsid w:val="000B012B"/>
    <w:rsid w:val="000B02E3"/>
    <w:rsid w:val="000B034E"/>
    <w:rsid w:val="000B0A8C"/>
    <w:rsid w:val="000B0CD0"/>
    <w:rsid w:val="000B1478"/>
    <w:rsid w:val="000B1E2B"/>
    <w:rsid w:val="000B23F0"/>
    <w:rsid w:val="000B3C93"/>
    <w:rsid w:val="000B400C"/>
    <w:rsid w:val="000B42CD"/>
    <w:rsid w:val="000B43D4"/>
    <w:rsid w:val="000B45BF"/>
    <w:rsid w:val="000B59ED"/>
    <w:rsid w:val="000B5D34"/>
    <w:rsid w:val="000B5DD8"/>
    <w:rsid w:val="000B6385"/>
    <w:rsid w:val="000B6478"/>
    <w:rsid w:val="000B655B"/>
    <w:rsid w:val="000B6723"/>
    <w:rsid w:val="000B7063"/>
    <w:rsid w:val="000B71F4"/>
    <w:rsid w:val="000B78E8"/>
    <w:rsid w:val="000B7C1F"/>
    <w:rsid w:val="000C04A4"/>
    <w:rsid w:val="000C074A"/>
    <w:rsid w:val="000C0B79"/>
    <w:rsid w:val="000C0BB2"/>
    <w:rsid w:val="000C0C20"/>
    <w:rsid w:val="000C1162"/>
    <w:rsid w:val="000C1E30"/>
    <w:rsid w:val="000C2080"/>
    <w:rsid w:val="000C25CE"/>
    <w:rsid w:val="000C2FC3"/>
    <w:rsid w:val="000C36A2"/>
    <w:rsid w:val="000C39FC"/>
    <w:rsid w:val="000C3CC8"/>
    <w:rsid w:val="000C424C"/>
    <w:rsid w:val="000C4BF7"/>
    <w:rsid w:val="000C4FE8"/>
    <w:rsid w:val="000C6233"/>
    <w:rsid w:val="000C6AE7"/>
    <w:rsid w:val="000C7C6B"/>
    <w:rsid w:val="000D02E6"/>
    <w:rsid w:val="000D077E"/>
    <w:rsid w:val="000D09EE"/>
    <w:rsid w:val="000D0BF7"/>
    <w:rsid w:val="000D105F"/>
    <w:rsid w:val="000D161D"/>
    <w:rsid w:val="000D1988"/>
    <w:rsid w:val="000D198F"/>
    <w:rsid w:val="000D1BCF"/>
    <w:rsid w:val="000D1FEC"/>
    <w:rsid w:val="000D283F"/>
    <w:rsid w:val="000D3172"/>
    <w:rsid w:val="000D3507"/>
    <w:rsid w:val="000D3E47"/>
    <w:rsid w:val="000D4A29"/>
    <w:rsid w:val="000D51D2"/>
    <w:rsid w:val="000D55CA"/>
    <w:rsid w:val="000D571D"/>
    <w:rsid w:val="000D576A"/>
    <w:rsid w:val="000D5AB6"/>
    <w:rsid w:val="000D5DDC"/>
    <w:rsid w:val="000D6335"/>
    <w:rsid w:val="000D6382"/>
    <w:rsid w:val="000D6628"/>
    <w:rsid w:val="000D6692"/>
    <w:rsid w:val="000D6904"/>
    <w:rsid w:val="000D6E43"/>
    <w:rsid w:val="000D6F85"/>
    <w:rsid w:val="000D748B"/>
    <w:rsid w:val="000D799A"/>
    <w:rsid w:val="000D79BC"/>
    <w:rsid w:val="000D7E09"/>
    <w:rsid w:val="000D7F61"/>
    <w:rsid w:val="000E01EF"/>
    <w:rsid w:val="000E0319"/>
    <w:rsid w:val="000E0371"/>
    <w:rsid w:val="000E08F3"/>
    <w:rsid w:val="000E0ABD"/>
    <w:rsid w:val="000E1097"/>
    <w:rsid w:val="000E1258"/>
    <w:rsid w:val="000E1C4B"/>
    <w:rsid w:val="000E2033"/>
    <w:rsid w:val="000E2191"/>
    <w:rsid w:val="000E2D09"/>
    <w:rsid w:val="000E2D2D"/>
    <w:rsid w:val="000E4764"/>
    <w:rsid w:val="000E47FF"/>
    <w:rsid w:val="000E4A63"/>
    <w:rsid w:val="000E4E31"/>
    <w:rsid w:val="000E5025"/>
    <w:rsid w:val="000E5FB8"/>
    <w:rsid w:val="000E6175"/>
    <w:rsid w:val="000E6334"/>
    <w:rsid w:val="000E67A4"/>
    <w:rsid w:val="000E67BA"/>
    <w:rsid w:val="000E68F6"/>
    <w:rsid w:val="000E6D9B"/>
    <w:rsid w:val="000E74FC"/>
    <w:rsid w:val="000E77F5"/>
    <w:rsid w:val="000E7CC2"/>
    <w:rsid w:val="000F046C"/>
    <w:rsid w:val="000F0C21"/>
    <w:rsid w:val="000F0D42"/>
    <w:rsid w:val="000F12A7"/>
    <w:rsid w:val="000F1B8E"/>
    <w:rsid w:val="000F1DD6"/>
    <w:rsid w:val="000F1E1B"/>
    <w:rsid w:val="000F2296"/>
    <w:rsid w:val="000F2ACA"/>
    <w:rsid w:val="000F2D4B"/>
    <w:rsid w:val="000F2DB0"/>
    <w:rsid w:val="000F35BC"/>
    <w:rsid w:val="000F4302"/>
    <w:rsid w:val="000F4FCC"/>
    <w:rsid w:val="000F4FD6"/>
    <w:rsid w:val="000F5A1D"/>
    <w:rsid w:val="000F5AE8"/>
    <w:rsid w:val="000F5DB5"/>
    <w:rsid w:val="000F61FC"/>
    <w:rsid w:val="000F6265"/>
    <w:rsid w:val="000F6480"/>
    <w:rsid w:val="000F6570"/>
    <w:rsid w:val="000F65DC"/>
    <w:rsid w:val="000F7690"/>
    <w:rsid w:val="000F76B8"/>
    <w:rsid w:val="00100379"/>
    <w:rsid w:val="00100668"/>
    <w:rsid w:val="00100715"/>
    <w:rsid w:val="00100A01"/>
    <w:rsid w:val="00101286"/>
    <w:rsid w:val="001015DC"/>
    <w:rsid w:val="00102076"/>
    <w:rsid w:val="00102133"/>
    <w:rsid w:val="001024EA"/>
    <w:rsid w:val="001026C1"/>
    <w:rsid w:val="00102BE1"/>
    <w:rsid w:val="00102E05"/>
    <w:rsid w:val="00102E81"/>
    <w:rsid w:val="00103A32"/>
    <w:rsid w:val="001040A0"/>
    <w:rsid w:val="001043C0"/>
    <w:rsid w:val="00104E2A"/>
    <w:rsid w:val="00104F2F"/>
    <w:rsid w:val="00105220"/>
    <w:rsid w:val="0010568C"/>
    <w:rsid w:val="00105DD4"/>
    <w:rsid w:val="001060E9"/>
    <w:rsid w:val="00106233"/>
    <w:rsid w:val="00106742"/>
    <w:rsid w:val="0010683B"/>
    <w:rsid w:val="00106E12"/>
    <w:rsid w:val="00106F3C"/>
    <w:rsid w:val="00107301"/>
    <w:rsid w:val="001073E7"/>
    <w:rsid w:val="0010790E"/>
    <w:rsid w:val="0010792C"/>
    <w:rsid w:val="0011076F"/>
    <w:rsid w:val="00110B84"/>
    <w:rsid w:val="00110BE2"/>
    <w:rsid w:val="001111E2"/>
    <w:rsid w:val="00111278"/>
    <w:rsid w:val="001112F6"/>
    <w:rsid w:val="001113A7"/>
    <w:rsid w:val="00111630"/>
    <w:rsid w:val="00111794"/>
    <w:rsid w:val="0011180B"/>
    <w:rsid w:val="00111A83"/>
    <w:rsid w:val="0011230D"/>
    <w:rsid w:val="001129A3"/>
    <w:rsid w:val="00113081"/>
    <w:rsid w:val="00114153"/>
    <w:rsid w:val="001154E7"/>
    <w:rsid w:val="00116331"/>
    <w:rsid w:val="00116838"/>
    <w:rsid w:val="0011742D"/>
    <w:rsid w:val="001179BB"/>
    <w:rsid w:val="00117A3E"/>
    <w:rsid w:val="00117B00"/>
    <w:rsid w:val="00117B8E"/>
    <w:rsid w:val="00117CC3"/>
    <w:rsid w:val="00117F95"/>
    <w:rsid w:val="001205F9"/>
    <w:rsid w:val="00120B84"/>
    <w:rsid w:val="00120F65"/>
    <w:rsid w:val="0012151C"/>
    <w:rsid w:val="0012156D"/>
    <w:rsid w:val="00121CF3"/>
    <w:rsid w:val="0012294E"/>
    <w:rsid w:val="00122C7F"/>
    <w:rsid w:val="0012323B"/>
    <w:rsid w:val="001238B5"/>
    <w:rsid w:val="00123B12"/>
    <w:rsid w:val="00123E83"/>
    <w:rsid w:val="00123FDB"/>
    <w:rsid w:val="00125322"/>
    <w:rsid w:val="0012560E"/>
    <w:rsid w:val="001256F1"/>
    <w:rsid w:val="00125875"/>
    <w:rsid w:val="00126041"/>
    <w:rsid w:val="0012613D"/>
    <w:rsid w:val="0012631A"/>
    <w:rsid w:val="00127002"/>
    <w:rsid w:val="00127525"/>
    <w:rsid w:val="00127B2B"/>
    <w:rsid w:val="00127B82"/>
    <w:rsid w:val="0013034E"/>
    <w:rsid w:val="0013056B"/>
    <w:rsid w:val="00130D16"/>
    <w:rsid w:val="0013123F"/>
    <w:rsid w:val="00131C69"/>
    <w:rsid w:val="00131E2F"/>
    <w:rsid w:val="001322E7"/>
    <w:rsid w:val="001326A6"/>
    <w:rsid w:val="00132C05"/>
    <w:rsid w:val="00132C0A"/>
    <w:rsid w:val="00133411"/>
    <w:rsid w:val="0013351F"/>
    <w:rsid w:val="0013381C"/>
    <w:rsid w:val="0013461E"/>
    <w:rsid w:val="00134A2C"/>
    <w:rsid w:val="00135300"/>
    <w:rsid w:val="0013541F"/>
    <w:rsid w:val="0013625C"/>
    <w:rsid w:val="001367E8"/>
    <w:rsid w:val="00136BD9"/>
    <w:rsid w:val="00136BEE"/>
    <w:rsid w:val="00136DA0"/>
    <w:rsid w:val="001372AD"/>
    <w:rsid w:val="00137300"/>
    <w:rsid w:val="0013754D"/>
    <w:rsid w:val="00137BB6"/>
    <w:rsid w:val="00137BF0"/>
    <w:rsid w:val="00137BF1"/>
    <w:rsid w:val="00137F00"/>
    <w:rsid w:val="001409B0"/>
    <w:rsid w:val="00140A0C"/>
    <w:rsid w:val="00140E1D"/>
    <w:rsid w:val="00140F6F"/>
    <w:rsid w:val="001417B7"/>
    <w:rsid w:val="00141D57"/>
    <w:rsid w:val="00141EAA"/>
    <w:rsid w:val="00142264"/>
    <w:rsid w:val="00142369"/>
    <w:rsid w:val="001425E3"/>
    <w:rsid w:val="0014292D"/>
    <w:rsid w:val="00143395"/>
    <w:rsid w:val="001434EE"/>
    <w:rsid w:val="00143913"/>
    <w:rsid w:val="00143AEF"/>
    <w:rsid w:val="00143F99"/>
    <w:rsid w:val="001441BA"/>
    <w:rsid w:val="001445FD"/>
    <w:rsid w:val="00144851"/>
    <w:rsid w:val="0014486A"/>
    <w:rsid w:val="001448E1"/>
    <w:rsid w:val="00144C69"/>
    <w:rsid w:val="00145AB9"/>
    <w:rsid w:val="001463F1"/>
    <w:rsid w:val="00146560"/>
    <w:rsid w:val="00146869"/>
    <w:rsid w:val="001468EB"/>
    <w:rsid w:val="00146A30"/>
    <w:rsid w:val="00146BBA"/>
    <w:rsid w:val="00146E76"/>
    <w:rsid w:val="0014759E"/>
    <w:rsid w:val="001476D7"/>
    <w:rsid w:val="0014775B"/>
    <w:rsid w:val="00150495"/>
    <w:rsid w:val="001504CD"/>
    <w:rsid w:val="00150FE5"/>
    <w:rsid w:val="00151166"/>
    <w:rsid w:val="001514B7"/>
    <w:rsid w:val="00151951"/>
    <w:rsid w:val="00152078"/>
    <w:rsid w:val="001521CC"/>
    <w:rsid w:val="00152742"/>
    <w:rsid w:val="001528A6"/>
    <w:rsid w:val="00152C07"/>
    <w:rsid w:val="0015365F"/>
    <w:rsid w:val="00153778"/>
    <w:rsid w:val="00153D7E"/>
    <w:rsid w:val="001546DB"/>
    <w:rsid w:val="00154998"/>
    <w:rsid w:val="001554E4"/>
    <w:rsid w:val="00155670"/>
    <w:rsid w:val="001563A4"/>
    <w:rsid w:val="001564A8"/>
    <w:rsid w:val="00156AC3"/>
    <w:rsid w:val="00156D26"/>
    <w:rsid w:val="00157429"/>
    <w:rsid w:val="0015756F"/>
    <w:rsid w:val="001575A1"/>
    <w:rsid w:val="0015781A"/>
    <w:rsid w:val="001579DE"/>
    <w:rsid w:val="00157B4C"/>
    <w:rsid w:val="00157C20"/>
    <w:rsid w:val="001606A3"/>
    <w:rsid w:val="0016077B"/>
    <w:rsid w:val="00161969"/>
    <w:rsid w:val="00161F39"/>
    <w:rsid w:val="00162CF6"/>
    <w:rsid w:val="00163099"/>
    <w:rsid w:val="00163700"/>
    <w:rsid w:val="001643DF"/>
    <w:rsid w:val="001652D9"/>
    <w:rsid w:val="0016588D"/>
    <w:rsid w:val="00165C5E"/>
    <w:rsid w:val="001665F3"/>
    <w:rsid w:val="00167304"/>
    <w:rsid w:val="00167A7A"/>
    <w:rsid w:val="00167CDD"/>
    <w:rsid w:val="00170E38"/>
    <w:rsid w:val="00170E59"/>
    <w:rsid w:val="00171035"/>
    <w:rsid w:val="0017110D"/>
    <w:rsid w:val="0017113C"/>
    <w:rsid w:val="00171476"/>
    <w:rsid w:val="001717F0"/>
    <w:rsid w:val="00171DC0"/>
    <w:rsid w:val="001721FC"/>
    <w:rsid w:val="00172229"/>
    <w:rsid w:val="00172CF2"/>
    <w:rsid w:val="00173578"/>
    <w:rsid w:val="001736C2"/>
    <w:rsid w:val="00173BB7"/>
    <w:rsid w:val="00173DE8"/>
    <w:rsid w:val="001740C6"/>
    <w:rsid w:val="00174716"/>
    <w:rsid w:val="00174AE5"/>
    <w:rsid w:val="00174F5B"/>
    <w:rsid w:val="00174FC5"/>
    <w:rsid w:val="00175156"/>
    <w:rsid w:val="001752AB"/>
    <w:rsid w:val="00175DE3"/>
    <w:rsid w:val="00176A5A"/>
    <w:rsid w:val="00176C8C"/>
    <w:rsid w:val="00177058"/>
    <w:rsid w:val="001777BF"/>
    <w:rsid w:val="00177A20"/>
    <w:rsid w:val="00177C96"/>
    <w:rsid w:val="0018091D"/>
    <w:rsid w:val="00180B53"/>
    <w:rsid w:val="00180C5C"/>
    <w:rsid w:val="00180D4E"/>
    <w:rsid w:val="00181CFB"/>
    <w:rsid w:val="00182326"/>
    <w:rsid w:val="00182771"/>
    <w:rsid w:val="00182A9D"/>
    <w:rsid w:val="00182C84"/>
    <w:rsid w:val="00182E8B"/>
    <w:rsid w:val="0018369E"/>
    <w:rsid w:val="00183851"/>
    <w:rsid w:val="00184549"/>
    <w:rsid w:val="001846FA"/>
    <w:rsid w:val="00184726"/>
    <w:rsid w:val="00185ABA"/>
    <w:rsid w:val="00185B2B"/>
    <w:rsid w:val="00185F8A"/>
    <w:rsid w:val="00186D32"/>
    <w:rsid w:val="001872DC"/>
    <w:rsid w:val="00187404"/>
    <w:rsid w:val="00187759"/>
    <w:rsid w:val="00187B33"/>
    <w:rsid w:val="00187BB2"/>
    <w:rsid w:val="00187F0F"/>
    <w:rsid w:val="001909A0"/>
    <w:rsid w:val="00191103"/>
    <w:rsid w:val="00192134"/>
    <w:rsid w:val="00192CFF"/>
    <w:rsid w:val="00193548"/>
    <w:rsid w:val="00193E0E"/>
    <w:rsid w:val="00193EED"/>
    <w:rsid w:val="0019439D"/>
    <w:rsid w:val="0019454D"/>
    <w:rsid w:val="00194C32"/>
    <w:rsid w:val="00194DA8"/>
    <w:rsid w:val="001952A6"/>
    <w:rsid w:val="00195B85"/>
    <w:rsid w:val="00195D43"/>
    <w:rsid w:val="00195E67"/>
    <w:rsid w:val="00196001"/>
    <w:rsid w:val="0019600D"/>
    <w:rsid w:val="00196065"/>
    <w:rsid w:val="001965DD"/>
    <w:rsid w:val="0019678A"/>
    <w:rsid w:val="00197C93"/>
    <w:rsid w:val="00197E59"/>
    <w:rsid w:val="001A0819"/>
    <w:rsid w:val="001A0CEB"/>
    <w:rsid w:val="001A1717"/>
    <w:rsid w:val="001A18D8"/>
    <w:rsid w:val="001A2110"/>
    <w:rsid w:val="001A2465"/>
    <w:rsid w:val="001A2C12"/>
    <w:rsid w:val="001A3222"/>
    <w:rsid w:val="001A39CF"/>
    <w:rsid w:val="001A3BAA"/>
    <w:rsid w:val="001A3D8D"/>
    <w:rsid w:val="001A4340"/>
    <w:rsid w:val="001A4583"/>
    <w:rsid w:val="001A55B5"/>
    <w:rsid w:val="001A581D"/>
    <w:rsid w:val="001A58AB"/>
    <w:rsid w:val="001A6015"/>
    <w:rsid w:val="001A623D"/>
    <w:rsid w:val="001A62A4"/>
    <w:rsid w:val="001A6A08"/>
    <w:rsid w:val="001A6BC6"/>
    <w:rsid w:val="001A6C1F"/>
    <w:rsid w:val="001A6F6F"/>
    <w:rsid w:val="001A74E0"/>
    <w:rsid w:val="001B0125"/>
    <w:rsid w:val="001B0CFC"/>
    <w:rsid w:val="001B0D08"/>
    <w:rsid w:val="001B10C8"/>
    <w:rsid w:val="001B14CA"/>
    <w:rsid w:val="001B25AC"/>
    <w:rsid w:val="001B37F2"/>
    <w:rsid w:val="001B38E0"/>
    <w:rsid w:val="001B3BA4"/>
    <w:rsid w:val="001B486A"/>
    <w:rsid w:val="001B4909"/>
    <w:rsid w:val="001B49E5"/>
    <w:rsid w:val="001B4C04"/>
    <w:rsid w:val="001B4E0E"/>
    <w:rsid w:val="001B4E2B"/>
    <w:rsid w:val="001B518F"/>
    <w:rsid w:val="001B5278"/>
    <w:rsid w:val="001B5469"/>
    <w:rsid w:val="001B5D9E"/>
    <w:rsid w:val="001B642C"/>
    <w:rsid w:val="001B6D88"/>
    <w:rsid w:val="001B6E3E"/>
    <w:rsid w:val="001B6EA3"/>
    <w:rsid w:val="001B72A2"/>
    <w:rsid w:val="001B782A"/>
    <w:rsid w:val="001B7B78"/>
    <w:rsid w:val="001C0B6D"/>
    <w:rsid w:val="001C0CAC"/>
    <w:rsid w:val="001C0FAC"/>
    <w:rsid w:val="001C128D"/>
    <w:rsid w:val="001C216F"/>
    <w:rsid w:val="001C24AB"/>
    <w:rsid w:val="001C2B2C"/>
    <w:rsid w:val="001C2CA8"/>
    <w:rsid w:val="001C2CC6"/>
    <w:rsid w:val="001C3D25"/>
    <w:rsid w:val="001C413D"/>
    <w:rsid w:val="001C441C"/>
    <w:rsid w:val="001C49A7"/>
    <w:rsid w:val="001C49D3"/>
    <w:rsid w:val="001C4D5E"/>
    <w:rsid w:val="001C55EC"/>
    <w:rsid w:val="001C57F7"/>
    <w:rsid w:val="001C5A01"/>
    <w:rsid w:val="001C5BC7"/>
    <w:rsid w:val="001C5E30"/>
    <w:rsid w:val="001C6509"/>
    <w:rsid w:val="001C6A17"/>
    <w:rsid w:val="001C6BEE"/>
    <w:rsid w:val="001C7160"/>
    <w:rsid w:val="001C73CC"/>
    <w:rsid w:val="001C7B27"/>
    <w:rsid w:val="001C7C6B"/>
    <w:rsid w:val="001C7E6E"/>
    <w:rsid w:val="001D0C17"/>
    <w:rsid w:val="001D0DBE"/>
    <w:rsid w:val="001D1508"/>
    <w:rsid w:val="001D1539"/>
    <w:rsid w:val="001D1811"/>
    <w:rsid w:val="001D1E2A"/>
    <w:rsid w:val="001D21FF"/>
    <w:rsid w:val="001D234D"/>
    <w:rsid w:val="001D27BC"/>
    <w:rsid w:val="001D294D"/>
    <w:rsid w:val="001D3822"/>
    <w:rsid w:val="001D42EF"/>
    <w:rsid w:val="001D469E"/>
    <w:rsid w:val="001D4BF8"/>
    <w:rsid w:val="001D4DD3"/>
    <w:rsid w:val="001D4E58"/>
    <w:rsid w:val="001D4E77"/>
    <w:rsid w:val="001D4E81"/>
    <w:rsid w:val="001D5917"/>
    <w:rsid w:val="001D6040"/>
    <w:rsid w:val="001D65B1"/>
    <w:rsid w:val="001D66E8"/>
    <w:rsid w:val="001D6846"/>
    <w:rsid w:val="001D68DD"/>
    <w:rsid w:val="001D6941"/>
    <w:rsid w:val="001D6AAF"/>
    <w:rsid w:val="001D72A5"/>
    <w:rsid w:val="001D7B76"/>
    <w:rsid w:val="001E083D"/>
    <w:rsid w:val="001E0C8C"/>
    <w:rsid w:val="001E0E70"/>
    <w:rsid w:val="001E1577"/>
    <w:rsid w:val="001E15B1"/>
    <w:rsid w:val="001E15CE"/>
    <w:rsid w:val="001E1DD7"/>
    <w:rsid w:val="001E1F76"/>
    <w:rsid w:val="001E1FFC"/>
    <w:rsid w:val="001E23E4"/>
    <w:rsid w:val="001E246E"/>
    <w:rsid w:val="001E2814"/>
    <w:rsid w:val="001E2820"/>
    <w:rsid w:val="001E2A6A"/>
    <w:rsid w:val="001E2B42"/>
    <w:rsid w:val="001E2CD9"/>
    <w:rsid w:val="001E3099"/>
    <w:rsid w:val="001E388D"/>
    <w:rsid w:val="001E38D5"/>
    <w:rsid w:val="001E4552"/>
    <w:rsid w:val="001E4B51"/>
    <w:rsid w:val="001E524B"/>
    <w:rsid w:val="001E54CA"/>
    <w:rsid w:val="001E57FF"/>
    <w:rsid w:val="001E626B"/>
    <w:rsid w:val="001E6327"/>
    <w:rsid w:val="001E6DE2"/>
    <w:rsid w:val="001E72DE"/>
    <w:rsid w:val="001E7318"/>
    <w:rsid w:val="001E76A6"/>
    <w:rsid w:val="001E7A14"/>
    <w:rsid w:val="001F005F"/>
    <w:rsid w:val="001F00DF"/>
    <w:rsid w:val="001F105E"/>
    <w:rsid w:val="001F10ED"/>
    <w:rsid w:val="001F1157"/>
    <w:rsid w:val="001F1194"/>
    <w:rsid w:val="001F12A0"/>
    <w:rsid w:val="001F1336"/>
    <w:rsid w:val="001F1514"/>
    <w:rsid w:val="001F156F"/>
    <w:rsid w:val="001F195B"/>
    <w:rsid w:val="001F2061"/>
    <w:rsid w:val="001F2382"/>
    <w:rsid w:val="001F2D4D"/>
    <w:rsid w:val="001F3163"/>
    <w:rsid w:val="001F3371"/>
    <w:rsid w:val="001F39E8"/>
    <w:rsid w:val="001F40A5"/>
    <w:rsid w:val="001F47B5"/>
    <w:rsid w:val="001F4904"/>
    <w:rsid w:val="001F4AF7"/>
    <w:rsid w:val="001F5C69"/>
    <w:rsid w:val="001F5E2F"/>
    <w:rsid w:val="001F5FDB"/>
    <w:rsid w:val="001F6218"/>
    <w:rsid w:val="001F691A"/>
    <w:rsid w:val="001F6EA2"/>
    <w:rsid w:val="001F6F42"/>
    <w:rsid w:val="001F6FE2"/>
    <w:rsid w:val="001F738B"/>
    <w:rsid w:val="001F7820"/>
    <w:rsid w:val="001F7913"/>
    <w:rsid w:val="001F7D65"/>
    <w:rsid w:val="0020005E"/>
    <w:rsid w:val="002002DA"/>
    <w:rsid w:val="0020066A"/>
    <w:rsid w:val="00200B1B"/>
    <w:rsid w:val="00200C77"/>
    <w:rsid w:val="00200F2B"/>
    <w:rsid w:val="00201107"/>
    <w:rsid w:val="00201449"/>
    <w:rsid w:val="002015E4"/>
    <w:rsid w:val="0020162A"/>
    <w:rsid w:val="00201C6F"/>
    <w:rsid w:val="00202468"/>
    <w:rsid w:val="00202F8E"/>
    <w:rsid w:val="00203567"/>
    <w:rsid w:val="00203C40"/>
    <w:rsid w:val="00203D01"/>
    <w:rsid w:val="00204064"/>
    <w:rsid w:val="002045DF"/>
    <w:rsid w:val="00204D3D"/>
    <w:rsid w:val="0020531B"/>
    <w:rsid w:val="00205CE4"/>
    <w:rsid w:val="0020619E"/>
    <w:rsid w:val="002061BD"/>
    <w:rsid w:val="00206554"/>
    <w:rsid w:val="002066EA"/>
    <w:rsid w:val="00206C47"/>
    <w:rsid w:val="002073EC"/>
    <w:rsid w:val="00210668"/>
    <w:rsid w:val="00211132"/>
    <w:rsid w:val="00211345"/>
    <w:rsid w:val="0021143E"/>
    <w:rsid w:val="002121E5"/>
    <w:rsid w:val="0021325E"/>
    <w:rsid w:val="002132BC"/>
    <w:rsid w:val="0021341B"/>
    <w:rsid w:val="00213E93"/>
    <w:rsid w:val="00214044"/>
    <w:rsid w:val="00214449"/>
    <w:rsid w:val="002150F8"/>
    <w:rsid w:val="002156BA"/>
    <w:rsid w:val="0021668E"/>
    <w:rsid w:val="00216853"/>
    <w:rsid w:val="00216D08"/>
    <w:rsid w:val="00216FF9"/>
    <w:rsid w:val="0021756E"/>
    <w:rsid w:val="00217EC0"/>
    <w:rsid w:val="002205FC"/>
    <w:rsid w:val="002209CA"/>
    <w:rsid w:val="0022134C"/>
    <w:rsid w:val="00221625"/>
    <w:rsid w:val="002217C2"/>
    <w:rsid w:val="0022183D"/>
    <w:rsid w:val="00221EC1"/>
    <w:rsid w:val="00222AE7"/>
    <w:rsid w:val="00222ECD"/>
    <w:rsid w:val="00223317"/>
    <w:rsid w:val="00223656"/>
    <w:rsid w:val="00223C06"/>
    <w:rsid w:val="002240DB"/>
    <w:rsid w:val="00224914"/>
    <w:rsid w:val="002249BC"/>
    <w:rsid w:val="002249E5"/>
    <w:rsid w:val="00224B82"/>
    <w:rsid w:val="00224DB8"/>
    <w:rsid w:val="0022521F"/>
    <w:rsid w:val="002252FB"/>
    <w:rsid w:val="002258CA"/>
    <w:rsid w:val="00225B84"/>
    <w:rsid w:val="00225BCA"/>
    <w:rsid w:val="00225F78"/>
    <w:rsid w:val="002278F1"/>
    <w:rsid w:val="00227B41"/>
    <w:rsid w:val="00227C5C"/>
    <w:rsid w:val="00227E5C"/>
    <w:rsid w:val="00227EFF"/>
    <w:rsid w:val="00230317"/>
    <w:rsid w:val="002303FA"/>
    <w:rsid w:val="002308A0"/>
    <w:rsid w:val="00230C4D"/>
    <w:rsid w:val="00230C90"/>
    <w:rsid w:val="002316B6"/>
    <w:rsid w:val="00231756"/>
    <w:rsid w:val="0023237F"/>
    <w:rsid w:val="00232A8C"/>
    <w:rsid w:val="00233E61"/>
    <w:rsid w:val="00234720"/>
    <w:rsid w:val="00234CD6"/>
    <w:rsid w:val="00234ED3"/>
    <w:rsid w:val="002351DA"/>
    <w:rsid w:val="002353E4"/>
    <w:rsid w:val="00235725"/>
    <w:rsid w:val="002357E8"/>
    <w:rsid w:val="002359A6"/>
    <w:rsid w:val="00235A40"/>
    <w:rsid w:val="0023652F"/>
    <w:rsid w:val="00236C1E"/>
    <w:rsid w:val="00236F69"/>
    <w:rsid w:val="00237755"/>
    <w:rsid w:val="0023782F"/>
    <w:rsid w:val="00237975"/>
    <w:rsid w:val="00237DAF"/>
    <w:rsid w:val="00240029"/>
    <w:rsid w:val="002403E2"/>
    <w:rsid w:val="00240443"/>
    <w:rsid w:val="00240EA8"/>
    <w:rsid w:val="00241213"/>
    <w:rsid w:val="0024179F"/>
    <w:rsid w:val="002420BC"/>
    <w:rsid w:val="002421AF"/>
    <w:rsid w:val="00242BE7"/>
    <w:rsid w:val="00242F22"/>
    <w:rsid w:val="00243A49"/>
    <w:rsid w:val="00243D00"/>
    <w:rsid w:val="002443A9"/>
    <w:rsid w:val="0024472F"/>
    <w:rsid w:val="00244DCE"/>
    <w:rsid w:val="00244E85"/>
    <w:rsid w:val="00244F0C"/>
    <w:rsid w:val="00245CB8"/>
    <w:rsid w:val="002465E8"/>
    <w:rsid w:val="0024670B"/>
    <w:rsid w:val="00246AC6"/>
    <w:rsid w:val="00246B39"/>
    <w:rsid w:val="00246BE3"/>
    <w:rsid w:val="00246CFE"/>
    <w:rsid w:val="002471B4"/>
    <w:rsid w:val="0024735F"/>
    <w:rsid w:val="00247D2A"/>
    <w:rsid w:val="00247DCF"/>
    <w:rsid w:val="002505DE"/>
    <w:rsid w:val="00250981"/>
    <w:rsid w:val="00250A97"/>
    <w:rsid w:val="0025101D"/>
    <w:rsid w:val="002513F7"/>
    <w:rsid w:val="00251458"/>
    <w:rsid w:val="002515DB"/>
    <w:rsid w:val="0025240C"/>
    <w:rsid w:val="0025263B"/>
    <w:rsid w:val="00252BCF"/>
    <w:rsid w:val="00252C6B"/>
    <w:rsid w:val="00252C82"/>
    <w:rsid w:val="002532A6"/>
    <w:rsid w:val="00253AB2"/>
    <w:rsid w:val="00253C12"/>
    <w:rsid w:val="002546C2"/>
    <w:rsid w:val="0025477A"/>
    <w:rsid w:val="00254784"/>
    <w:rsid w:val="00255918"/>
    <w:rsid w:val="00256A5D"/>
    <w:rsid w:val="00256CA6"/>
    <w:rsid w:val="00256D56"/>
    <w:rsid w:val="00260523"/>
    <w:rsid w:val="00260F99"/>
    <w:rsid w:val="0026110C"/>
    <w:rsid w:val="0026135C"/>
    <w:rsid w:val="00261454"/>
    <w:rsid w:val="002614B2"/>
    <w:rsid w:val="002616E0"/>
    <w:rsid w:val="00261B00"/>
    <w:rsid w:val="002621B5"/>
    <w:rsid w:val="00262E18"/>
    <w:rsid w:val="002632AE"/>
    <w:rsid w:val="00263343"/>
    <w:rsid w:val="00264DE8"/>
    <w:rsid w:val="002657B7"/>
    <w:rsid w:val="002659B1"/>
    <w:rsid w:val="0026746C"/>
    <w:rsid w:val="002675C0"/>
    <w:rsid w:val="00267759"/>
    <w:rsid w:val="00267822"/>
    <w:rsid w:val="00267F19"/>
    <w:rsid w:val="0027040F"/>
    <w:rsid w:val="00271548"/>
    <w:rsid w:val="002716C0"/>
    <w:rsid w:val="00271C81"/>
    <w:rsid w:val="00272194"/>
    <w:rsid w:val="0027226B"/>
    <w:rsid w:val="002724FE"/>
    <w:rsid w:val="0027264A"/>
    <w:rsid w:val="00272C8D"/>
    <w:rsid w:val="00272F6D"/>
    <w:rsid w:val="002731A5"/>
    <w:rsid w:val="002735C1"/>
    <w:rsid w:val="002738D0"/>
    <w:rsid w:val="002739BB"/>
    <w:rsid w:val="00273AD8"/>
    <w:rsid w:val="00273CD4"/>
    <w:rsid w:val="00273DFF"/>
    <w:rsid w:val="00273F99"/>
    <w:rsid w:val="002743A5"/>
    <w:rsid w:val="00274502"/>
    <w:rsid w:val="002747D1"/>
    <w:rsid w:val="00274BAF"/>
    <w:rsid w:val="00275958"/>
    <w:rsid w:val="00275E65"/>
    <w:rsid w:val="0027636D"/>
    <w:rsid w:val="002768C9"/>
    <w:rsid w:val="0027758D"/>
    <w:rsid w:val="00277BDE"/>
    <w:rsid w:val="00277CFE"/>
    <w:rsid w:val="00277D7D"/>
    <w:rsid w:val="00277E1B"/>
    <w:rsid w:val="0028013D"/>
    <w:rsid w:val="00280239"/>
    <w:rsid w:val="002810CE"/>
    <w:rsid w:val="00281154"/>
    <w:rsid w:val="0028227C"/>
    <w:rsid w:val="0028231B"/>
    <w:rsid w:val="002826A6"/>
    <w:rsid w:val="00282E8A"/>
    <w:rsid w:val="00282EA9"/>
    <w:rsid w:val="0028398A"/>
    <w:rsid w:val="00283D55"/>
    <w:rsid w:val="00283D96"/>
    <w:rsid w:val="00284226"/>
    <w:rsid w:val="002844F4"/>
    <w:rsid w:val="00285141"/>
    <w:rsid w:val="00285835"/>
    <w:rsid w:val="002867EA"/>
    <w:rsid w:val="00286AA3"/>
    <w:rsid w:val="00286C9E"/>
    <w:rsid w:val="002872CC"/>
    <w:rsid w:val="002873D8"/>
    <w:rsid w:val="00287459"/>
    <w:rsid w:val="002875D9"/>
    <w:rsid w:val="002877D1"/>
    <w:rsid w:val="00287841"/>
    <w:rsid w:val="00287D5E"/>
    <w:rsid w:val="0029058B"/>
    <w:rsid w:val="00290637"/>
    <w:rsid w:val="00291B3D"/>
    <w:rsid w:val="00291BCA"/>
    <w:rsid w:val="002922EE"/>
    <w:rsid w:val="0029268D"/>
    <w:rsid w:val="002926DD"/>
    <w:rsid w:val="00292D87"/>
    <w:rsid w:val="00292F84"/>
    <w:rsid w:val="00293065"/>
    <w:rsid w:val="00293213"/>
    <w:rsid w:val="002933E2"/>
    <w:rsid w:val="0029348C"/>
    <w:rsid w:val="0029398B"/>
    <w:rsid w:val="00294102"/>
    <w:rsid w:val="00294185"/>
    <w:rsid w:val="002945D8"/>
    <w:rsid w:val="00295924"/>
    <w:rsid w:val="00295A10"/>
    <w:rsid w:val="00295B36"/>
    <w:rsid w:val="00295B42"/>
    <w:rsid w:val="00295C15"/>
    <w:rsid w:val="0029611E"/>
    <w:rsid w:val="0029692E"/>
    <w:rsid w:val="002969B2"/>
    <w:rsid w:val="00296A66"/>
    <w:rsid w:val="00296AB8"/>
    <w:rsid w:val="002A008F"/>
    <w:rsid w:val="002A0C54"/>
    <w:rsid w:val="002A0DA4"/>
    <w:rsid w:val="002A1191"/>
    <w:rsid w:val="002A192F"/>
    <w:rsid w:val="002A23A6"/>
    <w:rsid w:val="002A260D"/>
    <w:rsid w:val="002A2BA4"/>
    <w:rsid w:val="002A3263"/>
    <w:rsid w:val="002A383B"/>
    <w:rsid w:val="002A38A2"/>
    <w:rsid w:val="002A3E55"/>
    <w:rsid w:val="002A4383"/>
    <w:rsid w:val="002A4521"/>
    <w:rsid w:val="002A4934"/>
    <w:rsid w:val="002A4CED"/>
    <w:rsid w:val="002A4DF3"/>
    <w:rsid w:val="002A52D4"/>
    <w:rsid w:val="002A550C"/>
    <w:rsid w:val="002A56A0"/>
    <w:rsid w:val="002A5CE0"/>
    <w:rsid w:val="002A5D90"/>
    <w:rsid w:val="002A63BB"/>
    <w:rsid w:val="002A687A"/>
    <w:rsid w:val="002A6D1B"/>
    <w:rsid w:val="002A720D"/>
    <w:rsid w:val="002A77B3"/>
    <w:rsid w:val="002A7AEE"/>
    <w:rsid w:val="002A7FE6"/>
    <w:rsid w:val="002B0CC5"/>
    <w:rsid w:val="002B0E65"/>
    <w:rsid w:val="002B109F"/>
    <w:rsid w:val="002B15FC"/>
    <w:rsid w:val="002B1C32"/>
    <w:rsid w:val="002B20B5"/>
    <w:rsid w:val="002B2389"/>
    <w:rsid w:val="002B2526"/>
    <w:rsid w:val="002B2D0F"/>
    <w:rsid w:val="002B2ECB"/>
    <w:rsid w:val="002B329F"/>
    <w:rsid w:val="002B3693"/>
    <w:rsid w:val="002B3B18"/>
    <w:rsid w:val="002B3E0C"/>
    <w:rsid w:val="002B400E"/>
    <w:rsid w:val="002B44C4"/>
    <w:rsid w:val="002B48E5"/>
    <w:rsid w:val="002B5329"/>
    <w:rsid w:val="002B53FF"/>
    <w:rsid w:val="002B54C0"/>
    <w:rsid w:val="002B5FAA"/>
    <w:rsid w:val="002B6950"/>
    <w:rsid w:val="002B6AB5"/>
    <w:rsid w:val="002B6DB7"/>
    <w:rsid w:val="002B7764"/>
    <w:rsid w:val="002B79CA"/>
    <w:rsid w:val="002C006C"/>
    <w:rsid w:val="002C0593"/>
    <w:rsid w:val="002C05DD"/>
    <w:rsid w:val="002C07A1"/>
    <w:rsid w:val="002C07EF"/>
    <w:rsid w:val="002C0A6E"/>
    <w:rsid w:val="002C0CB3"/>
    <w:rsid w:val="002C1ADF"/>
    <w:rsid w:val="002C1C70"/>
    <w:rsid w:val="002C21F5"/>
    <w:rsid w:val="002C26AE"/>
    <w:rsid w:val="002C2AB3"/>
    <w:rsid w:val="002C318E"/>
    <w:rsid w:val="002C3CB1"/>
    <w:rsid w:val="002C43CE"/>
    <w:rsid w:val="002C47D4"/>
    <w:rsid w:val="002C485B"/>
    <w:rsid w:val="002C4A4E"/>
    <w:rsid w:val="002C4B57"/>
    <w:rsid w:val="002C4DCA"/>
    <w:rsid w:val="002C5D89"/>
    <w:rsid w:val="002C5FD0"/>
    <w:rsid w:val="002C618F"/>
    <w:rsid w:val="002C6799"/>
    <w:rsid w:val="002C6872"/>
    <w:rsid w:val="002C6DFE"/>
    <w:rsid w:val="002C70CC"/>
    <w:rsid w:val="002C7D53"/>
    <w:rsid w:val="002C7FAC"/>
    <w:rsid w:val="002D05E7"/>
    <w:rsid w:val="002D0C61"/>
    <w:rsid w:val="002D2014"/>
    <w:rsid w:val="002D27B2"/>
    <w:rsid w:val="002D339A"/>
    <w:rsid w:val="002D3519"/>
    <w:rsid w:val="002D357C"/>
    <w:rsid w:val="002D39A7"/>
    <w:rsid w:val="002D3EC8"/>
    <w:rsid w:val="002D4035"/>
    <w:rsid w:val="002D492C"/>
    <w:rsid w:val="002D49BE"/>
    <w:rsid w:val="002D530A"/>
    <w:rsid w:val="002D5581"/>
    <w:rsid w:val="002D56D5"/>
    <w:rsid w:val="002D5EE1"/>
    <w:rsid w:val="002D6278"/>
    <w:rsid w:val="002D67FD"/>
    <w:rsid w:val="002D6D40"/>
    <w:rsid w:val="002D7907"/>
    <w:rsid w:val="002E057E"/>
    <w:rsid w:val="002E07C4"/>
    <w:rsid w:val="002E090A"/>
    <w:rsid w:val="002E09CC"/>
    <w:rsid w:val="002E209C"/>
    <w:rsid w:val="002E2554"/>
    <w:rsid w:val="002E25BE"/>
    <w:rsid w:val="002E270C"/>
    <w:rsid w:val="002E286A"/>
    <w:rsid w:val="002E32A7"/>
    <w:rsid w:val="002E3337"/>
    <w:rsid w:val="002E3589"/>
    <w:rsid w:val="002E3DDF"/>
    <w:rsid w:val="002E401C"/>
    <w:rsid w:val="002E4206"/>
    <w:rsid w:val="002E426E"/>
    <w:rsid w:val="002E43FE"/>
    <w:rsid w:val="002E4A52"/>
    <w:rsid w:val="002E4F64"/>
    <w:rsid w:val="002E50EF"/>
    <w:rsid w:val="002E54AC"/>
    <w:rsid w:val="002E59B8"/>
    <w:rsid w:val="002E5B40"/>
    <w:rsid w:val="002E68EC"/>
    <w:rsid w:val="002E69D9"/>
    <w:rsid w:val="002E6DA4"/>
    <w:rsid w:val="002E7048"/>
    <w:rsid w:val="002E7422"/>
    <w:rsid w:val="002E7785"/>
    <w:rsid w:val="002F0256"/>
    <w:rsid w:val="002F0265"/>
    <w:rsid w:val="002F0B37"/>
    <w:rsid w:val="002F13E1"/>
    <w:rsid w:val="002F1A62"/>
    <w:rsid w:val="002F1BD3"/>
    <w:rsid w:val="002F1D5A"/>
    <w:rsid w:val="002F223F"/>
    <w:rsid w:val="002F2300"/>
    <w:rsid w:val="002F248B"/>
    <w:rsid w:val="002F2738"/>
    <w:rsid w:val="002F2790"/>
    <w:rsid w:val="002F2B44"/>
    <w:rsid w:val="002F3B6A"/>
    <w:rsid w:val="002F3B96"/>
    <w:rsid w:val="002F3E04"/>
    <w:rsid w:val="002F3F85"/>
    <w:rsid w:val="002F4376"/>
    <w:rsid w:val="002F4DD2"/>
    <w:rsid w:val="002F4E58"/>
    <w:rsid w:val="002F501E"/>
    <w:rsid w:val="002F52A0"/>
    <w:rsid w:val="002F5673"/>
    <w:rsid w:val="002F6868"/>
    <w:rsid w:val="002F6977"/>
    <w:rsid w:val="002F6EC9"/>
    <w:rsid w:val="002F7393"/>
    <w:rsid w:val="002F789F"/>
    <w:rsid w:val="003000C4"/>
    <w:rsid w:val="00300381"/>
    <w:rsid w:val="003003CF"/>
    <w:rsid w:val="0030093B"/>
    <w:rsid w:val="003011B6"/>
    <w:rsid w:val="00301E7D"/>
    <w:rsid w:val="003021EF"/>
    <w:rsid w:val="0030280F"/>
    <w:rsid w:val="00302A4B"/>
    <w:rsid w:val="00302CD3"/>
    <w:rsid w:val="00303043"/>
    <w:rsid w:val="00303280"/>
    <w:rsid w:val="00303903"/>
    <w:rsid w:val="003043BB"/>
    <w:rsid w:val="00304482"/>
    <w:rsid w:val="0030461C"/>
    <w:rsid w:val="003048FC"/>
    <w:rsid w:val="00304ABD"/>
    <w:rsid w:val="00304F4A"/>
    <w:rsid w:val="00305132"/>
    <w:rsid w:val="003052C2"/>
    <w:rsid w:val="00305752"/>
    <w:rsid w:val="0030587D"/>
    <w:rsid w:val="0030592C"/>
    <w:rsid w:val="00306A18"/>
    <w:rsid w:val="00306A86"/>
    <w:rsid w:val="0030742C"/>
    <w:rsid w:val="00307802"/>
    <w:rsid w:val="003079AB"/>
    <w:rsid w:val="00307AC2"/>
    <w:rsid w:val="00310399"/>
    <w:rsid w:val="00310486"/>
    <w:rsid w:val="003115DE"/>
    <w:rsid w:val="00311EE1"/>
    <w:rsid w:val="00312732"/>
    <w:rsid w:val="00312B49"/>
    <w:rsid w:val="00312C77"/>
    <w:rsid w:val="00312FB5"/>
    <w:rsid w:val="00313278"/>
    <w:rsid w:val="00313343"/>
    <w:rsid w:val="00313D65"/>
    <w:rsid w:val="003149E4"/>
    <w:rsid w:val="00314DDD"/>
    <w:rsid w:val="0031519C"/>
    <w:rsid w:val="003157C3"/>
    <w:rsid w:val="00315D34"/>
    <w:rsid w:val="00315FF6"/>
    <w:rsid w:val="00316474"/>
    <w:rsid w:val="003164CD"/>
    <w:rsid w:val="0031689F"/>
    <w:rsid w:val="00316EE8"/>
    <w:rsid w:val="003174CB"/>
    <w:rsid w:val="00317F3E"/>
    <w:rsid w:val="003201C5"/>
    <w:rsid w:val="003203CE"/>
    <w:rsid w:val="00320A1B"/>
    <w:rsid w:val="00320BCF"/>
    <w:rsid w:val="00320F45"/>
    <w:rsid w:val="00321696"/>
    <w:rsid w:val="0032256F"/>
    <w:rsid w:val="00322BBD"/>
    <w:rsid w:val="00323120"/>
    <w:rsid w:val="00323548"/>
    <w:rsid w:val="0032379D"/>
    <w:rsid w:val="00323CE2"/>
    <w:rsid w:val="00323F62"/>
    <w:rsid w:val="003240EF"/>
    <w:rsid w:val="00324BDA"/>
    <w:rsid w:val="00325548"/>
    <w:rsid w:val="003258FB"/>
    <w:rsid w:val="00327027"/>
    <w:rsid w:val="0032715F"/>
    <w:rsid w:val="003274B1"/>
    <w:rsid w:val="003275E0"/>
    <w:rsid w:val="00327975"/>
    <w:rsid w:val="00327F04"/>
    <w:rsid w:val="003300C4"/>
    <w:rsid w:val="003305E7"/>
    <w:rsid w:val="003309C7"/>
    <w:rsid w:val="00330CC1"/>
    <w:rsid w:val="0033127A"/>
    <w:rsid w:val="003317E3"/>
    <w:rsid w:val="00331933"/>
    <w:rsid w:val="00332110"/>
    <w:rsid w:val="00332525"/>
    <w:rsid w:val="00332D5F"/>
    <w:rsid w:val="0033313E"/>
    <w:rsid w:val="003334BC"/>
    <w:rsid w:val="003339F1"/>
    <w:rsid w:val="00334046"/>
    <w:rsid w:val="003340B4"/>
    <w:rsid w:val="00334536"/>
    <w:rsid w:val="003346CB"/>
    <w:rsid w:val="0033476A"/>
    <w:rsid w:val="00334BB3"/>
    <w:rsid w:val="00334CCF"/>
    <w:rsid w:val="00335422"/>
    <w:rsid w:val="0033587C"/>
    <w:rsid w:val="00335D52"/>
    <w:rsid w:val="00335E64"/>
    <w:rsid w:val="00336BA1"/>
    <w:rsid w:val="00337464"/>
    <w:rsid w:val="0033751C"/>
    <w:rsid w:val="00337E4A"/>
    <w:rsid w:val="0034017D"/>
    <w:rsid w:val="0034044D"/>
    <w:rsid w:val="003408B8"/>
    <w:rsid w:val="0034095F"/>
    <w:rsid w:val="00340BBE"/>
    <w:rsid w:val="00341923"/>
    <w:rsid w:val="003419D6"/>
    <w:rsid w:val="003419FC"/>
    <w:rsid w:val="0034217D"/>
    <w:rsid w:val="003421EC"/>
    <w:rsid w:val="00342A7D"/>
    <w:rsid w:val="00342C69"/>
    <w:rsid w:val="00342E3A"/>
    <w:rsid w:val="0034335F"/>
    <w:rsid w:val="003434E8"/>
    <w:rsid w:val="003435A7"/>
    <w:rsid w:val="003436D2"/>
    <w:rsid w:val="0034451F"/>
    <w:rsid w:val="003446B6"/>
    <w:rsid w:val="00344917"/>
    <w:rsid w:val="00344B8D"/>
    <w:rsid w:val="00344CE0"/>
    <w:rsid w:val="00344EEC"/>
    <w:rsid w:val="003459AF"/>
    <w:rsid w:val="0034637A"/>
    <w:rsid w:val="00346FDE"/>
    <w:rsid w:val="00347017"/>
    <w:rsid w:val="003470A3"/>
    <w:rsid w:val="0034712E"/>
    <w:rsid w:val="00347585"/>
    <w:rsid w:val="00350049"/>
    <w:rsid w:val="00350230"/>
    <w:rsid w:val="003504A0"/>
    <w:rsid w:val="00350957"/>
    <w:rsid w:val="00351010"/>
    <w:rsid w:val="003512A2"/>
    <w:rsid w:val="0035149A"/>
    <w:rsid w:val="003515C3"/>
    <w:rsid w:val="00351B88"/>
    <w:rsid w:val="00352041"/>
    <w:rsid w:val="0035277B"/>
    <w:rsid w:val="00352782"/>
    <w:rsid w:val="00352EA1"/>
    <w:rsid w:val="003537E9"/>
    <w:rsid w:val="00353BDD"/>
    <w:rsid w:val="0035479A"/>
    <w:rsid w:val="0035490B"/>
    <w:rsid w:val="00354A73"/>
    <w:rsid w:val="00354E8C"/>
    <w:rsid w:val="003551B1"/>
    <w:rsid w:val="00355386"/>
    <w:rsid w:val="00355AC8"/>
    <w:rsid w:val="00355B5E"/>
    <w:rsid w:val="00355E15"/>
    <w:rsid w:val="00355F1E"/>
    <w:rsid w:val="003560A6"/>
    <w:rsid w:val="003563CF"/>
    <w:rsid w:val="00356D6C"/>
    <w:rsid w:val="00357BC9"/>
    <w:rsid w:val="003601CB"/>
    <w:rsid w:val="003603AA"/>
    <w:rsid w:val="0036109E"/>
    <w:rsid w:val="00361A10"/>
    <w:rsid w:val="00361C09"/>
    <w:rsid w:val="00361D42"/>
    <w:rsid w:val="00362905"/>
    <w:rsid w:val="00362BDB"/>
    <w:rsid w:val="00362E92"/>
    <w:rsid w:val="00363745"/>
    <w:rsid w:val="003637C8"/>
    <w:rsid w:val="00363D29"/>
    <w:rsid w:val="00364004"/>
    <w:rsid w:val="003647C5"/>
    <w:rsid w:val="00364D5E"/>
    <w:rsid w:val="003658A5"/>
    <w:rsid w:val="0036621D"/>
    <w:rsid w:val="00366501"/>
    <w:rsid w:val="0036663D"/>
    <w:rsid w:val="003668DB"/>
    <w:rsid w:val="00366C54"/>
    <w:rsid w:val="00366C7A"/>
    <w:rsid w:val="003674E0"/>
    <w:rsid w:val="00367506"/>
    <w:rsid w:val="00370B61"/>
    <w:rsid w:val="0037108B"/>
    <w:rsid w:val="0037187E"/>
    <w:rsid w:val="003719BC"/>
    <w:rsid w:val="003727E4"/>
    <w:rsid w:val="00373040"/>
    <w:rsid w:val="0037336A"/>
    <w:rsid w:val="00374227"/>
    <w:rsid w:val="00374607"/>
    <w:rsid w:val="003747EA"/>
    <w:rsid w:val="00374D5A"/>
    <w:rsid w:val="00374EDF"/>
    <w:rsid w:val="0037613B"/>
    <w:rsid w:val="003765EF"/>
    <w:rsid w:val="0037668A"/>
    <w:rsid w:val="00376696"/>
    <w:rsid w:val="003768FA"/>
    <w:rsid w:val="00376AD3"/>
    <w:rsid w:val="00376BFD"/>
    <w:rsid w:val="00376C49"/>
    <w:rsid w:val="00377299"/>
    <w:rsid w:val="003772AA"/>
    <w:rsid w:val="0037761B"/>
    <w:rsid w:val="00377A3B"/>
    <w:rsid w:val="00377B65"/>
    <w:rsid w:val="00377F5E"/>
    <w:rsid w:val="00377F7C"/>
    <w:rsid w:val="00380338"/>
    <w:rsid w:val="003804D1"/>
    <w:rsid w:val="003811D2"/>
    <w:rsid w:val="00381201"/>
    <w:rsid w:val="003815E7"/>
    <w:rsid w:val="00381695"/>
    <w:rsid w:val="003818F5"/>
    <w:rsid w:val="00383246"/>
    <w:rsid w:val="0038341A"/>
    <w:rsid w:val="003834B0"/>
    <w:rsid w:val="00383B30"/>
    <w:rsid w:val="00383E50"/>
    <w:rsid w:val="00384401"/>
    <w:rsid w:val="003844B0"/>
    <w:rsid w:val="00384ECB"/>
    <w:rsid w:val="00384F2D"/>
    <w:rsid w:val="00384F8C"/>
    <w:rsid w:val="003851A6"/>
    <w:rsid w:val="00385E71"/>
    <w:rsid w:val="00386072"/>
    <w:rsid w:val="003863BD"/>
    <w:rsid w:val="003864D3"/>
    <w:rsid w:val="003864E5"/>
    <w:rsid w:val="00386EE2"/>
    <w:rsid w:val="003875B4"/>
    <w:rsid w:val="003876B3"/>
    <w:rsid w:val="0038776E"/>
    <w:rsid w:val="003877BC"/>
    <w:rsid w:val="0039098D"/>
    <w:rsid w:val="00390DE5"/>
    <w:rsid w:val="00391627"/>
    <w:rsid w:val="00391E13"/>
    <w:rsid w:val="00391E61"/>
    <w:rsid w:val="00391FBD"/>
    <w:rsid w:val="0039245D"/>
    <w:rsid w:val="003924BA"/>
    <w:rsid w:val="003925DF"/>
    <w:rsid w:val="0039296B"/>
    <w:rsid w:val="00392C87"/>
    <w:rsid w:val="00392CD1"/>
    <w:rsid w:val="00392FF6"/>
    <w:rsid w:val="003935A1"/>
    <w:rsid w:val="00393DEB"/>
    <w:rsid w:val="00394670"/>
    <w:rsid w:val="00394D1E"/>
    <w:rsid w:val="0039523B"/>
    <w:rsid w:val="003953E7"/>
    <w:rsid w:val="00395702"/>
    <w:rsid w:val="00395842"/>
    <w:rsid w:val="00395943"/>
    <w:rsid w:val="00395BE7"/>
    <w:rsid w:val="003963C6"/>
    <w:rsid w:val="00396494"/>
    <w:rsid w:val="00397A04"/>
    <w:rsid w:val="00397AAA"/>
    <w:rsid w:val="003A0338"/>
    <w:rsid w:val="003A0461"/>
    <w:rsid w:val="003A0B71"/>
    <w:rsid w:val="003A0BA7"/>
    <w:rsid w:val="003A0FC3"/>
    <w:rsid w:val="003A133C"/>
    <w:rsid w:val="003A1C25"/>
    <w:rsid w:val="003A1DB2"/>
    <w:rsid w:val="003A1DFA"/>
    <w:rsid w:val="003A1F08"/>
    <w:rsid w:val="003A26CE"/>
    <w:rsid w:val="003A2CD6"/>
    <w:rsid w:val="003A2E38"/>
    <w:rsid w:val="003A2EA8"/>
    <w:rsid w:val="003A31E0"/>
    <w:rsid w:val="003A32F3"/>
    <w:rsid w:val="003A3B08"/>
    <w:rsid w:val="003A3D29"/>
    <w:rsid w:val="003A435F"/>
    <w:rsid w:val="003A4DBD"/>
    <w:rsid w:val="003A51DB"/>
    <w:rsid w:val="003A6156"/>
    <w:rsid w:val="003A6A38"/>
    <w:rsid w:val="003A6C02"/>
    <w:rsid w:val="003A6C89"/>
    <w:rsid w:val="003A6D8E"/>
    <w:rsid w:val="003A706B"/>
    <w:rsid w:val="003A70E5"/>
    <w:rsid w:val="003A7275"/>
    <w:rsid w:val="003A7990"/>
    <w:rsid w:val="003A7BFD"/>
    <w:rsid w:val="003B05EE"/>
    <w:rsid w:val="003B0CA2"/>
    <w:rsid w:val="003B0FC5"/>
    <w:rsid w:val="003B1021"/>
    <w:rsid w:val="003B176A"/>
    <w:rsid w:val="003B1810"/>
    <w:rsid w:val="003B1901"/>
    <w:rsid w:val="003B191F"/>
    <w:rsid w:val="003B2918"/>
    <w:rsid w:val="003B30BB"/>
    <w:rsid w:val="003B34D4"/>
    <w:rsid w:val="003B38A4"/>
    <w:rsid w:val="003B3DC2"/>
    <w:rsid w:val="003B4866"/>
    <w:rsid w:val="003B4963"/>
    <w:rsid w:val="003B4989"/>
    <w:rsid w:val="003B4CF0"/>
    <w:rsid w:val="003B51FA"/>
    <w:rsid w:val="003B569E"/>
    <w:rsid w:val="003B5F1C"/>
    <w:rsid w:val="003B620D"/>
    <w:rsid w:val="003B6810"/>
    <w:rsid w:val="003B6883"/>
    <w:rsid w:val="003B68A6"/>
    <w:rsid w:val="003B6B37"/>
    <w:rsid w:val="003B6B46"/>
    <w:rsid w:val="003B6E3A"/>
    <w:rsid w:val="003B7267"/>
    <w:rsid w:val="003B734F"/>
    <w:rsid w:val="003B75A9"/>
    <w:rsid w:val="003B7827"/>
    <w:rsid w:val="003B7BA0"/>
    <w:rsid w:val="003C01C9"/>
    <w:rsid w:val="003C06CE"/>
    <w:rsid w:val="003C1EE1"/>
    <w:rsid w:val="003C2483"/>
    <w:rsid w:val="003C2730"/>
    <w:rsid w:val="003C2DD3"/>
    <w:rsid w:val="003C30CA"/>
    <w:rsid w:val="003C3655"/>
    <w:rsid w:val="003C36F7"/>
    <w:rsid w:val="003C422A"/>
    <w:rsid w:val="003C42B1"/>
    <w:rsid w:val="003C4361"/>
    <w:rsid w:val="003C5F35"/>
    <w:rsid w:val="003C6208"/>
    <w:rsid w:val="003C66B6"/>
    <w:rsid w:val="003C6DC0"/>
    <w:rsid w:val="003D0156"/>
    <w:rsid w:val="003D0345"/>
    <w:rsid w:val="003D0CE5"/>
    <w:rsid w:val="003D0D6B"/>
    <w:rsid w:val="003D0F2B"/>
    <w:rsid w:val="003D136A"/>
    <w:rsid w:val="003D1610"/>
    <w:rsid w:val="003D175C"/>
    <w:rsid w:val="003D1EF9"/>
    <w:rsid w:val="003D21B1"/>
    <w:rsid w:val="003D29A8"/>
    <w:rsid w:val="003D2F90"/>
    <w:rsid w:val="003D3565"/>
    <w:rsid w:val="003D3570"/>
    <w:rsid w:val="003D3716"/>
    <w:rsid w:val="003D3C32"/>
    <w:rsid w:val="003D3D1B"/>
    <w:rsid w:val="003D3D7A"/>
    <w:rsid w:val="003D3E5D"/>
    <w:rsid w:val="003D426D"/>
    <w:rsid w:val="003D474F"/>
    <w:rsid w:val="003D49F3"/>
    <w:rsid w:val="003D53E3"/>
    <w:rsid w:val="003D581F"/>
    <w:rsid w:val="003D5AAD"/>
    <w:rsid w:val="003D6315"/>
    <w:rsid w:val="003D63DB"/>
    <w:rsid w:val="003D67F9"/>
    <w:rsid w:val="003D6EAF"/>
    <w:rsid w:val="003D7BF0"/>
    <w:rsid w:val="003E01D2"/>
    <w:rsid w:val="003E04D2"/>
    <w:rsid w:val="003E087F"/>
    <w:rsid w:val="003E0E55"/>
    <w:rsid w:val="003E1D36"/>
    <w:rsid w:val="003E1D94"/>
    <w:rsid w:val="003E2888"/>
    <w:rsid w:val="003E2910"/>
    <w:rsid w:val="003E2F29"/>
    <w:rsid w:val="003E32E5"/>
    <w:rsid w:val="003E3489"/>
    <w:rsid w:val="003E359E"/>
    <w:rsid w:val="003E3715"/>
    <w:rsid w:val="003E3E2E"/>
    <w:rsid w:val="003E489D"/>
    <w:rsid w:val="003E4BAC"/>
    <w:rsid w:val="003E514D"/>
    <w:rsid w:val="003E5941"/>
    <w:rsid w:val="003E641E"/>
    <w:rsid w:val="003E65B5"/>
    <w:rsid w:val="003E686E"/>
    <w:rsid w:val="003E6CDF"/>
    <w:rsid w:val="003E7699"/>
    <w:rsid w:val="003E7826"/>
    <w:rsid w:val="003E7A2C"/>
    <w:rsid w:val="003E7BEF"/>
    <w:rsid w:val="003F0195"/>
    <w:rsid w:val="003F10E4"/>
    <w:rsid w:val="003F1458"/>
    <w:rsid w:val="003F16FB"/>
    <w:rsid w:val="003F16FE"/>
    <w:rsid w:val="003F191D"/>
    <w:rsid w:val="003F1D3C"/>
    <w:rsid w:val="003F1EC6"/>
    <w:rsid w:val="003F216F"/>
    <w:rsid w:val="003F28C9"/>
    <w:rsid w:val="003F29D0"/>
    <w:rsid w:val="003F2ADC"/>
    <w:rsid w:val="003F2BAE"/>
    <w:rsid w:val="003F2E7C"/>
    <w:rsid w:val="003F3442"/>
    <w:rsid w:val="003F34DF"/>
    <w:rsid w:val="003F363A"/>
    <w:rsid w:val="003F38C2"/>
    <w:rsid w:val="003F3BC5"/>
    <w:rsid w:val="003F3E55"/>
    <w:rsid w:val="003F41AB"/>
    <w:rsid w:val="003F4473"/>
    <w:rsid w:val="003F480B"/>
    <w:rsid w:val="003F4B40"/>
    <w:rsid w:val="003F4D84"/>
    <w:rsid w:val="003F507B"/>
    <w:rsid w:val="003F523F"/>
    <w:rsid w:val="003F5320"/>
    <w:rsid w:val="003F5593"/>
    <w:rsid w:val="003F56F4"/>
    <w:rsid w:val="003F57A7"/>
    <w:rsid w:val="003F5A9B"/>
    <w:rsid w:val="003F5B36"/>
    <w:rsid w:val="003F6517"/>
    <w:rsid w:val="003F6641"/>
    <w:rsid w:val="003F6A6F"/>
    <w:rsid w:val="003F6ACB"/>
    <w:rsid w:val="003F71C2"/>
    <w:rsid w:val="003F7367"/>
    <w:rsid w:val="003F73D2"/>
    <w:rsid w:val="003F7E33"/>
    <w:rsid w:val="00400411"/>
    <w:rsid w:val="004004E0"/>
    <w:rsid w:val="0040081B"/>
    <w:rsid w:val="004010DC"/>
    <w:rsid w:val="0040123A"/>
    <w:rsid w:val="00401626"/>
    <w:rsid w:val="00401DEE"/>
    <w:rsid w:val="004024B1"/>
    <w:rsid w:val="00402744"/>
    <w:rsid w:val="00402885"/>
    <w:rsid w:val="00402CE6"/>
    <w:rsid w:val="00402E6E"/>
    <w:rsid w:val="00402FA8"/>
    <w:rsid w:val="004033A3"/>
    <w:rsid w:val="0040384F"/>
    <w:rsid w:val="004039B6"/>
    <w:rsid w:val="004039B7"/>
    <w:rsid w:val="00403B46"/>
    <w:rsid w:val="00403D7F"/>
    <w:rsid w:val="004040B5"/>
    <w:rsid w:val="00404199"/>
    <w:rsid w:val="00404661"/>
    <w:rsid w:val="00404707"/>
    <w:rsid w:val="00404B50"/>
    <w:rsid w:val="004050DB"/>
    <w:rsid w:val="0040526A"/>
    <w:rsid w:val="004056CD"/>
    <w:rsid w:val="0040574C"/>
    <w:rsid w:val="00406323"/>
    <w:rsid w:val="00406592"/>
    <w:rsid w:val="00406751"/>
    <w:rsid w:val="004078DB"/>
    <w:rsid w:val="00407A32"/>
    <w:rsid w:val="00407CBF"/>
    <w:rsid w:val="00410562"/>
    <w:rsid w:val="0041108B"/>
    <w:rsid w:val="00411368"/>
    <w:rsid w:val="00411669"/>
    <w:rsid w:val="004118F5"/>
    <w:rsid w:val="00411CC5"/>
    <w:rsid w:val="0041211B"/>
    <w:rsid w:val="00412892"/>
    <w:rsid w:val="00412F3A"/>
    <w:rsid w:val="00413199"/>
    <w:rsid w:val="00413359"/>
    <w:rsid w:val="00413434"/>
    <w:rsid w:val="00413988"/>
    <w:rsid w:val="0041451D"/>
    <w:rsid w:val="00414859"/>
    <w:rsid w:val="004154CE"/>
    <w:rsid w:val="00415B6A"/>
    <w:rsid w:val="00415D6B"/>
    <w:rsid w:val="00415EE4"/>
    <w:rsid w:val="00417259"/>
    <w:rsid w:val="004175B4"/>
    <w:rsid w:val="004200A7"/>
    <w:rsid w:val="004203FC"/>
    <w:rsid w:val="004206B5"/>
    <w:rsid w:val="00421074"/>
    <w:rsid w:val="00421166"/>
    <w:rsid w:val="00421742"/>
    <w:rsid w:val="00421DBA"/>
    <w:rsid w:val="00421E9D"/>
    <w:rsid w:val="00421F52"/>
    <w:rsid w:val="00422341"/>
    <w:rsid w:val="00422549"/>
    <w:rsid w:val="00422687"/>
    <w:rsid w:val="004226BA"/>
    <w:rsid w:val="00423263"/>
    <w:rsid w:val="0042338B"/>
    <w:rsid w:val="004235A5"/>
    <w:rsid w:val="004239E3"/>
    <w:rsid w:val="004240AB"/>
    <w:rsid w:val="004243D5"/>
    <w:rsid w:val="004244F8"/>
    <w:rsid w:val="00424F8A"/>
    <w:rsid w:val="00425095"/>
    <w:rsid w:val="00425228"/>
    <w:rsid w:val="0042539D"/>
    <w:rsid w:val="004255AB"/>
    <w:rsid w:val="004258A0"/>
    <w:rsid w:val="00425A6F"/>
    <w:rsid w:val="00425BB4"/>
    <w:rsid w:val="004260C8"/>
    <w:rsid w:val="00426457"/>
    <w:rsid w:val="00426C8A"/>
    <w:rsid w:val="00426D71"/>
    <w:rsid w:val="00427B36"/>
    <w:rsid w:val="00427D70"/>
    <w:rsid w:val="00427EF5"/>
    <w:rsid w:val="004303FB"/>
    <w:rsid w:val="00430907"/>
    <w:rsid w:val="004312A0"/>
    <w:rsid w:val="004320E0"/>
    <w:rsid w:val="00432693"/>
    <w:rsid w:val="0043276F"/>
    <w:rsid w:val="00432C0B"/>
    <w:rsid w:val="00433A75"/>
    <w:rsid w:val="00433AE3"/>
    <w:rsid w:val="00433BCE"/>
    <w:rsid w:val="004341E0"/>
    <w:rsid w:val="00434496"/>
    <w:rsid w:val="00434564"/>
    <w:rsid w:val="004346CC"/>
    <w:rsid w:val="00434E5C"/>
    <w:rsid w:val="004354E7"/>
    <w:rsid w:val="004356D3"/>
    <w:rsid w:val="004358B7"/>
    <w:rsid w:val="00435E1E"/>
    <w:rsid w:val="0043677D"/>
    <w:rsid w:val="00436A6A"/>
    <w:rsid w:val="00436AFA"/>
    <w:rsid w:val="00436D27"/>
    <w:rsid w:val="00437585"/>
    <w:rsid w:val="004378D2"/>
    <w:rsid w:val="00437C2D"/>
    <w:rsid w:val="00440318"/>
    <w:rsid w:val="00440356"/>
    <w:rsid w:val="004406D2"/>
    <w:rsid w:val="00440B29"/>
    <w:rsid w:val="00440B99"/>
    <w:rsid w:val="00440BF3"/>
    <w:rsid w:val="004414A0"/>
    <w:rsid w:val="00441A08"/>
    <w:rsid w:val="00441B76"/>
    <w:rsid w:val="004420B0"/>
    <w:rsid w:val="00442CEE"/>
    <w:rsid w:val="00442DD1"/>
    <w:rsid w:val="00443232"/>
    <w:rsid w:val="0044363E"/>
    <w:rsid w:val="00443D9B"/>
    <w:rsid w:val="00444109"/>
    <w:rsid w:val="00444666"/>
    <w:rsid w:val="004446B7"/>
    <w:rsid w:val="004446FD"/>
    <w:rsid w:val="0044478D"/>
    <w:rsid w:val="00444E72"/>
    <w:rsid w:val="00444F2B"/>
    <w:rsid w:val="0044526C"/>
    <w:rsid w:val="00445AC3"/>
    <w:rsid w:val="00445FFF"/>
    <w:rsid w:val="00446EDD"/>
    <w:rsid w:val="00446FC1"/>
    <w:rsid w:val="00447181"/>
    <w:rsid w:val="004474EA"/>
    <w:rsid w:val="004479E4"/>
    <w:rsid w:val="00447C4F"/>
    <w:rsid w:val="004502BD"/>
    <w:rsid w:val="004504F3"/>
    <w:rsid w:val="00450B01"/>
    <w:rsid w:val="0045137A"/>
    <w:rsid w:val="00451A6A"/>
    <w:rsid w:val="00451D44"/>
    <w:rsid w:val="0045211C"/>
    <w:rsid w:val="00452122"/>
    <w:rsid w:val="00453059"/>
    <w:rsid w:val="0045341C"/>
    <w:rsid w:val="004537FF"/>
    <w:rsid w:val="00454346"/>
    <w:rsid w:val="00454526"/>
    <w:rsid w:val="00455262"/>
    <w:rsid w:val="00455B93"/>
    <w:rsid w:val="00455E46"/>
    <w:rsid w:val="00456443"/>
    <w:rsid w:val="0045689E"/>
    <w:rsid w:val="00456AAB"/>
    <w:rsid w:val="00457178"/>
    <w:rsid w:val="00457188"/>
    <w:rsid w:val="004573BA"/>
    <w:rsid w:val="00460372"/>
    <w:rsid w:val="00460544"/>
    <w:rsid w:val="00460785"/>
    <w:rsid w:val="00460CC6"/>
    <w:rsid w:val="00460CF0"/>
    <w:rsid w:val="00461414"/>
    <w:rsid w:val="00461504"/>
    <w:rsid w:val="00461657"/>
    <w:rsid w:val="004616AF"/>
    <w:rsid w:val="00461C7C"/>
    <w:rsid w:val="004621A9"/>
    <w:rsid w:val="00462F97"/>
    <w:rsid w:val="00463A73"/>
    <w:rsid w:val="00463E11"/>
    <w:rsid w:val="00463E54"/>
    <w:rsid w:val="00463F31"/>
    <w:rsid w:val="00464BB6"/>
    <w:rsid w:val="0046524B"/>
    <w:rsid w:val="0046576E"/>
    <w:rsid w:val="00465874"/>
    <w:rsid w:val="00465C9A"/>
    <w:rsid w:val="00465D46"/>
    <w:rsid w:val="00466C7B"/>
    <w:rsid w:val="004670D0"/>
    <w:rsid w:val="004671F4"/>
    <w:rsid w:val="004679FF"/>
    <w:rsid w:val="00467BE3"/>
    <w:rsid w:val="00467CEF"/>
    <w:rsid w:val="0047155F"/>
    <w:rsid w:val="0047158D"/>
    <w:rsid w:val="004716FD"/>
    <w:rsid w:val="00471CC6"/>
    <w:rsid w:val="00471D8B"/>
    <w:rsid w:val="0047238D"/>
    <w:rsid w:val="00472446"/>
    <w:rsid w:val="00472AD3"/>
    <w:rsid w:val="0047317C"/>
    <w:rsid w:val="0047366D"/>
    <w:rsid w:val="004739D3"/>
    <w:rsid w:val="00473D58"/>
    <w:rsid w:val="004740CC"/>
    <w:rsid w:val="00474527"/>
    <w:rsid w:val="00475828"/>
    <w:rsid w:val="0047593A"/>
    <w:rsid w:val="00475D36"/>
    <w:rsid w:val="0047610A"/>
    <w:rsid w:val="00476219"/>
    <w:rsid w:val="00476A1E"/>
    <w:rsid w:val="00476FB1"/>
    <w:rsid w:val="00476FCF"/>
    <w:rsid w:val="00477400"/>
    <w:rsid w:val="00477663"/>
    <w:rsid w:val="00477B56"/>
    <w:rsid w:val="00480160"/>
    <w:rsid w:val="0048036C"/>
    <w:rsid w:val="00480464"/>
    <w:rsid w:val="004805EF"/>
    <w:rsid w:val="00480B8F"/>
    <w:rsid w:val="00480DF4"/>
    <w:rsid w:val="00480FC0"/>
    <w:rsid w:val="00481210"/>
    <w:rsid w:val="004813DC"/>
    <w:rsid w:val="00481853"/>
    <w:rsid w:val="00481947"/>
    <w:rsid w:val="00481B0E"/>
    <w:rsid w:val="00482805"/>
    <w:rsid w:val="004833C9"/>
    <w:rsid w:val="00483421"/>
    <w:rsid w:val="0048378A"/>
    <w:rsid w:val="004842C6"/>
    <w:rsid w:val="004844B3"/>
    <w:rsid w:val="00484AF9"/>
    <w:rsid w:val="004852E3"/>
    <w:rsid w:val="004857A9"/>
    <w:rsid w:val="00485860"/>
    <w:rsid w:val="00485BFC"/>
    <w:rsid w:val="00485FE4"/>
    <w:rsid w:val="00487A55"/>
    <w:rsid w:val="00487F84"/>
    <w:rsid w:val="00490C99"/>
    <w:rsid w:val="00490CA1"/>
    <w:rsid w:val="00490DF4"/>
    <w:rsid w:val="004910A1"/>
    <w:rsid w:val="0049114B"/>
    <w:rsid w:val="004911B8"/>
    <w:rsid w:val="00491E8D"/>
    <w:rsid w:val="00492442"/>
    <w:rsid w:val="00492737"/>
    <w:rsid w:val="00492C3F"/>
    <w:rsid w:val="004930B6"/>
    <w:rsid w:val="004930D6"/>
    <w:rsid w:val="004931C4"/>
    <w:rsid w:val="00494225"/>
    <w:rsid w:val="004942AA"/>
    <w:rsid w:val="0049443B"/>
    <w:rsid w:val="00494D38"/>
    <w:rsid w:val="00494FF9"/>
    <w:rsid w:val="00495391"/>
    <w:rsid w:val="00495496"/>
    <w:rsid w:val="0049572B"/>
    <w:rsid w:val="004958CB"/>
    <w:rsid w:val="00495EE0"/>
    <w:rsid w:val="004960B8"/>
    <w:rsid w:val="00496369"/>
    <w:rsid w:val="0049644B"/>
    <w:rsid w:val="00496A3D"/>
    <w:rsid w:val="00497089"/>
    <w:rsid w:val="00497684"/>
    <w:rsid w:val="00497925"/>
    <w:rsid w:val="004A039D"/>
    <w:rsid w:val="004A0FAB"/>
    <w:rsid w:val="004A169F"/>
    <w:rsid w:val="004A1868"/>
    <w:rsid w:val="004A2430"/>
    <w:rsid w:val="004A2656"/>
    <w:rsid w:val="004A26D4"/>
    <w:rsid w:val="004A4106"/>
    <w:rsid w:val="004A4753"/>
    <w:rsid w:val="004A4A50"/>
    <w:rsid w:val="004A4F5F"/>
    <w:rsid w:val="004A58D9"/>
    <w:rsid w:val="004A595E"/>
    <w:rsid w:val="004A5BEE"/>
    <w:rsid w:val="004A5C07"/>
    <w:rsid w:val="004A6156"/>
    <w:rsid w:val="004A62C5"/>
    <w:rsid w:val="004A68C5"/>
    <w:rsid w:val="004A7117"/>
    <w:rsid w:val="004A7799"/>
    <w:rsid w:val="004A7E90"/>
    <w:rsid w:val="004A7FAD"/>
    <w:rsid w:val="004B052B"/>
    <w:rsid w:val="004B0A1B"/>
    <w:rsid w:val="004B0BFF"/>
    <w:rsid w:val="004B0C58"/>
    <w:rsid w:val="004B0EE3"/>
    <w:rsid w:val="004B1529"/>
    <w:rsid w:val="004B15DB"/>
    <w:rsid w:val="004B1632"/>
    <w:rsid w:val="004B1875"/>
    <w:rsid w:val="004B1A8E"/>
    <w:rsid w:val="004B1ED1"/>
    <w:rsid w:val="004B25CC"/>
    <w:rsid w:val="004B2740"/>
    <w:rsid w:val="004B36DC"/>
    <w:rsid w:val="004B4936"/>
    <w:rsid w:val="004B4D9C"/>
    <w:rsid w:val="004B5758"/>
    <w:rsid w:val="004B5F66"/>
    <w:rsid w:val="004B5F72"/>
    <w:rsid w:val="004B5FBD"/>
    <w:rsid w:val="004B628A"/>
    <w:rsid w:val="004B62BC"/>
    <w:rsid w:val="004B67B5"/>
    <w:rsid w:val="004B69FD"/>
    <w:rsid w:val="004B6D29"/>
    <w:rsid w:val="004B6D95"/>
    <w:rsid w:val="004B6EA4"/>
    <w:rsid w:val="004B7009"/>
    <w:rsid w:val="004B7225"/>
    <w:rsid w:val="004B737B"/>
    <w:rsid w:val="004B7452"/>
    <w:rsid w:val="004B7C74"/>
    <w:rsid w:val="004B7E5C"/>
    <w:rsid w:val="004C105F"/>
    <w:rsid w:val="004C11B3"/>
    <w:rsid w:val="004C180C"/>
    <w:rsid w:val="004C1A65"/>
    <w:rsid w:val="004C1C7F"/>
    <w:rsid w:val="004C1F78"/>
    <w:rsid w:val="004C1FEA"/>
    <w:rsid w:val="004C2041"/>
    <w:rsid w:val="004C208B"/>
    <w:rsid w:val="004C22FF"/>
    <w:rsid w:val="004C24A7"/>
    <w:rsid w:val="004C24EA"/>
    <w:rsid w:val="004C27DF"/>
    <w:rsid w:val="004C2DE1"/>
    <w:rsid w:val="004C352F"/>
    <w:rsid w:val="004C3A10"/>
    <w:rsid w:val="004C3B7A"/>
    <w:rsid w:val="004C3ED5"/>
    <w:rsid w:val="004C4166"/>
    <w:rsid w:val="004C41B6"/>
    <w:rsid w:val="004C4344"/>
    <w:rsid w:val="004C4B29"/>
    <w:rsid w:val="004C5AE5"/>
    <w:rsid w:val="004C65FE"/>
    <w:rsid w:val="004C6D6E"/>
    <w:rsid w:val="004C6E2B"/>
    <w:rsid w:val="004C7666"/>
    <w:rsid w:val="004C78D6"/>
    <w:rsid w:val="004C7C30"/>
    <w:rsid w:val="004C7D25"/>
    <w:rsid w:val="004C7EF1"/>
    <w:rsid w:val="004C7FF8"/>
    <w:rsid w:val="004D0621"/>
    <w:rsid w:val="004D07C6"/>
    <w:rsid w:val="004D091E"/>
    <w:rsid w:val="004D0B49"/>
    <w:rsid w:val="004D0B58"/>
    <w:rsid w:val="004D0BF3"/>
    <w:rsid w:val="004D0E64"/>
    <w:rsid w:val="004D1204"/>
    <w:rsid w:val="004D12B5"/>
    <w:rsid w:val="004D1405"/>
    <w:rsid w:val="004D191E"/>
    <w:rsid w:val="004D19D8"/>
    <w:rsid w:val="004D2BAA"/>
    <w:rsid w:val="004D2E12"/>
    <w:rsid w:val="004D38C4"/>
    <w:rsid w:val="004D3B2B"/>
    <w:rsid w:val="004D3DCB"/>
    <w:rsid w:val="004D4599"/>
    <w:rsid w:val="004D50A5"/>
    <w:rsid w:val="004D50E2"/>
    <w:rsid w:val="004D585F"/>
    <w:rsid w:val="004D59B3"/>
    <w:rsid w:val="004D624B"/>
    <w:rsid w:val="004D65B3"/>
    <w:rsid w:val="004D6958"/>
    <w:rsid w:val="004D6F9B"/>
    <w:rsid w:val="004D7442"/>
    <w:rsid w:val="004D76B4"/>
    <w:rsid w:val="004D76C1"/>
    <w:rsid w:val="004D776B"/>
    <w:rsid w:val="004D79F5"/>
    <w:rsid w:val="004D7A6D"/>
    <w:rsid w:val="004D7C18"/>
    <w:rsid w:val="004D7DCB"/>
    <w:rsid w:val="004D7E63"/>
    <w:rsid w:val="004E01D9"/>
    <w:rsid w:val="004E06A7"/>
    <w:rsid w:val="004E10F2"/>
    <w:rsid w:val="004E1254"/>
    <w:rsid w:val="004E16E0"/>
    <w:rsid w:val="004E17E8"/>
    <w:rsid w:val="004E1BCA"/>
    <w:rsid w:val="004E1C4C"/>
    <w:rsid w:val="004E1CC3"/>
    <w:rsid w:val="004E29D6"/>
    <w:rsid w:val="004E2B5F"/>
    <w:rsid w:val="004E34E4"/>
    <w:rsid w:val="004E3774"/>
    <w:rsid w:val="004E3AE6"/>
    <w:rsid w:val="004E3D9E"/>
    <w:rsid w:val="004E441F"/>
    <w:rsid w:val="004E4BF2"/>
    <w:rsid w:val="004E53F9"/>
    <w:rsid w:val="004E5421"/>
    <w:rsid w:val="004E5796"/>
    <w:rsid w:val="004E640B"/>
    <w:rsid w:val="004E644A"/>
    <w:rsid w:val="004E6491"/>
    <w:rsid w:val="004E66C1"/>
    <w:rsid w:val="004E6B5E"/>
    <w:rsid w:val="004E74CD"/>
    <w:rsid w:val="004E75CB"/>
    <w:rsid w:val="004E7686"/>
    <w:rsid w:val="004E7CCF"/>
    <w:rsid w:val="004F0A28"/>
    <w:rsid w:val="004F13C3"/>
    <w:rsid w:val="004F14B1"/>
    <w:rsid w:val="004F161D"/>
    <w:rsid w:val="004F2415"/>
    <w:rsid w:val="004F272A"/>
    <w:rsid w:val="004F2BEE"/>
    <w:rsid w:val="004F2EA8"/>
    <w:rsid w:val="004F33B3"/>
    <w:rsid w:val="004F33DA"/>
    <w:rsid w:val="004F3EA2"/>
    <w:rsid w:val="004F4588"/>
    <w:rsid w:val="004F498B"/>
    <w:rsid w:val="004F4CBD"/>
    <w:rsid w:val="004F4D19"/>
    <w:rsid w:val="004F5032"/>
    <w:rsid w:val="004F586D"/>
    <w:rsid w:val="004F58E2"/>
    <w:rsid w:val="004F5FEB"/>
    <w:rsid w:val="004F6325"/>
    <w:rsid w:val="004F675D"/>
    <w:rsid w:val="004F71A3"/>
    <w:rsid w:val="004F76A7"/>
    <w:rsid w:val="004F7739"/>
    <w:rsid w:val="004F79B4"/>
    <w:rsid w:val="004F7C9D"/>
    <w:rsid w:val="0050164C"/>
    <w:rsid w:val="00501C24"/>
    <w:rsid w:val="00501F55"/>
    <w:rsid w:val="005021CE"/>
    <w:rsid w:val="0050253B"/>
    <w:rsid w:val="0050255C"/>
    <w:rsid w:val="00502916"/>
    <w:rsid w:val="00502E21"/>
    <w:rsid w:val="00502E8E"/>
    <w:rsid w:val="00503725"/>
    <w:rsid w:val="00503EAA"/>
    <w:rsid w:val="00503EC3"/>
    <w:rsid w:val="0050476B"/>
    <w:rsid w:val="00504AA6"/>
    <w:rsid w:val="00505687"/>
    <w:rsid w:val="00505C46"/>
    <w:rsid w:val="00506247"/>
    <w:rsid w:val="0050631D"/>
    <w:rsid w:val="005069E0"/>
    <w:rsid w:val="00506E78"/>
    <w:rsid w:val="00506F7A"/>
    <w:rsid w:val="00507072"/>
    <w:rsid w:val="00507384"/>
    <w:rsid w:val="00507A1D"/>
    <w:rsid w:val="00507E67"/>
    <w:rsid w:val="00507E89"/>
    <w:rsid w:val="00511061"/>
    <w:rsid w:val="005119D7"/>
    <w:rsid w:val="00511A8E"/>
    <w:rsid w:val="005128CB"/>
    <w:rsid w:val="00513050"/>
    <w:rsid w:val="005132B2"/>
    <w:rsid w:val="005135D4"/>
    <w:rsid w:val="00513D52"/>
    <w:rsid w:val="005141C5"/>
    <w:rsid w:val="0051443B"/>
    <w:rsid w:val="0051464E"/>
    <w:rsid w:val="00515C7C"/>
    <w:rsid w:val="00515E77"/>
    <w:rsid w:val="00516306"/>
    <w:rsid w:val="005164E2"/>
    <w:rsid w:val="0051684E"/>
    <w:rsid w:val="00516E20"/>
    <w:rsid w:val="005179F6"/>
    <w:rsid w:val="00517B11"/>
    <w:rsid w:val="005204AD"/>
    <w:rsid w:val="00520623"/>
    <w:rsid w:val="0052109E"/>
    <w:rsid w:val="00521200"/>
    <w:rsid w:val="00521B37"/>
    <w:rsid w:val="00521CB1"/>
    <w:rsid w:val="00521CD0"/>
    <w:rsid w:val="00522C41"/>
    <w:rsid w:val="00522C57"/>
    <w:rsid w:val="00522DC2"/>
    <w:rsid w:val="00523049"/>
    <w:rsid w:val="0052437A"/>
    <w:rsid w:val="0052451D"/>
    <w:rsid w:val="00524D06"/>
    <w:rsid w:val="00524ED1"/>
    <w:rsid w:val="005250B9"/>
    <w:rsid w:val="005251BD"/>
    <w:rsid w:val="00525531"/>
    <w:rsid w:val="00525612"/>
    <w:rsid w:val="0052563F"/>
    <w:rsid w:val="00525655"/>
    <w:rsid w:val="005257E9"/>
    <w:rsid w:val="005258FD"/>
    <w:rsid w:val="00525ADF"/>
    <w:rsid w:val="00525B23"/>
    <w:rsid w:val="0052602E"/>
    <w:rsid w:val="005261BD"/>
    <w:rsid w:val="00526271"/>
    <w:rsid w:val="005262B0"/>
    <w:rsid w:val="005265A3"/>
    <w:rsid w:val="00527046"/>
    <w:rsid w:val="005271CA"/>
    <w:rsid w:val="00527319"/>
    <w:rsid w:val="005275CD"/>
    <w:rsid w:val="00527B47"/>
    <w:rsid w:val="00527DE8"/>
    <w:rsid w:val="005302DC"/>
    <w:rsid w:val="00530587"/>
    <w:rsid w:val="00530EA6"/>
    <w:rsid w:val="00531059"/>
    <w:rsid w:val="00531397"/>
    <w:rsid w:val="00531428"/>
    <w:rsid w:val="0053192F"/>
    <w:rsid w:val="0053224C"/>
    <w:rsid w:val="005325A1"/>
    <w:rsid w:val="0053285A"/>
    <w:rsid w:val="00532CAC"/>
    <w:rsid w:val="00532DF1"/>
    <w:rsid w:val="00532F8C"/>
    <w:rsid w:val="00533061"/>
    <w:rsid w:val="00533CDB"/>
    <w:rsid w:val="005346DF"/>
    <w:rsid w:val="005348A2"/>
    <w:rsid w:val="00534944"/>
    <w:rsid w:val="005357BA"/>
    <w:rsid w:val="00536746"/>
    <w:rsid w:val="00536F5D"/>
    <w:rsid w:val="0053722A"/>
    <w:rsid w:val="0054040B"/>
    <w:rsid w:val="0054060F"/>
    <w:rsid w:val="00540CB3"/>
    <w:rsid w:val="005413F2"/>
    <w:rsid w:val="0054148C"/>
    <w:rsid w:val="00541795"/>
    <w:rsid w:val="00541A3B"/>
    <w:rsid w:val="00542024"/>
    <w:rsid w:val="005423A2"/>
    <w:rsid w:val="00542462"/>
    <w:rsid w:val="00542650"/>
    <w:rsid w:val="00542C37"/>
    <w:rsid w:val="00542EE2"/>
    <w:rsid w:val="00543359"/>
    <w:rsid w:val="0054372F"/>
    <w:rsid w:val="0054375E"/>
    <w:rsid w:val="00543921"/>
    <w:rsid w:val="00543A9C"/>
    <w:rsid w:val="00544126"/>
    <w:rsid w:val="0054420C"/>
    <w:rsid w:val="00544AA3"/>
    <w:rsid w:val="00544C84"/>
    <w:rsid w:val="00544C90"/>
    <w:rsid w:val="00544CC7"/>
    <w:rsid w:val="005450C5"/>
    <w:rsid w:val="00545112"/>
    <w:rsid w:val="00545802"/>
    <w:rsid w:val="005459D8"/>
    <w:rsid w:val="00545BD7"/>
    <w:rsid w:val="00545D1E"/>
    <w:rsid w:val="00545F97"/>
    <w:rsid w:val="005462AB"/>
    <w:rsid w:val="005467EA"/>
    <w:rsid w:val="00546B3C"/>
    <w:rsid w:val="00546C9D"/>
    <w:rsid w:val="005471C5"/>
    <w:rsid w:val="00547439"/>
    <w:rsid w:val="005501A9"/>
    <w:rsid w:val="00550BCD"/>
    <w:rsid w:val="00550CA5"/>
    <w:rsid w:val="005510DA"/>
    <w:rsid w:val="00551CF2"/>
    <w:rsid w:val="00552305"/>
    <w:rsid w:val="00552BA1"/>
    <w:rsid w:val="00552BCC"/>
    <w:rsid w:val="00552CE8"/>
    <w:rsid w:val="00552E5C"/>
    <w:rsid w:val="00553098"/>
    <w:rsid w:val="0055321F"/>
    <w:rsid w:val="005536CB"/>
    <w:rsid w:val="005540C3"/>
    <w:rsid w:val="00554648"/>
    <w:rsid w:val="00554980"/>
    <w:rsid w:val="00554BF4"/>
    <w:rsid w:val="00554C04"/>
    <w:rsid w:val="00555417"/>
    <w:rsid w:val="00555457"/>
    <w:rsid w:val="00555F3A"/>
    <w:rsid w:val="005568D7"/>
    <w:rsid w:val="00556AAE"/>
    <w:rsid w:val="00556AB6"/>
    <w:rsid w:val="00556C89"/>
    <w:rsid w:val="005578F8"/>
    <w:rsid w:val="00557C44"/>
    <w:rsid w:val="00561552"/>
    <w:rsid w:val="00561C9A"/>
    <w:rsid w:val="00562588"/>
    <w:rsid w:val="00562DFB"/>
    <w:rsid w:val="0056309F"/>
    <w:rsid w:val="0056410C"/>
    <w:rsid w:val="005642C7"/>
    <w:rsid w:val="0056453C"/>
    <w:rsid w:val="005647AD"/>
    <w:rsid w:val="00564949"/>
    <w:rsid w:val="005649BD"/>
    <w:rsid w:val="00564E2D"/>
    <w:rsid w:val="00564EA6"/>
    <w:rsid w:val="005652BF"/>
    <w:rsid w:val="005653A0"/>
    <w:rsid w:val="0056554F"/>
    <w:rsid w:val="0056590E"/>
    <w:rsid w:val="0056639B"/>
    <w:rsid w:val="00566592"/>
    <w:rsid w:val="005668F6"/>
    <w:rsid w:val="00570068"/>
    <w:rsid w:val="00570CF3"/>
    <w:rsid w:val="00570FE5"/>
    <w:rsid w:val="005717EF"/>
    <w:rsid w:val="005719B4"/>
    <w:rsid w:val="00572AB5"/>
    <w:rsid w:val="00572B46"/>
    <w:rsid w:val="00572B5F"/>
    <w:rsid w:val="00572C06"/>
    <w:rsid w:val="00572C6A"/>
    <w:rsid w:val="00572E68"/>
    <w:rsid w:val="0057395B"/>
    <w:rsid w:val="00573962"/>
    <w:rsid w:val="00573BB8"/>
    <w:rsid w:val="00573D4E"/>
    <w:rsid w:val="00573E69"/>
    <w:rsid w:val="0057439E"/>
    <w:rsid w:val="005744AA"/>
    <w:rsid w:val="00574B24"/>
    <w:rsid w:val="00574C47"/>
    <w:rsid w:val="005759ED"/>
    <w:rsid w:val="00575CCE"/>
    <w:rsid w:val="00576ED8"/>
    <w:rsid w:val="00576F4B"/>
    <w:rsid w:val="005777C0"/>
    <w:rsid w:val="00580115"/>
    <w:rsid w:val="0058020F"/>
    <w:rsid w:val="005803C2"/>
    <w:rsid w:val="0058070F"/>
    <w:rsid w:val="005807AD"/>
    <w:rsid w:val="005809BF"/>
    <w:rsid w:val="00580E2E"/>
    <w:rsid w:val="005817F1"/>
    <w:rsid w:val="00581B52"/>
    <w:rsid w:val="00581DF3"/>
    <w:rsid w:val="00581FA8"/>
    <w:rsid w:val="0058218E"/>
    <w:rsid w:val="005829E2"/>
    <w:rsid w:val="00582E4F"/>
    <w:rsid w:val="00582EE0"/>
    <w:rsid w:val="00583C21"/>
    <w:rsid w:val="00583DFA"/>
    <w:rsid w:val="00584984"/>
    <w:rsid w:val="0058498F"/>
    <w:rsid w:val="00584BC9"/>
    <w:rsid w:val="0058520F"/>
    <w:rsid w:val="005857BA"/>
    <w:rsid w:val="00585A6B"/>
    <w:rsid w:val="00585C50"/>
    <w:rsid w:val="0058613F"/>
    <w:rsid w:val="00586216"/>
    <w:rsid w:val="00586B65"/>
    <w:rsid w:val="005873CB"/>
    <w:rsid w:val="00587C11"/>
    <w:rsid w:val="005902FE"/>
    <w:rsid w:val="0059142C"/>
    <w:rsid w:val="005914F8"/>
    <w:rsid w:val="00591738"/>
    <w:rsid w:val="00591A73"/>
    <w:rsid w:val="00591B2A"/>
    <w:rsid w:val="00591C41"/>
    <w:rsid w:val="0059209E"/>
    <w:rsid w:val="005921C9"/>
    <w:rsid w:val="0059245B"/>
    <w:rsid w:val="00592DAC"/>
    <w:rsid w:val="00594021"/>
    <w:rsid w:val="00594493"/>
    <w:rsid w:val="005953F3"/>
    <w:rsid w:val="00595E2C"/>
    <w:rsid w:val="005965D2"/>
    <w:rsid w:val="0059675E"/>
    <w:rsid w:val="00596D5C"/>
    <w:rsid w:val="00596DA5"/>
    <w:rsid w:val="005974AA"/>
    <w:rsid w:val="005A059F"/>
    <w:rsid w:val="005A0725"/>
    <w:rsid w:val="005A0B2E"/>
    <w:rsid w:val="005A0CF2"/>
    <w:rsid w:val="005A0F52"/>
    <w:rsid w:val="005A1028"/>
    <w:rsid w:val="005A1211"/>
    <w:rsid w:val="005A13E4"/>
    <w:rsid w:val="005A1B2C"/>
    <w:rsid w:val="005A1BA1"/>
    <w:rsid w:val="005A1EEB"/>
    <w:rsid w:val="005A2020"/>
    <w:rsid w:val="005A29B1"/>
    <w:rsid w:val="005A2F76"/>
    <w:rsid w:val="005A3001"/>
    <w:rsid w:val="005A36D3"/>
    <w:rsid w:val="005A37EA"/>
    <w:rsid w:val="005A390B"/>
    <w:rsid w:val="005A3AF8"/>
    <w:rsid w:val="005A3B0B"/>
    <w:rsid w:val="005A3ED5"/>
    <w:rsid w:val="005A45B2"/>
    <w:rsid w:val="005A4B08"/>
    <w:rsid w:val="005A5468"/>
    <w:rsid w:val="005A55A3"/>
    <w:rsid w:val="005A6541"/>
    <w:rsid w:val="005A7268"/>
    <w:rsid w:val="005B0135"/>
    <w:rsid w:val="005B02E8"/>
    <w:rsid w:val="005B04BD"/>
    <w:rsid w:val="005B0BE6"/>
    <w:rsid w:val="005B0E54"/>
    <w:rsid w:val="005B0F15"/>
    <w:rsid w:val="005B0FAA"/>
    <w:rsid w:val="005B1AAD"/>
    <w:rsid w:val="005B1DC5"/>
    <w:rsid w:val="005B244F"/>
    <w:rsid w:val="005B2D74"/>
    <w:rsid w:val="005B2E09"/>
    <w:rsid w:val="005B36B3"/>
    <w:rsid w:val="005B3B09"/>
    <w:rsid w:val="005B5565"/>
    <w:rsid w:val="005B5707"/>
    <w:rsid w:val="005B67DD"/>
    <w:rsid w:val="005B7610"/>
    <w:rsid w:val="005B79EF"/>
    <w:rsid w:val="005B7DCB"/>
    <w:rsid w:val="005B7DF6"/>
    <w:rsid w:val="005C038A"/>
    <w:rsid w:val="005C0443"/>
    <w:rsid w:val="005C07C3"/>
    <w:rsid w:val="005C0A41"/>
    <w:rsid w:val="005C102F"/>
    <w:rsid w:val="005C135B"/>
    <w:rsid w:val="005C1BB3"/>
    <w:rsid w:val="005C1C2A"/>
    <w:rsid w:val="005C1E29"/>
    <w:rsid w:val="005C26E3"/>
    <w:rsid w:val="005C27FE"/>
    <w:rsid w:val="005C35B5"/>
    <w:rsid w:val="005C38A4"/>
    <w:rsid w:val="005C3A10"/>
    <w:rsid w:val="005C4321"/>
    <w:rsid w:val="005C476A"/>
    <w:rsid w:val="005C4F9A"/>
    <w:rsid w:val="005C51BC"/>
    <w:rsid w:val="005C5602"/>
    <w:rsid w:val="005C5694"/>
    <w:rsid w:val="005C5879"/>
    <w:rsid w:val="005C5A5A"/>
    <w:rsid w:val="005C5E87"/>
    <w:rsid w:val="005C6107"/>
    <w:rsid w:val="005C61E7"/>
    <w:rsid w:val="005C636C"/>
    <w:rsid w:val="005C6409"/>
    <w:rsid w:val="005C65EF"/>
    <w:rsid w:val="005C6933"/>
    <w:rsid w:val="005C6AA0"/>
    <w:rsid w:val="005C6AB9"/>
    <w:rsid w:val="005C7255"/>
    <w:rsid w:val="005C75F8"/>
    <w:rsid w:val="005D03CD"/>
    <w:rsid w:val="005D095C"/>
    <w:rsid w:val="005D0C24"/>
    <w:rsid w:val="005D0CD8"/>
    <w:rsid w:val="005D1D6C"/>
    <w:rsid w:val="005D2618"/>
    <w:rsid w:val="005D2EA6"/>
    <w:rsid w:val="005D3158"/>
    <w:rsid w:val="005D3409"/>
    <w:rsid w:val="005D4503"/>
    <w:rsid w:val="005D4D51"/>
    <w:rsid w:val="005D4E81"/>
    <w:rsid w:val="005D562B"/>
    <w:rsid w:val="005D5A3E"/>
    <w:rsid w:val="005D5C08"/>
    <w:rsid w:val="005D61EC"/>
    <w:rsid w:val="005D6310"/>
    <w:rsid w:val="005D65FC"/>
    <w:rsid w:val="005D6B94"/>
    <w:rsid w:val="005D6BFA"/>
    <w:rsid w:val="005D6F64"/>
    <w:rsid w:val="005E00F3"/>
    <w:rsid w:val="005E03B2"/>
    <w:rsid w:val="005E0635"/>
    <w:rsid w:val="005E06EA"/>
    <w:rsid w:val="005E0A23"/>
    <w:rsid w:val="005E0CAB"/>
    <w:rsid w:val="005E0EDF"/>
    <w:rsid w:val="005E0F9E"/>
    <w:rsid w:val="005E1290"/>
    <w:rsid w:val="005E14B1"/>
    <w:rsid w:val="005E1F62"/>
    <w:rsid w:val="005E23E0"/>
    <w:rsid w:val="005E2F4C"/>
    <w:rsid w:val="005E2F73"/>
    <w:rsid w:val="005E3231"/>
    <w:rsid w:val="005E4125"/>
    <w:rsid w:val="005E4C0C"/>
    <w:rsid w:val="005E5350"/>
    <w:rsid w:val="005E5453"/>
    <w:rsid w:val="005E5B1A"/>
    <w:rsid w:val="005E5FBF"/>
    <w:rsid w:val="005E606A"/>
    <w:rsid w:val="005E6B0F"/>
    <w:rsid w:val="005E6C67"/>
    <w:rsid w:val="005E6FD9"/>
    <w:rsid w:val="005E70B9"/>
    <w:rsid w:val="005E7540"/>
    <w:rsid w:val="005E7751"/>
    <w:rsid w:val="005E7BE7"/>
    <w:rsid w:val="005E7EF1"/>
    <w:rsid w:val="005F0207"/>
    <w:rsid w:val="005F043B"/>
    <w:rsid w:val="005F127F"/>
    <w:rsid w:val="005F1A93"/>
    <w:rsid w:val="005F28EB"/>
    <w:rsid w:val="005F2CEA"/>
    <w:rsid w:val="005F39F0"/>
    <w:rsid w:val="005F3DFB"/>
    <w:rsid w:val="005F3EA9"/>
    <w:rsid w:val="005F4460"/>
    <w:rsid w:val="005F479E"/>
    <w:rsid w:val="005F4941"/>
    <w:rsid w:val="005F4DEE"/>
    <w:rsid w:val="005F4FB2"/>
    <w:rsid w:val="005F5A02"/>
    <w:rsid w:val="005F5E43"/>
    <w:rsid w:val="005F604A"/>
    <w:rsid w:val="005F650D"/>
    <w:rsid w:val="005F712C"/>
    <w:rsid w:val="005F791D"/>
    <w:rsid w:val="0060010A"/>
    <w:rsid w:val="006002C3"/>
    <w:rsid w:val="00600663"/>
    <w:rsid w:val="006007C8"/>
    <w:rsid w:val="006009C0"/>
    <w:rsid w:val="00600EC4"/>
    <w:rsid w:val="00600F77"/>
    <w:rsid w:val="006015FF"/>
    <w:rsid w:val="006018D6"/>
    <w:rsid w:val="00601FF2"/>
    <w:rsid w:val="006023E7"/>
    <w:rsid w:val="006025A7"/>
    <w:rsid w:val="00602AC5"/>
    <w:rsid w:val="00603652"/>
    <w:rsid w:val="006036E7"/>
    <w:rsid w:val="00603CB2"/>
    <w:rsid w:val="00604EA3"/>
    <w:rsid w:val="006052B2"/>
    <w:rsid w:val="00605453"/>
    <w:rsid w:val="0060573F"/>
    <w:rsid w:val="00605890"/>
    <w:rsid w:val="00605D4E"/>
    <w:rsid w:val="00606B47"/>
    <w:rsid w:val="00606D23"/>
    <w:rsid w:val="006109AD"/>
    <w:rsid w:val="00610F76"/>
    <w:rsid w:val="00611067"/>
    <w:rsid w:val="00611447"/>
    <w:rsid w:val="00611976"/>
    <w:rsid w:val="00611A42"/>
    <w:rsid w:val="00611D9A"/>
    <w:rsid w:val="00612527"/>
    <w:rsid w:val="00612A96"/>
    <w:rsid w:val="00612C27"/>
    <w:rsid w:val="00613299"/>
    <w:rsid w:val="00613375"/>
    <w:rsid w:val="00613CF9"/>
    <w:rsid w:val="00613E0A"/>
    <w:rsid w:val="00613F7C"/>
    <w:rsid w:val="00614092"/>
    <w:rsid w:val="006146B0"/>
    <w:rsid w:val="00614A76"/>
    <w:rsid w:val="00614F5D"/>
    <w:rsid w:val="0061535F"/>
    <w:rsid w:val="00615F5B"/>
    <w:rsid w:val="0061693F"/>
    <w:rsid w:val="00616E0C"/>
    <w:rsid w:val="00617406"/>
    <w:rsid w:val="00617ECC"/>
    <w:rsid w:val="006202D8"/>
    <w:rsid w:val="00620C82"/>
    <w:rsid w:val="00621688"/>
    <w:rsid w:val="0062288C"/>
    <w:rsid w:val="006229C2"/>
    <w:rsid w:val="00622A16"/>
    <w:rsid w:val="006230FB"/>
    <w:rsid w:val="00623689"/>
    <w:rsid w:val="0062392C"/>
    <w:rsid w:val="006239B5"/>
    <w:rsid w:val="0062423C"/>
    <w:rsid w:val="00624B0B"/>
    <w:rsid w:val="00624E30"/>
    <w:rsid w:val="00624FCD"/>
    <w:rsid w:val="00625493"/>
    <w:rsid w:val="006259FF"/>
    <w:rsid w:val="00625C56"/>
    <w:rsid w:val="00625D10"/>
    <w:rsid w:val="00625D4B"/>
    <w:rsid w:val="0062647C"/>
    <w:rsid w:val="006264CB"/>
    <w:rsid w:val="006265AF"/>
    <w:rsid w:val="006266F4"/>
    <w:rsid w:val="00626E8E"/>
    <w:rsid w:val="00627347"/>
    <w:rsid w:val="00627F5E"/>
    <w:rsid w:val="00630109"/>
    <w:rsid w:val="00630ACD"/>
    <w:rsid w:val="00630B13"/>
    <w:rsid w:val="006314AA"/>
    <w:rsid w:val="00631C3B"/>
    <w:rsid w:val="006323E3"/>
    <w:rsid w:val="00632615"/>
    <w:rsid w:val="0063267A"/>
    <w:rsid w:val="00632ABA"/>
    <w:rsid w:val="00632E09"/>
    <w:rsid w:val="0063338B"/>
    <w:rsid w:val="0063340B"/>
    <w:rsid w:val="006336FD"/>
    <w:rsid w:val="00633E28"/>
    <w:rsid w:val="00634302"/>
    <w:rsid w:val="00634ABD"/>
    <w:rsid w:val="00634C79"/>
    <w:rsid w:val="00634F7C"/>
    <w:rsid w:val="006351EF"/>
    <w:rsid w:val="00635CC3"/>
    <w:rsid w:val="00635F0C"/>
    <w:rsid w:val="00636227"/>
    <w:rsid w:val="006363BC"/>
    <w:rsid w:val="0063664B"/>
    <w:rsid w:val="006366DE"/>
    <w:rsid w:val="00636A36"/>
    <w:rsid w:val="00636B7C"/>
    <w:rsid w:val="006372F5"/>
    <w:rsid w:val="00637469"/>
    <w:rsid w:val="006374D8"/>
    <w:rsid w:val="006375FB"/>
    <w:rsid w:val="00637A2C"/>
    <w:rsid w:val="00637AE6"/>
    <w:rsid w:val="00637C23"/>
    <w:rsid w:val="00640063"/>
    <w:rsid w:val="006402A9"/>
    <w:rsid w:val="00640691"/>
    <w:rsid w:val="00640D32"/>
    <w:rsid w:val="00640D45"/>
    <w:rsid w:val="00640F3C"/>
    <w:rsid w:val="00641377"/>
    <w:rsid w:val="00641D52"/>
    <w:rsid w:val="006420AD"/>
    <w:rsid w:val="006423E3"/>
    <w:rsid w:val="00642F25"/>
    <w:rsid w:val="006432C7"/>
    <w:rsid w:val="0064381A"/>
    <w:rsid w:val="00643862"/>
    <w:rsid w:val="00643A26"/>
    <w:rsid w:val="00644571"/>
    <w:rsid w:val="006445DC"/>
    <w:rsid w:val="006446B1"/>
    <w:rsid w:val="00644812"/>
    <w:rsid w:val="00644B78"/>
    <w:rsid w:val="006452C8"/>
    <w:rsid w:val="0064578E"/>
    <w:rsid w:val="0064590F"/>
    <w:rsid w:val="0064602E"/>
    <w:rsid w:val="00646AB6"/>
    <w:rsid w:val="00646AFA"/>
    <w:rsid w:val="00646E58"/>
    <w:rsid w:val="00646FC7"/>
    <w:rsid w:val="00647468"/>
    <w:rsid w:val="0064780E"/>
    <w:rsid w:val="00647967"/>
    <w:rsid w:val="00650389"/>
    <w:rsid w:val="00650419"/>
    <w:rsid w:val="00650D65"/>
    <w:rsid w:val="00650E5C"/>
    <w:rsid w:val="00650EEB"/>
    <w:rsid w:val="006511EB"/>
    <w:rsid w:val="00651353"/>
    <w:rsid w:val="00651493"/>
    <w:rsid w:val="00651714"/>
    <w:rsid w:val="00651EE1"/>
    <w:rsid w:val="00652148"/>
    <w:rsid w:val="00652BEC"/>
    <w:rsid w:val="00652D98"/>
    <w:rsid w:val="00652FAD"/>
    <w:rsid w:val="00653070"/>
    <w:rsid w:val="0065336D"/>
    <w:rsid w:val="00653FA7"/>
    <w:rsid w:val="00654ACC"/>
    <w:rsid w:val="006552D8"/>
    <w:rsid w:val="0065588F"/>
    <w:rsid w:val="00655931"/>
    <w:rsid w:val="00656046"/>
    <w:rsid w:val="0065613C"/>
    <w:rsid w:val="006563CE"/>
    <w:rsid w:val="00656A2B"/>
    <w:rsid w:val="00656BD5"/>
    <w:rsid w:val="0065736F"/>
    <w:rsid w:val="00660286"/>
    <w:rsid w:val="00660AE6"/>
    <w:rsid w:val="00661254"/>
    <w:rsid w:val="00661410"/>
    <w:rsid w:val="00661A3D"/>
    <w:rsid w:val="00661C21"/>
    <w:rsid w:val="006620A6"/>
    <w:rsid w:val="00662B80"/>
    <w:rsid w:val="00662BF1"/>
    <w:rsid w:val="00662E24"/>
    <w:rsid w:val="00662FA6"/>
    <w:rsid w:val="0066377B"/>
    <w:rsid w:val="006639B2"/>
    <w:rsid w:val="00663F83"/>
    <w:rsid w:val="00664192"/>
    <w:rsid w:val="006652CC"/>
    <w:rsid w:val="0066544B"/>
    <w:rsid w:val="0066593D"/>
    <w:rsid w:val="00665B66"/>
    <w:rsid w:val="00666136"/>
    <w:rsid w:val="00666201"/>
    <w:rsid w:val="00666563"/>
    <w:rsid w:val="00666951"/>
    <w:rsid w:val="00667509"/>
    <w:rsid w:val="006676E3"/>
    <w:rsid w:val="006676E7"/>
    <w:rsid w:val="00667941"/>
    <w:rsid w:val="00667E85"/>
    <w:rsid w:val="00670077"/>
    <w:rsid w:val="0067016F"/>
    <w:rsid w:val="00670492"/>
    <w:rsid w:val="0067054C"/>
    <w:rsid w:val="006707B7"/>
    <w:rsid w:val="00671351"/>
    <w:rsid w:val="006718E0"/>
    <w:rsid w:val="006719A1"/>
    <w:rsid w:val="00671ADD"/>
    <w:rsid w:val="00671B80"/>
    <w:rsid w:val="00671C9A"/>
    <w:rsid w:val="00671DC9"/>
    <w:rsid w:val="0067207E"/>
    <w:rsid w:val="00672461"/>
    <w:rsid w:val="0067251E"/>
    <w:rsid w:val="006728A6"/>
    <w:rsid w:val="00672AE4"/>
    <w:rsid w:val="00672B87"/>
    <w:rsid w:val="00672BF4"/>
    <w:rsid w:val="006737BE"/>
    <w:rsid w:val="0067431B"/>
    <w:rsid w:val="006748B9"/>
    <w:rsid w:val="00674EFC"/>
    <w:rsid w:val="00675389"/>
    <w:rsid w:val="0067582A"/>
    <w:rsid w:val="00675E1A"/>
    <w:rsid w:val="00676312"/>
    <w:rsid w:val="006763B7"/>
    <w:rsid w:val="006764A7"/>
    <w:rsid w:val="00676C55"/>
    <w:rsid w:val="00676FDA"/>
    <w:rsid w:val="00676FDC"/>
    <w:rsid w:val="0067713C"/>
    <w:rsid w:val="006771DB"/>
    <w:rsid w:val="00677251"/>
    <w:rsid w:val="00677618"/>
    <w:rsid w:val="0067796D"/>
    <w:rsid w:val="00677F62"/>
    <w:rsid w:val="00680575"/>
    <w:rsid w:val="0068090F"/>
    <w:rsid w:val="00681235"/>
    <w:rsid w:val="00681F36"/>
    <w:rsid w:val="00682247"/>
    <w:rsid w:val="00682FF4"/>
    <w:rsid w:val="00683196"/>
    <w:rsid w:val="006836E7"/>
    <w:rsid w:val="006838D1"/>
    <w:rsid w:val="00683B84"/>
    <w:rsid w:val="00683F3A"/>
    <w:rsid w:val="00684075"/>
    <w:rsid w:val="00684229"/>
    <w:rsid w:val="00684A0D"/>
    <w:rsid w:val="00684E21"/>
    <w:rsid w:val="00684F9D"/>
    <w:rsid w:val="0068530D"/>
    <w:rsid w:val="0068582C"/>
    <w:rsid w:val="00685C4E"/>
    <w:rsid w:val="00685C63"/>
    <w:rsid w:val="00686115"/>
    <w:rsid w:val="006861DB"/>
    <w:rsid w:val="00686232"/>
    <w:rsid w:val="00686279"/>
    <w:rsid w:val="0068683C"/>
    <w:rsid w:val="006871B2"/>
    <w:rsid w:val="00687D87"/>
    <w:rsid w:val="00687E44"/>
    <w:rsid w:val="00687E8E"/>
    <w:rsid w:val="00690157"/>
    <w:rsid w:val="0069041A"/>
    <w:rsid w:val="006904A7"/>
    <w:rsid w:val="0069184F"/>
    <w:rsid w:val="00691B36"/>
    <w:rsid w:val="00692E7B"/>
    <w:rsid w:val="00693145"/>
    <w:rsid w:val="00693184"/>
    <w:rsid w:val="00693873"/>
    <w:rsid w:val="00693B09"/>
    <w:rsid w:val="00693E44"/>
    <w:rsid w:val="0069407B"/>
    <w:rsid w:val="006940A6"/>
    <w:rsid w:val="00694359"/>
    <w:rsid w:val="006943E4"/>
    <w:rsid w:val="0069497D"/>
    <w:rsid w:val="006949E9"/>
    <w:rsid w:val="00695448"/>
    <w:rsid w:val="006954DC"/>
    <w:rsid w:val="006954FB"/>
    <w:rsid w:val="00695813"/>
    <w:rsid w:val="0069659C"/>
    <w:rsid w:val="00696920"/>
    <w:rsid w:val="00696DD1"/>
    <w:rsid w:val="00696FCA"/>
    <w:rsid w:val="00697BEB"/>
    <w:rsid w:val="00697C3C"/>
    <w:rsid w:val="00697F9C"/>
    <w:rsid w:val="006A01C7"/>
    <w:rsid w:val="006A066A"/>
    <w:rsid w:val="006A0673"/>
    <w:rsid w:val="006A0808"/>
    <w:rsid w:val="006A0A40"/>
    <w:rsid w:val="006A1078"/>
    <w:rsid w:val="006A14CD"/>
    <w:rsid w:val="006A15FC"/>
    <w:rsid w:val="006A1B61"/>
    <w:rsid w:val="006A2891"/>
    <w:rsid w:val="006A2A8C"/>
    <w:rsid w:val="006A368E"/>
    <w:rsid w:val="006A3FFD"/>
    <w:rsid w:val="006A4355"/>
    <w:rsid w:val="006A4718"/>
    <w:rsid w:val="006A4A2C"/>
    <w:rsid w:val="006A4CFC"/>
    <w:rsid w:val="006A50AE"/>
    <w:rsid w:val="006A51B5"/>
    <w:rsid w:val="006A5327"/>
    <w:rsid w:val="006A5D86"/>
    <w:rsid w:val="006A5DA4"/>
    <w:rsid w:val="006A6733"/>
    <w:rsid w:val="006A6C5F"/>
    <w:rsid w:val="006A6E68"/>
    <w:rsid w:val="006A715B"/>
    <w:rsid w:val="006A7300"/>
    <w:rsid w:val="006B025E"/>
    <w:rsid w:val="006B0549"/>
    <w:rsid w:val="006B0BE7"/>
    <w:rsid w:val="006B13B6"/>
    <w:rsid w:val="006B185D"/>
    <w:rsid w:val="006B1EDB"/>
    <w:rsid w:val="006B25F9"/>
    <w:rsid w:val="006B275F"/>
    <w:rsid w:val="006B2D9E"/>
    <w:rsid w:val="006B2DC5"/>
    <w:rsid w:val="006B2DFD"/>
    <w:rsid w:val="006B30E9"/>
    <w:rsid w:val="006B3202"/>
    <w:rsid w:val="006B384E"/>
    <w:rsid w:val="006B3984"/>
    <w:rsid w:val="006B41A0"/>
    <w:rsid w:val="006B4477"/>
    <w:rsid w:val="006B48AC"/>
    <w:rsid w:val="006B48B7"/>
    <w:rsid w:val="006B5F18"/>
    <w:rsid w:val="006B62BB"/>
    <w:rsid w:val="006B67C5"/>
    <w:rsid w:val="006B6BFF"/>
    <w:rsid w:val="006B6DA8"/>
    <w:rsid w:val="006B6E4E"/>
    <w:rsid w:val="006B73DD"/>
    <w:rsid w:val="006B757D"/>
    <w:rsid w:val="006B79B4"/>
    <w:rsid w:val="006B7A43"/>
    <w:rsid w:val="006C0EDA"/>
    <w:rsid w:val="006C13E2"/>
    <w:rsid w:val="006C13F6"/>
    <w:rsid w:val="006C1DB6"/>
    <w:rsid w:val="006C2FC7"/>
    <w:rsid w:val="006C307C"/>
    <w:rsid w:val="006C33EA"/>
    <w:rsid w:val="006C41EC"/>
    <w:rsid w:val="006C43F3"/>
    <w:rsid w:val="006C4C50"/>
    <w:rsid w:val="006C4C63"/>
    <w:rsid w:val="006C50DC"/>
    <w:rsid w:val="006C551F"/>
    <w:rsid w:val="006C5BD9"/>
    <w:rsid w:val="006C6008"/>
    <w:rsid w:val="006C60E7"/>
    <w:rsid w:val="006C6277"/>
    <w:rsid w:val="006C6340"/>
    <w:rsid w:val="006C6470"/>
    <w:rsid w:val="006C655E"/>
    <w:rsid w:val="006C6D4C"/>
    <w:rsid w:val="006C78C2"/>
    <w:rsid w:val="006C7A68"/>
    <w:rsid w:val="006C7DCF"/>
    <w:rsid w:val="006D0345"/>
    <w:rsid w:val="006D03C9"/>
    <w:rsid w:val="006D03DC"/>
    <w:rsid w:val="006D058B"/>
    <w:rsid w:val="006D0668"/>
    <w:rsid w:val="006D12E4"/>
    <w:rsid w:val="006D1532"/>
    <w:rsid w:val="006D1BF1"/>
    <w:rsid w:val="006D2369"/>
    <w:rsid w:val="006D25E4"/>
    <w:rsid w:val="006D2649"/>
    <w:rsid w:val="006D27E5"/>
    <w:rsid w:val="006D4A7C"/>
    <w:rsid w:val="006D4B7D"/>
    <w:rsid w:val="006D519B"/>
    <w:rsid w:val="006D525D"/>
    <w:rsid w:val="006D53B7"/>
    <w:rsid w:val="006D55A7"/>
    <w:rsid w:val="006D57D9"/>
    <w:rsid w:val="006D57DA"/>
    <w:rsid w:val="006D5874"/>
    <w:rsid w:val="006D5915"/>
    <w:rsid w:val="006D64FC"/>
    <w:rsid w:val="006D657C"/>
    <w:rsid w:val="006D66C8"/>
    <w:rsid w:val="006D72CC"/>
    <w:rsid w:val="006D7D24"/>
    <w:rsid w:val="006E0216"/>
    <w:rsid w:val="006E04FB"/>
    <w:rsid w:val="006E0697"/>
    <w:rsid w:val="006E0A56"/>
    <w:rsid w:val="006E0B7A"/>
    <w:rsid w:val="006E0F4B"/>
    <w:rsid w:val="006E1111"/>
    <w:rsid w:val="006E17A1"/>
    <w:rsid w:val="006E1B8B"/>
    <w:rsid w:val="006E1C6A"/>
    <w:rsid w:val="006E1EA4"/>
    <w:rsid w:val="006E1F1E"/>
    <w:rsid w:val="006E22BA"/>
    <w:rsid w:val="006E2895"/>
    <w:rsid w:val="006E2BD4"/>
    <w:rsid w:val="006E2EC6"/>
    <w:rsid w:val="006E39D2"/>
    <w:rsid w:val="006E3C99"/>
    <w:rsid w:val="006E3F6B"/>
    <w:rsid w:val="006E3FD9"/>
    <w:rsid w:val="006E40C0"/>
    <w:rsid w:val="006E43CE"/>
    <w:rsid w:val="006E43D7"/>
    <w:rsid w:val="006E4488"/>
    <w:rsid w:val="006E4743"/>
    <w:rsid w:val="006E499F"/>
    <w:rsid w:val="006E49FD"/>
    <w:rsid w:val="006E5AF6"/>
    <w:rsid w:val="006E5BCB"/>
    <w:rsid w:val="006E61DE"/>
    <w:rsid w:val="006E6694"/>
    <w:rsid w:val="006E6BF1"/>
    <w:rsid w:val="006E6C51"/>
    <w:rsid w:val="006E6C6F"/>
    <w:rsid w:val="006E6F19"/>
    <w:rsid w:val="006E71C3"/>
    <w:rsid w:val="006E7579"/>
    <w:rsid w:val="006E7776"/>
    <w:rsid w:val="006E7A07"/>
    <w:rsid w:val="006E7C2D"/>
    <w:rsid w:val="006E7DF7"/>
    <w:rsid w:val="006F00EF"/>
    <w:rsid w:val="006F03C4"/>
    <w:rsid w:val="006F0D73"/>
    <w:rsid w:val="006F0F42"/>
    <w:rsid w:val="006F13FB"/>
    <w:rsid w:val="006F145C"/>
    <w:rsid w:val="006F1620"/>
    <w:rsid w:val="006F1754"/>
    <w:rsid w:val="006F1E75"/>
    <w:rsid w:val="006F22CF"/>
    <w:rsid w:val="006F23C6"/>
    <w:rsid w:val="006F2B13"/>
    <w:rsid w:val="006F2B25"/>
    <w:rsid w:val="006F2CD6"/>
    <w:rsid w:val="006F3E72"/>
    <w:rsid w:val="006F4135"/>
    <w:rsid w:val="006F4206"/>
    <w:rsid w:val="006F4B76"/>
    <w:rsid w:val="006F4DD0"/>
    <w:rsid w:val="006F5157"/>
    <w:rsid w:val="006F52EF"/>
    <w:rsid w:val="006F53DE"/>
    <w:rsid w:val="006F5446"/>
    <w:rsid w:val="006F573E"/>
    <w:rsid w:val="006F5D06"/>
    <w:rsid w:val="006F606A"/>
    <w:rsid w:val="006F69C4"/>
    <w:rsid w:val="006F6B50"/>
    <w:rsid w:val="006F6CAD"/>
    <w:rsid w:val="006F6EB0"/>
    <w:rsid w:val="006F73EF"/>
    <w:rsid w:val="006F76CB"/>
    <w:rsid w:val="006F7BBE"/>
    <w:rsid w:val="006F7F05"/>
    <w:rsid w:val="00700175"/>
    <w:rsid w:val="00700B5D"/>
    <w:rsid w:val="0070113C"/>
    <w:rsid w:val="0070128A"/>
    <w:rsid w:val="00701875"/>
    <w:rsid w:val="00701DA2"/>
    <w:rsid w:val="00701F5F"/>
    <w:rsid w:val="00702B79"/>
    <w:rsid w:val="00702BEF"/>
    <w:rsid w:val="0070309B"/>
    <w:rsid w:val="00703B30"/>
    <w:rsid w:val="00703B47"/>
    <w:rsid w:val="00703EF9"/>
    <w:rsid w:val="00704627"/>
    <w:rsid w:val="00704807"/>
    <w:rsid w:val="007049AC"/>
    <w:rsid w:val="00704F12"/>
    <w:rsid w:val="00704F66"/>
    <w:rsid w:val="00705144"/>
    <w:rsid w:val="00705CBD"/>
    <w:rsid w:val="0070670C"/>
    <w:rsid w:val="00706C97"/>
    <w:rsid w:val="00706F0F"/>
    <w:rsid w:val="007079C1"/>
    <w:rsid w:val="00707D44"/>
    <w:rsid w:val="00707F65"/>
    <w:rsid w:val="007105BF"/>
    <w:rsid w:val="0071061F"/>
    <w:rsid w:val="00710E3B"/>
    <w:rsid w:val="00710FD1"/>
    <w:rsid w:val="007115B8"/>
    <w:rsid w:val="007116AE"/>
    <w:rsid w:val="0071186E"/>
    <w:rsid w:val="00711ECE"/>
    <w:rsid w:val="00712029"/>
    <w:rsid w:val="00712B82"/>
    <w:rsid w:val="00712BAF"/>
    <w:rsid w:val="00712C35"/>
    <w:rsid w:val="00712EF3"/>
    <w:rsid w:val="007135E4"/>
    <w:rsid w:val="00714108"/>
    <w:rsid w:val="007141FC"/>
    <w:rsid w:val="007148B6"/>
    <w:rsid w:val="00714CFF"/>
    <w:rsid w:val="00714DB4"/>
    <w:rsid w:val="007152DA"/>
    <w:rsid w:val="00715454"/>
    <w:rsid w:val="00715498"/>
    <w:rsid w:val="0071554E"/>
    <w:rsid w:val="007158FF"/>
    <w:rsid w:val="00715FDB"/>
    <w:rsid w:val="00716E04"/>
    <w:rsid w:val="00716F57"/>
    <w:rsid w:val="0071749B"/>
    <w:rsid w:val="007176E4"/>
    <w:rsid w:val="00717732"/>
    <w:rsid w:val="00717F3A"/>
    <w:rsid w:val="007209B7"/>
    <w:rsid w:val="00720AB6"/>
    <w:rsid w:val="00721562"/>
    <w:rsid w:val="00721D0E"/>
    <w:rsid w:val="00721FD7"/>
    <w:rsid w:val="007224DA"/>
    <w:rsid w:val="0072252C"/>
    <w:rsid w:val="00722628"/>
    <w:rsid w:val="007226C9"/>
    <w:rsid w:val="00722A01"/>
    <w:rsid w:val="00722B18"/>
    <w:rsid w:val="00722CE7"/>
    <w:rsid w:val="00722D93"/>
    <w:rsid w:val="00722E68"/>
    <w:rsid w:val="00723283"/>
    <w:rsid w:val="0072354A"/>
    <w:rsid w:val="00723804"/>
    <w:rsid w:val="00723A4C"/>
    <w:rsid w:val="00723B9D"/>
    <w:rsid w:val="00723FBC"/>
    <w:rsid w:val="00724049"/>
    <w:rsid w:val="0072434B"/>
    <w:rsid w:val="0072442B"/>
    <w:rsid w:val="00724713"/>
    <w:rsid w:val="00724726"/>
    <w:rsid w:val="00724AD1"/>
    <w:rsid w:val="00724CC0"/>
    <w:rsid w:val="00725277"/>
    <w:rsid w:val="007255A4"/>
    <w:rsid w:val="00727416"/>
    <w:rsid w:val="0072763A"/>
    <w:rsid w:val="0072787D"/>
    <w:rsid w:val="007279E2"/>
    <w:rsid w:val="00727CE5"/>
    <w:rsid w:val="00727E4A"/>
    <w:rsid w:val="007303B5"/>
    <w:rsid w:val="0073082B"/>
    <w:rsid w:val="00730C08"/>
    <w:rsid w:val="00730E71"/>
    <w:rsid w:val="0073156E"/>
    <w:rsid w:val="007321F5"/>
    <w:rsid w:val="0073233B"/>
    <w:rsid w:val="00732720"/>
    <w:rsid w:val="0073278E"/>
    <w:rsid w:val="007327C8"/>
    <w:rsid w:val="00733011"/>
    <w:rsid w:val="0073311F"/>
    <w:rsid w:val="007332B2"/>
    <w:rsid w:val="00733330"/>
    <w:rsid w:val="007334DD"/>
    <w:rsid w:val="0073364E"/>
    <w:rsid w:val="00733976"/>
    <w:rsid w:val="00733C52"/>
    <w:rsid w:val="00733D45"/>
    <w:rsid w:val="007344C7"/>
    <w:rsid w:val="00734BA6"/>
    <w:rsid w:val="00734DC1"/>
    <w:rsid w:val="00735967"/>
    <w:rsid w:val="00735A38"/>
    <w:rsid w:val="007368A4"/>
    <w:rsid w:val="007369D6"/>
    <w:rsid w:val="007371FC"/>
    <w:rsid w:val="0073769E"/>
    <w:rsid w:val="00737A0F"/>
    <w:rsid w:val="00737A5E"/>
    <w:rsid w:val="00737C0D"/>
    <w:rsid w:val="00737F83"/>
    <w:rsid w:val="00740175"/>
    <w:rsid w:val="00740329"/>
    <w:rsid w:val="0074057A"/>
    <w:rsid w:val="00740C0B"/>
    <w:rsid w:val="007412FF"/>
    <w:rsid w:val="00741C10"/>
    <w:rsid w:val="00741F43"/>
    <w:rsid w:val="007428C4"/>
    <w:rsid w:val="0074302B"/>
    <w:rsid w:val="00744180"/>
    <w:rsid w:val="00744808"/>
    <w:rsid w:val="0074489F"/>
    <w:rsid w:val="00744932"/>
    <w:rsid w:val="007458A4"/>
    <w:rsid w:val="00745D65"/>
    <w:rsid w:val="00745DAC"/>
    <w:rsid w:val="00745F52"/>
    <w:rsid w:val="007464D7"/>
    <w:rsid w:val="00746757"/>
    <w:rsid w:val="00746911"/>
    <w:rsid w:val="007469F9"/>
    <w:rsid w:val="00746AB8"/>
    <w:rsid w:val="00746DA9"/>
    <w:rsid w:val="00747995"/>
    <w:rsid w:val="00747A4D"/>
    <w:rsid w:val="00750063"/>
    <w:rsid w:val="007500B6"/>
    <w:rsid w:val="00750101"/>
    <w:rsid w:val="0075083E"/>
    <w:rsid w:val="00750AE3"/>
    <w:rsid w:val="00750F4A"/>
    <w:rsid w:val="0075169E"/>
    <w:rsid w:val="00751874"/>
    <w:rsid w:val="007520F4"/>
    <w:rsid w:val="00752166"/>
    <w:rsid w:val="007521C8"/>
    <w:rsid w:val="0075235B"/>
    <w:rsid w:val="0075292D"/>
    <w:rsid w:val="00752E51"/>
    <w:rsid w:val="00753A50"/>
    <w:rsid w:val="00753B71"/>
    <w:rsid w:val="00753BDA"/>
    <w:rsid w:val="00754508"/>
    <w:rsid w:val="00754A3D"/>
    <w:rsid w:val="00754A9D"/>
    <w:rsid w:val="00754BE4"/>
    <w:rsid w:val="00754CCC"/>
    <w:rsid w:val="00754F9D"/>
    <w:rsid w:val="00755342"/>
    <w:rsid w:val="007555DD"/>
    <w:rsid w:val="0075571E"/>
    <w:rsid w:val="007557BD"/>
    <w:rsid w:val="00755AAE"/>
    <w:rsid w:val="00755F8E"/>
    <w:rsid w:val="007568F2"/>
    <w:rsid w:val="00756D23"/>
    <w:rsid w:val="00756D50"/>
    <w:rsid w:val="00756F1B"/>
    <w:rsid w:val="0075744A"/>
    <w:rsid w:val="007576D4"/>
    <w:rsid w:val="0075791B"/>
    <w:rsid w:val="00760029"/>
    <w:rsid w:val="007600AD"/>
    <w:rsid w:val="0076076B"/>
    <w:rsid w:val="007618F9"/>
    <w:rsid w:val="007623FE"/>
    <w:rsid w:val="00762692"/>
    <w:rsid w:val="00762B2D"/>
    <w:rsid w:val="00762C0C"/>
    <w:rsid w:val="00763410"/>
    <w:rsid w:val="0076357A"/>
    <w:rsid w:val="007639D0"/>
    <w:rsid w:val="007642BE"/>
    <w:rsid w:val="00764395"/>
    <w:rsid w:val="007647B4"/>
    <w:rsid w:val="00764873"/>
    <w:rsid w:val="00764AEC"/>
    <w:rsid w:val="00764D21"/>
    <w:rsid w:val="00764EA9"/>
    <w:rsid w:val="00764FE6"/>
    <w:rsid w:val="0076522C"/>
    <w:rsid w:val="007653AE"/>
    <w:rsid w:val="007656D5"/>
    <w:rsid w:val="007659A4"/>
    <w:rsid w:val="00765FD3"/>
    <w:rsid w:val="007662DB"/>
    <w:rsid w:val="007662F3"/>
    <w:rsid w:val="0076694D"/>
    <w:rsid w:val="00766B22"/>
    <w:rsid w:val="0076719B"/>
    <w:rsid w:val="00767703"/>
    <w:rsid w:val="0077009D"/>
    <w:rsid w:val="00770BA7"/>
    <w:rsid w:val="00770FAF"/>
    <w:rsid w:val="007710EF"/>
    <w:rsid w:val="007717F3"/>
    <w:rsid w:val="007721B3"/>
    <w:rsid w:val="00772396"/>
    <w:rsid w:val="007723CE"/>
    <w:rsid w:val="00772553"/>
    <w:rsid w:val="00772773"/>
    <w:rsid w:val="00772846"/>
    <w:rsid w:val="0077294D"/>
    <w:rsid w:val="00774280"/>
    <w:rsid w:val="0077448F"/>
    <w:rsid w:val="0077450B"/>
    <w:rsid w:val="00774856"/>
    <w:rsid w:val="00774F6A"/>
    <w:rsid w:val="007756B8"/>
    <w:rsid w:val="00775748"/>
    <w:rsid w:val="00775B6B"/>
    <w:rsid w:val="00775FC6"/>
    <w:rsid w:val="007762AD"/>
    <w:rsid w:val="007764EF"/>
    <w:rsid w:val="00776D26"/>
    <w:rsid w:val="0077780F"/>
    <w:rsid w:val="0078076A"/>
    <w:rsid w:val="00780875"/>
    <w:rsid w:val="007808DD"/>
    <w:rsid w:val="00780E5B"/>
    <w:rsid w:val="00781232"/>
    <w:rsid w:val="007814F2"/>
    <w:rsid w:val="007819BA"/>
    <w:rsid w:val="00781B08"/>
    <w:rsid w:val="00781C09"/>
    <w:rsid w:val="00781F60"/>
    <w:rsid w:val="007824BD"/>
    <w:rsid w:val="007825A3"/>
    <w:rsid w:val="007826DC"/>
    <w:rsid w:val="007827C9"/>
    <w:rsid w:val="00782B0C"/>
    <w:rsid w:val="00782CCA"/>
    <w:rsid w:val="00782DDF"/>
    <w:rsid w:val="00783016"/>
    <w:rsid w:val="00783304"/>
    <w:rsid w:val="007833F8"/>
    <w:rsid w:val="00785626"/>
    <w:rsid w:val="00785684"/>
    <w:rsid w:val="00785971"/>
    <w:rsid w:val="00785E21"/>
    <w:rsid w:val="00785F16"/>
    <w:rsid w:val="007861E3"/>
    <w:rsid w:val="007875D1"/>
    <w:rsid w:val="007877EC"/>
    <w:rsid w:val="007879DA"/>
    <w:rsid w:val="00787A19"/>
    <w:rsid w:val="00787EE4"/>
    <w:rsid w:val="007902CA"/>
    <w:rsid w:val="00790520"/>
    <w:rsid w:val="0079109F"/>
    <w:rsid w:val="0079186D"/>
    <w:rsid w:val="00791BAD"/>
    <w:rsid w:val="00791BAF"/>
    <w:rsid w:val="00791F97"/>
    <w:rsid w:val="00792B66"/>
    <w:rsid w:val="00792C83"/>
    <w:rsid w:val="00792ECF"/>
    <w:rsid w:val="00792FE0"/>
    <w:rsid w:val="00793A4A"/>
    <w:rsid w:val="00793D49"/>
    <w:rsid w:val="00793DD8"/>
    <w:rsid w:val="00793F21"/>
    <w:rsid w:val="007946A6"/>
    <w:rsid w:val="007948E6"/>
    <w:rsid w:val="00796176"/>
    <w:rsid w:val="0079624A"/>
    <w:rsid w:val="007968AF"/>
    <w:rsid w:val="00796B7E"/>
    <w:rsid w:val="00796EAB"/>
    <w:rsid w:val="00796F3F"/>
    <w:rsid w:val="007972B9"/>
    <w:rsid w:val="007973F4"/>
    <w:rsid w:val="00797B65"/>
    <w:rsid w:val="00797CD1"/>
    <w:rsid w:val="00797DDC"/>
    <w:rsid w:val="00797F94"/>
    <w:rsid w:val="007A0440"/>
    <w:rsid w:val="007A09B4"/>
    <w:rsid w:val="007A0ACE"/>
    <w:rsid w:val="007A0BCB"/>
    <w:rsid w:val="007A0DCC"/>
    <w:rsid w:val="007A0F7D"/>
    <w:rsid w:val="007A1247"/>
    <w:rsid w:val="007A1881"/>
    <w:rsid w:val="007A196E"/>
    <w:rsid w:val="007A2D6A"/>
    <w:rsid w:val="007A324E"/>
    <w:rsid w:val="007A3719"/>
    <w:rsid w:val="007A3C66"/>
    <w:rsid w:val="007A3F06"/>
    <w:rsid w:val="007A4125"/>
    <w:rsid w:val="007A45A2"/>
    <w:rsid w:val="007A466F"/>
    <w:rsid w:val="007A4E19"/>
    <w:rsid w:val="007A4FF6"/>
    <w:rsid w:val="007A50E1"/>
    <w:rsid w:val="007A52D0"/>
    <w:rsid w:val="007A6157"/>
    <w:rsid w:val="007A6195"/>
    <w:rsid w:val="007A61EF"/>
    <w:rsid w:val="007A6500"/>
    <w:rsid w:val="007A6514"/>
    <w:rsid w:val="007A6D6C"/>
    <w:rsid w:val="007A7104"/>
    <w:rsid w:val="007A7864"/>
    <w:rsid w:val="007A7AFB"/>
    <w:rsid w:val="007A7C20"/>
    <w:rsid w:val="007A7E23"/>
    <w:rsid w:val="007A7E60"/>
    <w:rsid w:val="007A7F20"/>
    <w:rsid w:val="007B01EA"/>
    <w:rsid w:val="007B0432"/>
    <w:rsid w:val="007B06F0"/>
    <w:rsid w:val="007B072E"/>
    <w:rsid w:val="007B0F40"/>
    <w:rsid w:val="007B14EB"/>
    <w:rsid w:val="007B1700"/>
    <w:rsid w:val="007B18DF"/>
    <w:rsid w:val="007B2BD1"/>
    <w:rsid w:val="007B2E9A"/>
    <w:rsid w:val="007B3111"/>
    <w:rsid w:val="007B32A1"/>
    <w:rsid w:val="007B3C2F"/>
    <w:rsid w:val="007B3C48"/>
    <w:rsid w:val="007B3CF9"/>
    <w:rsid w:val="007B40AF"/>
    <w:rsid w:val="007B47A3"/>
    <w:rsid w:val="007B4D7E"/>
    <w:rsid w:val="007B5D1D"/>
    <w:rsid w:val="007B607B"/>
    <w:rsid w:val="007B66BA"/>
    <w:rsid w:val="007B6BD0"/>
    <w:rsid w:val="007B6ED8"/>
    <w:rsid w:val="007B6F8E"/>
    <w:rsid w:val="007B720A"/>
    <w:rsid w:val="007B7845"/>
    <w:rsid w:val="007B792F"/>
    <w:rsid w:val="007B7E0B"/>
    <w:rsid w:val="007B7F78"/>
    <w:rsid w:val="007C09BC"/>
    <w:rsid w:val="007C0BE9"/>
    <w:rsid w:val="007C1A68"/>
    <w:rsid w:val="007C1A99"/>
    <w:rsid w:val="007C1F65"/>
    <w:rsid w:val="007C1FAE"/>
    <w:rsid w:val="007C23CB"/>
    <w:rsid w:val="007C23D4"/>
    <w:rsid w:val="007C2635"/>
    <w:rsid w:val="007C2A43"/>
    <w:rsid w:val="007C2B0D"/>
    <w:rsid w:val="007C2C5D"/>
    <w:rsid w:val="007C2D14"/>
    <w:rsid w:val="007C2E45"/>
    <w:rsid w:val="007C2EBF"/>
    <w:rsid w:val="007C32E1"/>
    <w:rsid w:val="007C393C"/>
    <w:rsid w:val="007C3C4C"/>
    <w:rsid w:val="007C3D24"/>
    <w:rsid w:val="007C4020"/>
    <w:rsid w:val="007C40BB"/>
    <w:rsid w:val="007C41D7"/>
    <w:rsid w:val="007C4447"/>
    <w:rsid w:val="007C526C"/>
    <w:rsid w:val="007C597D"/>
    <w:rsid w:val="007C6E51"/>
    <w:rsid w:val="007C70A1"/>
    <w:rsid w:val="007C7135"/>
    <w:rsid w:val="007C725F"/>
    <w:rsid w:val="007C73FD"/>
    <w:rsid w:val="007C7453"/>
    <w:rsid w:val="007C75FA"/>
    <w:rsid w:val="007C7DE5"/>
    <w:rsid w:val="007D1052"/>
    <w:rsid w:val="007D123E"/>
    <w:rsid w:val="007D13D2"/>
    <w:rsid w:val="007D20CF"/>
    <w:rsid w:val="007D2646"/>
    <w:rsid w:val="007D27FD"/>
    <w:rsid w:val="007D2DA4"/>
    <w:rsid w:val="007D2EC1"/>
    <w:rsid w:val="007D2F28"/>
    <w:rsid w:val="007D3E05"/>
    <w:rsid w:val="007D3FE7"/>
    <w:rsid w:val="007D4088"/>
    <w:rsid w:val="007D4312"/>
    <w:rsid w:val="007D4960"/>
    <w:rsid w:val="007D4F1A"/>
    <w:rsid w:val="007D57A1"/>
    <w:rsid w:val="007D5B9C"/>
    <w:rsid w:val="007D5C7C"/>
    <w:rsid w:val="007D6851"/>
    <w:rsid w:val="007D7412"/>
    <w:rsid w:val="007D7739"/>
    <w:rsid w:val="007D7C02"/>
    <w:rsid w:val="007E02BF"/>
    <w:rsid w:val="007E075E"/>
    <w:rsid w:val="007E0895"/>
    <w:rsid w:val="007E0D26"/>
    <w:rsid w:val="007E0D4A"/>
    <w:rsid w:val="007E0FDD"/>
    <w:rsid w:val="007E0FF9"/>
    <w:rsid w:val="007E1192"/>
    <w:rsid w:val="007E1365"/>
    <w:rsid w:val="007E13D3"/>
    <w:rsid w:val="007E1752"/>
    <w:rsid w:val="007E1D4C"/>
    <w:rsid w:val="007E1EFD"/>
    <w:rsid w:val="007E2743"/>
    <w:rsid w:val="007E3295"/>
    <w:rsid w:val="007E36D7"/>
    <w:rsid w:val="007E3A9A"/>
    <w:rsid w:val="007E3AAE"/>
    <w:rsid w:val="007E5354"/>
    <w:rsid w:val="007E5665"/>
    <w:rsid w:val="007E56A2"/>
    <w:rsid w:val="007E59D7"/>
    <w:rsid w:val="007E5FCB"/>
    <w:rsid w:val="007E6489"/>
    <w:rsid w:val="007E65D0"/>
    <w:rsid w:val="007E68A4"/>
    <w:rsid w:val="007E6B8C"/>
    <w:rsid w:val="007E6F57"/>
    <w:rsid w:val="007E7738"/>
    <w:rsid w:val="007E7761"/>
    <w:rsid w:val="007F0104"/>
    <w:rsid w:val="007F048A"/>
    <w:rsid w:val="007F0673"/>
    <w:rsid w:val="007F086A"/>
    <w:rsid w:val="007F1692"/>
    <w:rsid w:val="007F200A"/>
    <w:rsid w:val="007F215F"/>
    <w:rsid w:val="007F2BB2"/>
    <w:rsid w:val="007F3093"/>
    <w:rsid w:val="007F353C"/>
    <w:rsid w:val="007F367B"/>
    <w:rsid w:val="007F37DC"/>
    <w:rsid w:val="007F3A0A"/>
    <w:rsid w:val="007F3A69"/>
    <w:rsid w:val="007F439D"/>
    <w:rsid w:val="007F453B"/>
    <w:rsid w:val="007F57B8"/>
    <w:rsid w:val="007F6071"/>
    <w:rsid w:val="007F60DA"/>
    <w:rsid w:val="007F6739"/>
    <w:rsid w:val="007F679F"/>
    <w:rsid w:val="007F6C32"/>
    <w:rsid w:val="007F6DFB"/>
    <w:rsid w:val="007F71F2"/>
    <w:rsid w:val="007F7298"/>
    <w:rsid w:val="007F7344"/>
    <w:rsid w:val="007F74CD"/>
    <w:rsid w:val="007F7560"/>
    <w:rsid w:val="007F7568"/>
    <w:rsid w:val="007F757A"/>
    <w:rsid w:val="007F75A0"/>
    <w:rsid w:val="007F76FD"/>
    <w:rsid w:val="007F792C"/>
    <w:rsid w:val="007F7971"/>
    <w:rsid w:val="007F7F8B"/>
    <w:rsid w:val="00800900"/>
    <w:rsid w:val="008009A2"/>
    <w:rsid w:val="00801454"/>
    <w:rsid w:val="00802364"/>
    <w:rsid w:val="00802508"/>
    <w:rsid w:val="008025EB"/>
    <w:rsid w:val="0080321A"/>
    <w:rsid w:val="00803453"/>
    <w:rsid w:val="008041C7"/>
    <w:rsid w:val="00804576"/>
    <w:rsid w:val="008046B2"/>
    <w:rsid w:val="00804A83"/>
    <w:rsid w:val="00804ACA"/>
    <w:rsid w:val="00804B15"/>
    <w:rsid w:val="0080516F"/>
    <w:rsid w:val="0080547E"/>
    <w:rsid w:val="00805669"/>
    <w:rsid w:val="00805C06"/>
    <w:rsid w:val="00805CE7"/>
    <w:rsid w:val="00806911"/>
    <w:rsid w:val="00806CF6"/>
    <w:rsid w:val="00807701"/>
    <w:rsid w:val="0080784D"/>
    <w:rsid w:val="00807CDE"/>
    <w:rsid w:val="00807FA7"/>
    <w:rsid w:val="00810E6E"/>
    <w:rsid w:val="00811161"/>
    <w:rsid w:val="008112F2"/>
    <w:rsid w:val="008113B6"/>
    <w:rsid w:val="008117E5"/>
    <w:rsid w:val="0081214A"/>
    <w:rsid w:val="008123FF"/>
    <w:rsid w:val="0081263B"/>
    <w:rsid w:val="00812BAE"/>
    <w:rsid w:val="00812D69"/>
    <w:rsid w:val="00812F78"/>
    <w:rsid w:val="008139CD"/>
    <w:rsid w:val="00813A49"/>
    <w:rsid w:val="00813A8B"/>
    <w:rsid w:val="00813F12"/>
    <w:rsid w:val="008142C7"/>
    <w:rsid w:val="0081434D"/>
    <w:rsid w:val="00814DF3"/>
    <w:rsid w:val="00815217"/>
    <w:rsid w:val="008152F6"/>
    <w:rsid w:val="00815BC0"/>
    <w:rsid w:val="00815E58"/>
    <w:rsid w:val="00816237"/>
    <w:rsid w:val="008167D8"/>
    <w:rsid w:val="00816AB7"/>
    <w:rsid w:val="00816BF5"/>
    <w:rsid w:val="00816BFA"/>
    <w:rsid w:val="00817024"/>
    <w:rsid w:val="0081721F"/>
    <w:rsid w:val="00817DCB"/>
    <w:rsid w:val="00817EC4"/>
    <w:rsid w:val="00817F13"/>
    <w:rsid w:val="00820835"/>
    <w:rsid w:val="00820F03"/>
    <w:rsid w:val="00820F09"/>
    <w:rsid w:val="00821222"/>
    <w:rsid w:val="00821CE8"/>
    <w:rsid w:val="00821D6A"/>
    <w:rsid w:val="00822250"/>
    <w:rsid w:val="008229D9"/>
    <w:rsid w:val="00822A63"/>
    <w:rsid w:val="0082380E"/>
    <w:rsid w:val="0082412E"/>
    <w:rsid w:val="00824410"/>
    <w:rsid w:val="0082518F"/>
    <w:rsid w:val="00825230"/>
    <w:rsid w:val="00825971"/>
    <w:rsid w:val="00826302"/>
    <w:rsid w:val="00826CA9"/>
    <w:rsid w:val="008275DE"/>
    <w:rsid w:val="00827C07"/>
    <w:rsid w:val="00827D0B"/>
    <w:rsid w:val="008303ED"/>
    <w:rsid w:val="00830818"/>
    <w:rsid w:val="00830D7B"/>
    <w:rsid w:val="00830E0B"/>
    <w:rsid w:val="008312D7"/>
    <w:rsid w:val="008317D6"/>
    <w:rsid w:val="008318DC"/>
    <w:rsid w:val="0083196D"/>
    <w:rsid w:val="0083247B"/>
    <w:rsid w:val="00833A3B"/>
    <w:rsid w:val="00833E33"/>
    <w:rsid w:val="0083473E"/>
    <w:rsid w:val="00835507"/>
    <w:rsid w:val="008356AF"/>
    <w:rsid w:val="00835B1A"/>
    <w:rsid w:val="00835E31"/>
    <w:rsid w:val="0083658F"/>
    <w:rsid w:val="0083674B"/>
    <w:rsid w:val="008368D8"/>
    <w:rsid w:val="00836EDF"/>
    <w:rsid w:val="0083700F"/>
    <w:rsid w:val="00837427"/>
    <w:rsid w:val="008379C0"/>
    <w:rsid w:val="008379F3"/>
    <w:rsid w:val="00837C77"/>
    <w:rsid w:val="00840158"/>
    <w:rsid w:val="00840238"/>
    <w:rsid w:val="008402DF"/>
    <w:rsid w:val="008407E7"/>
    <w:rsid w:val="00840A7A"/>
    <w:rsid w:val="00840E89"/>
    <w:rsid w:val="00841121"/>
    <w:rsid w:val="008415C5"/>
    <w:rsid w:val="008415F9"/>
    <w:rsid w:val="008416D6"/>
    <w:rsid w:val="0084199B"/>
    <w:rsid w:val="00841CA1"/>
    <w:rsid w:val="00841CBA"/>
    <w:rsid w:val="00841F32"/>
    <w:rsid w:val="00841F66"/>
    <w:rsid w:val="00842D9F"/>
    <w:rsid w:val="0084369F"/>
    <w:rsid w:val="008441FA"/>
    <w:rsid w:val="0084454A"/>
    <w:rsid w:val="008445D4"/>
    <w:rsid w:val="00844A72"/>
    <w:rsid w:val="008458DF"/>
    <w:rsid w:val="008468F9"/>
    <w:rsid w:val="008469B1"/>
    <w:rsid w:val="00846E20"/>
    <w:rsid w:val="00847775"/>
    <w:rsid w:val="00847B22"/>
    <w:rsid w:val="00847FC6"/>
    <w:rsid w:val="00850220"/>
    <w:rsid w:val="008507AA"/>
    <w:rsid w:val="008510BC"/>
    <w:rsid w:val="0085166A"/>
    <w:rsid w:val="00851899"/>
    <w:rsid w:val="00851A31"/>
    <w:rsid w:val="00851DE3"/>
    <w:rsid w:val="00852742"/>
    <w:rsid w:val="00852823"/>
    <w:rsid w:val="00852BA7"/>
    <w:rsid w:val="00852D89"/>
    <w:rsid w:val="00852E15"/>
    <w:rsid w:val="008536C1"/>
    <w:rsid w:val="0085376C"/>
    <w:rsid w:val="00853D7D"/>
    <w:rsid w:val="0085448B"/>
    <w:rsid w:val="00854AA5"/>
    <w:rsid w:val="00854B3F"/>
    <w:rsid w:val="00855324"/>
    <w:rsid w:val="0085533D"/>
    <w:rsid w:val="0085551A"/>
    <w:rsid w:val="0085567D"/>
    <w:rsid w:val="008559B7"/>
    <w:rsid w:val="00856027"/>
    <w:rsid w:val="008562E9"/>
    <w:rsid w:val="008563FD"/>
    <w:rsid w:val="00856AEA"/>
    <w:rsid w:val="00856E98"/>
    <w:rsid w:val="00856F7B"/>
    <w:rsid w:val="00857890"/>
    <w:rsid w:val="00857969"/>
    <w:rsid w:val="00857AB2"/>
    <w:rsid w:val="00857B7F"/>
    <w:rsid w:val="00857ED8"/>
    <w:rsid w:val="00860F9B"/>
    <w:rsid w:val="008610B4"/>
    <w:rsid w:val="0086133C"/>
    <w:rsid w:val="008619FC"/>
    <w:rsid w:val="008620EB"/>
    <w:rsid w:val="00862B1D"/>
    <w:rsid w:val="00862B93"/>
    <w:rsid w:val="00863337"/>
    <w:rsid w:val="00863953"/>
    <w:rsid w:val="008649B6"/>
    <w:rsid w:val="008649E9"/>
    <w:rsid w:val="0086549A"/>
    <w:rsid w:val="00865B39"/>
    <w:rsid w:val="00866041"/>
    <w:rsid w:val="0086655C"/>
    <w:rsid w:val="00866D91"/>
    <w:rsid w:val="008671A8"/>
    <w:rsid w:val="0086757F"/>
    <w:rsid w:val="00867760"/>
    <w:rsid w:val="00867F49"/>
    <w:rsid w:val="00870514"/>
    <w:rsid w:val="00870CEE"/>
    <w:rsid w:val="00870F0F"/>
    <w:rsid w:val="00870F1A"/>
    <w:rsid w:val="0087100C"/>
    <w:rsid w:val="008713E7"/>
    <w:rsid w:val="00871431"/>
    <w:rsid w:val="008717AC"/>
    <w:rsid w:val="00871B3E"/>
    <w:rsid w:val="00871BFF"/>
    <w:rsid w:val="008720E4"/>
    <w:rsid w:val="008732AA"/>
    <w:rsid w:val="00873CDF"/>
    <w:rsid w:val="008740A2"/>
    <w:rsid w:val="008740EB"/>
    <w:rsid w:val="008749B8"/>
    <w:rsid w:val="00874B23"/>
    <w:rsid w:val="00874BEB"/>
    <w:rsid w:val="00874CA5"/>
    <w:rsid w:val="00874D0E"/>
    <w:rsid w:val="00874D69"/>
    <w:rsid w:val="00875289"/>
    <w:rsid w:val="00876572"/>
    <w:rsid w:val="00876BCD"/>
    <w:rsid w:val="00877182"/>
    <w:rsid w:val="0087742F"/>
    <w:rsid w:val="00877617"/>
    <w:rsid w:val="00877B24"/>
    <w:rsid w:val="00877BCE"/>
    <w:rsid w:val="008805B9"/>
    <w:rsid w:val="0088072E"/>
    <w:rsid w:val="00880986"/>
    <w:rsid w:val="00880BD9"/>
    <w:rsid w:val="00880C5F"/>
    <w:rsid w:val="00880E4C"/>
    <w:rsid w:val="00880FAB"/>
    <w:rsid w:val="0088204C"/>
    <w:rsid w:val="008823DE"/>
    <w:rsid w:val="008827E0"/>
    <w:rsid w:val="0088353E"/>
    <w:rsid w:val="0088391D"/>
    <w:rsid w:val="00883985"/>
    <w:rsid w:val="00883B5B"/>
    <w:rsid w:val="00883C48"/>
    <w:rsid w:val="00883E91"/>
    <w:rsid w:val="00883FF2"/>
    <w:rsid w:val="008841FA"/>
    <w:rsid w:val="00884DB1"/>
    <w:rsid w:val="00884E2D"/>
    <w:rsid w:val="008850F0"/>
    <w:rsid w:val="00885413"/>
    <w:rsid w:val="008856B6"/>
    <w:rsid w:val="00885749"/>
    <w:rsid w:val="00885758"/>
    <w:rsid w:val="00885B80"/>
    <w:rsid w:val="00886163"/>
    <w:rsid w:val="00886548"/>
    <w:rsid w:val="008871F4"/>
    <w:rsid w:val="008873D9"/>
    <w:rsid w:val="00887596"/>
    <w:rsid w:val="00887B5A"/>
    <w:rsid w:val="00887D0A"/>
    <w:rsid w:val="00890170"/>
    <w:rsid w:val="0089020B"/>
    <w:rsid w:val="00890395"/>
    <w:rsid w:val="008908F2"/>
    <w:rsid w:val="00890ECB"/>
    <w:rsid w:val="00890FA5"/>
    <w:rsid w:val="008910EA"/>
    <w:rsid w:val="008914A6"/>
    <w:rsid w:val="00891B39"/>
    <w:rsid w:val="00891B75"/>
    <w:rsid w:val="00891E73"/>
    <w:rsid w:val="00892456"/>
    <w:rsid w:val="008929A0"/>
    <w:rsid w:val="00892D7D"/>
    <w:rsid w:val="00893065"/>
    <w:rsid w:val="0089420A"/>
    <w:rsid w:val="0089450D"/>
    <w:rsid w:val="0089453F"/>
    <w:rsid w:val="00894ABA"/>
    <w:rsid w:val="00894C4D"/>
    <w:rsid w:val="0089507B"/>
    <w:rsid w:val="00895276"/>
    <w:rsid w:val="00895A00"/>
    <w:rsid w:val="00896877"/>
    <w:rsid w:val="00896CE9"/>
    <w:rsid w:val="008971F6"/>
    <w:rsid w:val="008973BF"/>
    <w:rsid w:val="0089759E"/>
    <w:rsid w:val="00897660"/>
    <w:rsid w:val="008978F6"/>
    <w:rsid w:val="00897D48"/>
    <w:rsid w:val="008A0583"/>
    <w:rsid w:val="008A0C27"/>
    <w:rsid w:val="008A0CD3"/>
    <w:rsid w:val="008A0D6E"/>
    <w:rsid w:val="008A18CA"/>
    <w:rsid w:val="008A192A"/>
    <w:rsid w:val="008A1AEE"/>
    <w:rsid w:val="008A1C8C"/>
    <w:rsid w:val="008A2081"/>
    <w:rsid w:val="008A279F"/>
    <w:rsid w:val="008A2986"/>
    <w:rsid w:val="008A3281"/>
    <w:rsid w:val="008A3538"/>
    <w:rsid w:val="008A39F9"/>
    <w:rsid w:val="008A3CC8"/>
    <w:rsid w:val="008A44F2"/>
    <w:rsid w:val="008A4744"/>
    <w:rsid w:val="008A4CC5"/>
    <w:rsid w:val="008A4F70"/>
    <w:rsid w:val="008A50F7"/>
    <w:rsid w:val="008A5205"/>
    <w:rsid w:val="008A5A2F"/>
    <w:rsid w:val="008A5E83"/>
    <w:rsid w:val="008A5FA6"/>
    <w:rsid w:val="008A60D9"/>
    <w:rsid w:val="008A61AC"/>
    <w:rsid w:val="008A6387"/>
    <w:rsid w:val="008A6572"/>
    <w:rsid w:val="008A66B1"/>
    <w:rsid w:val="008A6702"/>
    <w:rsid w:val="008A6804"/>
    <w:rsid w:val="008A6A3A"/>
    <w:rsid w:val="008A6E43"/>
    <w:rsid w:val="008A71EC"/>
    <w:rsid w:val="008A7416"/>
    <w:rsid w:val="008A753B"/>
    <w:rsid w:val="008A7DB8"/>
    <w:rsid w:val="008B04F9"/>
    <w:rsid w:val="008B0DAA"/>
    <w:rsid w:val="008B15BA"/>
    <w:rsid w:val="008B15FE"/>
    <w:rsid w:val="008B16C6"/>
    <w:rsid w:val="008B1953"/>
    <w:rsid w:val="008B1B10"/>
    <w:rsid w:val="008B1BB8"/>
    <w:rsid w:val="008B2141"/>
    <w:rsid w:val="008B238F"/>
    <w:rsid w:val="008B258B"/>
    <w:rsid w:val="008B2E05"/>
    <w:rsid w:val="008B3518"/>
    <w:rsid w:val="008B37E1"/>
    <w:rsid w:val="008B3C98"/>
    <w:rsid w:val="008B3F95"/>
    <w:rsid w:val="008B4361"/>
    <w:rsid w:val="008B437B"/>
    <w:rsid w:val="008B4F8D"/>
    <w:rsid w:val="008B517D"/>
    <w:rsid w:val="008B5B3A"/>
    <w:rsid w:val="008B6912"/>
    <w:rsid w:val="008B710A"/>
    <w:rsid w:val="008B756B"/>
    <w:rsid w:val="008B78EA"/>
    <w:rsid w:val="008B7A3F"/>
    <w:rsid w:val="008B7D08"/>
    <w:rsid w:val="008C031D"/>
    <w:rsid w:val="008C162E"/>
    <w:rsid w:val="008C1E09"/>
    <w:rsid w:val="008C1EF9"/>
    <w:rsid w:val="008C2139"/>
    <w:rsid w:val="008C23C6"/>
    <w:rsid w:val="008C2FE1"/>
    <w:rsid w:val="008C38A2"/>
    <w:rsid w:val="008C3C4F"/>
    <w:rsid w:val="008C3E9C"/>
    <w:rsid w:val="008C3FE4"/>
    <w:rsid w:val="008C468C"/>
    <w:rsid w:val="008C4792"/>
    <w:rsid w:val="008C4BB8"/>
    <w:rsid w:val="008C4F1C"/>
    <w:rsid w:val="008C52B0"/>
    <w:rsid w:val="008C546B"/>
    <w:rsid w:val="008C55CC"/>
    <w:rsid w:val="008C5D94"/>
    <w:rsid w:val="008C5E74"/>
    <w:rsid w:val="008C6000"/>
    <w:rsid w:val="008C60D2"/>
    <w:rsid w:val="008C613B"/>
    <w:rsid w:val="008C6846"/>
    <w:rsid w:val="008C6A23"/>
    <w:rsid w:val="008C6F36"/>
    <w:rsid w:val="008C718F"/>
    <w:rsid w:val="008C7273"/>
    <w:rsid w:val="008C72E9"/>
    <w:rsid w:val="008C7494"/>
    <w:rsid w:val="008C7A21"/>
    <w:rsid w:val="008D0991"/>
    <w:rsid w:val="008D1188"/>
    <w:rsid w:val="008D15E5"/>
    <w:rsid w:val="008D15ED"/>
    <w:rsid w:val="008D1A04"/>
    <w:rsid w:val="008D212F"/>
    <w:rsid w:val="008D28CF"/>
    <w:rsid w:val="008D28F1"/>
    <w:rsid w:val="008D2C80"/>
    <w:rsid w:val="008D31FA"/>
    <w:rsid w:val="008D329E"/>
    <w:rsid w:val="008D35FA"/>
    <w:rsid w:val="008D3ACC"/>
    <w:rsid w:val="008D4357"/>
    <w:rsid w:val="008D4A4F"/>
    <w:rsid w:val="008D4F2C"/>
    <w:rsid w:val="008D501F"/>
    <w:rsid w:val="008D5822"/>
    <w:rsid w:val="008D5E31"/>
    <w:rsid w:val="008D68F8"/>
    <w:rsid w:val="008D6CC6"/>
    <w:rsid w:val="008D753F"/>
    <w:rsid w:val="008E0036"/>
    <w:rsid w:val="008E07B6"/>
    <w:rsid w:val="008E08A9"/>
    <w:rsid w:val="008E08FB"/>
    <w:rsid w:val="008E0A70"/>
    <w:rsid w:val="008E0EA9"/>
    <w:rsid w:val="008E0FDC"/>
    <w:rsid w:val="008E15B2"/>
    <w:rsid w:val="008E1BC1"/>
    <w:rsid w:val="008E28BB"/>
    <w:rsid w:val="008E2C81"/>
    <w:rsid w:val="008E2F58"/>
    <w:rsid w:val="008E34F7"/>
    <w:rsid w:val="008E357E"/>
    <w:rsid w:val="008E36DF"/>
    <w:rsid w:val="008E3A44"/>
    <w:rsid w:val="008E3D0B"/>
    <w:rsid w:val="008E4095"/>
    <w:rsid w:val="008E414A"/>
    <w:rsid w:val="008E46A6"/>
    <w:rsid w:val="008E50B2"/>
    <w:rsid w:val="008E5296"/>
    <w:rsid w:val="008E5538"/>
    <w:rsid w:val="008E5553"/>
    <w:rsid w:val="008E5652"/>
    <w:rsid w:val="008E63D8"/>
    <w:rsid w:val="008E67EB"/>
    <w:rsid w:val="008E6EE6"/>
    <w:rsid w:val="008E6F68"/>
    <w:rsid w:val="008E70E9"/>
    <w:rsid w:val="008E7452"/>
    <w:rsid w:val="008F0A1B"/>
    <w:rsid w:val="008F1241"/>
    <w:rsid w:val="008F13CA"/>
    <w:rsid w:val="008F18E3"/>
    <w:rsid w:val="008F27D0"/>
    <w:rsid w:val="008F3155"/>
    <w:rsid w:val="008F342F"/>
    <w:rsid w:val="008F42C1"/>
    <w:rsid w:val="008F4A49"/>
    <w:rsid w:val="008F6025"/>
    <w:rsid w:val="008F6099"/>
    <w:rsid w:val="008F6676"/>
    <w:rsid w:val="008F674C"/>
    <w:rsid w:val="008F6987"/>
    <w:rsid w:val="008F6EBC"/>
    <w:rsid w:val="008F7F81"/>
    <w:rsid w:val="009000F9"/>
    <w:rsid w:val="0090032D"/>
    <w:rsid w:val="009013EB"/>
    <w:rsid w:val="009015AC"/>
    <w:rsid w:val="009015C1"/>
    <w:rsid w:val="009015CC"/>
    <w:rsid w:val="009016A1"/>
    <w:rsid w:val="009018C2"/>
    <w:rsid w:val="00901C8E"/>
    <w:rsid w:val="00902354"/>
    <w:rsid w:val="0090249B"/>
    <w:rsid w:val="009024DB"/>
    <w:rsid w:val="00902732"/>
    <w:rsid w:val="00902864"/>
    <w:rsid w:val="00902DF2"/>
    <w:rsid w:val="0090331F"/>
    <w:rsid w:val="0090351C"/>
    <w:rsid w:val="009037F1"/>
    <w:rsid w:val="00904100"/>
    <w:rsid w:val="009046DE"/>
    <w:rsid w:val="00904A8C"/>
    <w:rsid w:val="009058D3"/>
    <w:rsid w:val="00905A92"/>
    <w:rsid w:val="00905CCC"/>
    <w:rsid w:val="00906620"/>
    <w:rsid w:val="00906711"/>
    <w:rsid w:val="00906C0E"/>
    <w:rsid w:val="009071B3"/>
    <w:rsid w:val="009073EB"/>
    <w:rsid w:val="00907B69"/>
    <w:rsid w:val="00910403"/>
    <w:rsid w:val="00910416"/>
    <w:rsid w:val="00910E0F"/>
    <w:rsid w:val="00911176"/>
    <w:rsid w:val="009116CF"/>
    <w:rsid w:val="00911C88"/>
    <w:rsid w:val="00912130"/>
    <w:rsid w:val="0091232E"/>
    <w:rsid w:val="009128F3"/>
    <w:rsid w:val="00912930"/>
    <w:rsid w:val="00912AAD"/>
    <w:rsid w:val="00912DA9"/>
    <w:rsid w:val="0091308D"/>
    <w:rsid w:val="009130EC"/>
    <w:rsid w:val="00913139"/>
    <w:rsid w:val="00913222"/>
    <w:rsid w:val="00913D2C"/>
    <w:rsid w:val="00913D68"/>
    <w:rsid w:val="00913FCB"/>
    <w:rsid w:val="009142E3"/>
    <w:rsid w:val="009147A2"/>
    <w:rsid w:val="009149A4"/>
    <w:rsid w:val="00914A3B"/>
    <w:rsid w:val="00914D94"/>
    <w:rsid w:val="00915189"/>
    <w:rsid w:val="00915958"/>
    <w:rsid w:val="009162A9"/>
    <w:rsid w:val="00916366"/>
    <w:rsid w:val="009163DE"/>
    <w:rsid w:val="0091651A"/>
    <w:rsid w:val="00916DA1"/>
    <w:rsid w:val="00917DB7"/>
    <w:rsid w:val="0092001F"/>
    <w:rsid w:val="00920743"/>
    <w:rsid w:val="00920E7A"/>
    <w:rsid w:val="00921247"/>
    <w:rsid w:val="00922154"/>
    <w:rsid w:val="00922869"/>
    <w:rsid w:val="0092288B"/>
    <w:rsid w:val="00923932"/>
    <w:rsid w:val="00924205"/>
    <w:rsid w:val="00924275"/>
    <w:rsid w:val="00924364"/>
    <w:rsid w:val="009243BE"/>
    <w:rsid w:val="00925532"/>
    <w:rsid w:val="00925D65"/>
    <w:rsid w:val="009265E0"/>
    <w:rsid w:val="009266D0"/>
    <w:rsid w:val="00926AB3"/>
    <w:rsid w:val="00926B3E"/>
    <w:rsid w:val="00926CE6"/>
    <w:rsid w:val="00927129"/>
    <w:rsid w:val="00927387"/>
    <w:rsid w:val="00927519"/>
    <w:rsid w:val="009278E0"/>
    <w:rsid w:val="00927B2D"/>
    <w:rsid w:val="00927DA7"/>
    <w:rsid w:val="009309D7"/>
    <w:rsid w:val="00930AF7"/>
    <w:rsid w:val="00930CB6"/>
    <w:rsid w:val="00931348"/>
    <w:rsid w:val="00931382"/>
    <w:rsid w:val="0093192D"/>
    <w:rsid w:val="00931F2A"/>
    <w:rsid w:val="00932798"/>
    <w:rsid w:val="00932A0D"/>
    <w:rsid w:val="00933C30"/>
    <w:rsid w:val="00933DAD"/>
    <w:rsid w:val="00934562"/>
    <w:rsid w:val="00934635"/>
    <w:rsid w:val="0093466A"/>
    <w:rsid w:val="00934719"/>
    <w:rsid w:val="009349BD"/>
    <w:rsid w:val="00935374"/>
    <w:rsid w:val="00935376"/>
    <w:rsid w:val="00935485"/>
    <w:rsid w:val="009357C3"/>
    <w:rsid w:val="00935A58"/>
    <w:rsid w:val="00935CFC"/>
    <w:rsid w:val="00935E5D"/>
    <w:rsid w:val="00935FD0"/>
    <w:rsid w:val="00936304"/>
    <w:rsid w:val="00936C8E"/>
    <w:rsid w:val="00936EC3"/>
    <w:rsid w:val="009372A4"/>
    <w:rsid w:val="009372E1"/>
    <w:rsid w:val="00937A70"/>
    <w:rsid w:val="00940008"/>
    <w:rsid w:val="009404EF"/>
    <w:rsid w:val="00940743"/>
    <w:rsid w:val="00940888"/>
    <w:rsid w:val="00941059"/>
    <w:rsid w:val="00941167"/>
    <w:rsid w:val="009416CB"/>
    <w:rsid w:val="00941F08"/>
    <w:rsid w:val="009422BA"/>
    <w:rsid w:val="0094252B"/>
    <w:rsid w:val="0094393B"/>
    <w:rsid w:val="00943AB3"/>
    <w:rsid w:val="00943DA6"/>
    <w:rsid w:val="00943DCE"/>
    <w:rsid w:val="00944C33"/>
    <w:rsid w:val="00944DCC"/>
    <w:rsid w:val="00944E47"/>
    <w:rsid w:val="009452D2"/>
    <w:rsid w:val="009457D3"/>
    <w:rsid w:val="00945B16"/>
    <w:rsid w:val="00945D8F"/>
    <w:rsid w:val="00945DD4"/>
    <w:rsid w:val="009460F3"/>
    <w:rsid w:val="009462D2"/>
    <w:rsid w:val="00946753"/>
    <w:rsid w:val="00946A81"/>
    <w:rsid w:val="00946AE0"/>
    <w:rsid w:val="00946EBF"/>
    <w:rsid w:val="00946FB9"/>
    <w:rsid w:val="009470D4"/>
    <w:rsid w:val="009472A8"/>
    <w:rsid w:val="0094754C"/>
    <w:rsid w:val="009477F3"/>
    <w:rsid w:val="00947BF4"/>
    <w:rsid w:val="00947C68"/>
    <w:rsid w:val="009517D3"/>
    <w:rsid w:val="00951F6F"/>
    <w:rsid w:val="0095209C"/>
    <w:rsid w:val="0095236D"/>
    <w:rsid w:val="009531D7"/>
    <w:rsid w:val="00953628"/>
    <w:rsid w:val="009549A6"/>
    <w:rsid w:val="00954E21"/>
    <w:rsid w:val="0095566D"/>
    <w:rsid w:val="00956AA8"/>
    <w:rsid w:val="00957071"/>
    <w:rsid w:val="009570F2"/>
    <w:rsid w:val="00957694"/>
    <w:rsid w:val="009576D4"/>
    <w:rsid w:val="00957D83"/>
    <w:rsid w:val="00957F65"/>
    <w:rsid w:val="00960100"/>
    <w:rsid w:val="00960328"/>
    <w:rsid w:val="00960FDA"/>
    <w:rsid w:val="009615D1"/>
    <w:rsid w:val="00961A3F"/>
    <w:rsid w:val="00962503"/>
    <w:rsid w:val="00963287"/>
    <w:rsid w:val="009635FB"/>
    <w:rsid w:val="00963A68"/>
    <w:rsid w:val="00964320"/>
    <w:rsid w:val="009644BB"/>
    <w:rsid w:val="00965025"/>
    <w:rsid w:val="009654EB"/>
    <w:rsid w:val="009655FB"/>
    <w:rsid w:val="00965820"/>
    <w:rsid w:val="009662CE"/>
    <w:rsid w:val="0096670B"/>
    <w:rsid w:val="00966BB4"/>
    <w:rsid w:val="00966C21"/>
    <w:rsid w:val="00966D0C"/>
    <w:rsid w:val="009670F5"/>
    <w:rsid w:val="009679CA"/>
    <w:rsid w:val="00967D02"/>
    <w:rsid w:val="00970589"/>
    <w:rsid w:val="00970F64"/>
    <w:rsid w:val="00971071"/>
    <w:rsid w:val="00971204"/>
    <w:rsid w:val="00971487"/>
    <w:rsid w:val="00971550"/>
    <w:rsid w:val="0097188F"/>
    <w:rsid w:val="00971BAC"/>
    <w:rsid w:val="00971E77"/>
    <w:rsid w:val="00972129"/>
    <w:rsid w:val="009721C1"/>
    <w:rsid w:val="00972207"/>
    <w:rsid w:val="0097226F"/>
    <w:rsid w:val="0097251B"/>
    <w:rsid w:val="00972A47"/>
    <w:rsid w:val="00972D10"/>
    <w:rsid w:val="00972DBB"/>
    <w:rsid w:val="009733A0"/>
    <w:rsid w:val="009734EB"/>
    <w:rsid w:val="009737AF"/>
    <w:rsid w:val="009738EE"/>
    <w:rsid w:val="0097425B"/>
    <w:rsid w:val="009750DB"/>
    <w:rsid w:val="009752FF"/>
    <w:rsid w:val="0097556E"/>
    <w:rsid w:val="009758E5"/>
    <w:rsid w:val="00975AA1"/>
    <w:rsid w:val="00975BCB"/>
    <w:rsid w:val="00975C9E"/>
    <w:rsid w:val="00975D54"/>
    <w:rsid w:val="00976397"/>
    <w:rsid w:val="00977247"/>
    <w:rsid w:val="00977549"/>
    <w:rsid w:val="00977E2D"/>
    <w:rsid w:val="009803F9"/>
    <w:rsid w:val="009806C2"/>
    <w:rsid w:val="009806CD"/>
    <w:rsid w:val="00980784"/>
    <w:rsid w:val="00980D0C"/>
    <w:rsid w:val="0098148C"/>
    <w:rsid w:val="0098162A"/>
    <w:rsid w:val="00981750"/>
    <w:rsid w:val="009819AC"/>
    <w:rsid w:val="00981C13"/>
    <w:rsid w:val="009820D6"/>
    <w:rsid w:val="0098235F"/>
    <w:rsid w:val="009828C4"/>
    <w:rsid w:val="00983022"/>
    <w:rsid w:val="00983DFA"/>
    <w:rsid w:val="009858B8"/>
    <w:rsid w:val="0098679F"/>
    <w:rsid w:val="00986F31"/>
    <w:rsid w:val="009876E3"/>
    <w:rsid w:val="009902DC"/>
    <w:rsid w:val="0099034C"/>
    <w:rsid w:val="009908BF"/>
    <w:rsid w:val="00990A7C"/>
    <w:rsid w:val="009913E9"/>
    <w:rsid w:val="009917A1"/>
    <w:rsid w:val="00991C16"/>
    <w:rsid w:val="00992318"/>
    <w:rsid w:val="0099281C"/>
    <w:rsid w:val="00992F8E"/>
    <w:rsid w:val="0099375B"/>
    <w:rsid w:val="009938CB"/>
    <w:rsid w:val="0099435A"/>
    <w:rsid w:val="00994647"/>
    <w:rsid w:val="0099466C"/>
    <w:rsid w:val="0099472D"/>
    <w:rsid w:val="00994F61"/>
    <w:rsid w:val="00994FC1"/>
    <w:rsid w:val="0099508C"/>
    <w:rsid w:val="009951A3"/>
    <w:rsid w:val="00995585"/>
    <w:rsid w:val="00995A41"/>
    <w:rsid w:val="009963ED"/>
    <w:rsid w:val="009963F3"/>
    <w:rsid w:val="00996540"/>
    <w:rsid w:val="009976BB"/>
    <w:rsid w:val="00997E9C"/>
    <w:rsid w:val="00997F72"/>
    <w:rsid w:val="009A016D"/>
    <w:rsid w:val="009A0723"/>
    <w:rsid w:val="009A07A1"/>
    <w:rsid w:val="009A0D9B"/>
    <w:rsid w:val="009A1F22"/>
    <w:rsid w:val="009A1F55"/>
    <w:rsid w:val="009A2BBB"/>
    <w:rsid w:val="009A2D66"/>
    <w:rsid w:val="009A3451"/>
    <w:rsid w:val="009A3646"/>
    <w:rsid w:val="009A36DE"/>
    <w:rsid w:val="009A3997"/>
    <w:rsid w:val="009A3DC9"/>
    <w:rsid w:val="009A442D"/>
    <w:rsid w:val="009A4516"/>
    <w:rsid w:val="009A470F"/>
    <w:rsid w:val="009A5802"/>
    <w:rsid w:val="009A5B75"/>
    <w:rsid w:val="009A5BFB"/>
    <w:rsid w:val="009A5CF0"/>
    <w:rsid w:val="009A5F76"/>
    <w:rsid w:val="009A6059"/>
    <w:rsid w:val="009A61D6"/>
    <w:rsid w:val="009A631A"/>
    <w:rsid w:val="009A663C"/>
    <w:rsid w:val="009A6A4C"/>
    <w:rsid w:val="009B02D1"/>
    <w:rsid w:val="009B038A"/>
    <w:rsid w:val="009B04E5"/>
    <w:rsid w:val="009B0527"/>
    <w:rsid w:val="009B0883"/>
    <w:rsid w:val="009B1151"/>
    <w:rsid w:val="009B116E"/>
    <w:rsid w:val="009B13CE"/>
    <w:rsid w:val="009B1425"/>
    <w:rsid w:val="009B1A3B"/>
    <w:rsid w:val="009B2031"/>
    <w:rsid w:val="009B205F"/>
    <w:rsid w:val="009B22C5"/>
    <w:rsid w:val="009B2B6D"/>
    <w:rsid w:val="009B34C2"/>
    <w:rsid w:val="009B3582"/>
    <w:rsid w:val="009B39D4"/>
    <w:rsid w:val="009B4324"/>
    <w:rsid w:val="009B4BF0"/>
    <w:rsid w:val="009B508F"/>
    <w:rsid w:val="009B50D6"/>
    <w:rsid w:val="009B50EE"/>
    <w:rsid w:val="009B541B"/>
    <w:rsid w:val="009B5D96"/>
    <w:rsid w:val="009B5DB9"/>
    <w:rsid w:val="009B6560"/>
    <w:rsid w:val="009B6C3F"/>
    <w:rsid w:val="009B6D8B"/>
    <w:rsid w:val="009C00F0"/>
    <w:rsid w:val="009C01E2"/>
    <w:rsid w:val="009C098D"/>
    <w:rsid w:val="009C0FCA"/>
    <w:rsid w:val="009C1694"/>
    <w:rsid w:val="009C1E06"/>
    <w:rsid w:val="009C1F3B"/>
    <w:rsid w:val="009C1FC9"/>
    <w:rsid w:val="009C32C3"/>
    <w:rsid w:val="009C3F40"/>
    <w:rsid w:val="009C468B"/>
    <w:rsid w:val="009C4A77"/>
    <w:rsid w:val="009C50AD"/>
    <w:rsid w:val="009C51FF"/>
    <w:rsid w:val="009C5278"/>
    <w:rsid w:val="009C5D67"/>
    <w:rsid w:val="009C631F"/>
    <w:rsid w:val="009C6941"/>
    <w:rsid w:val="009C6F69"/>
    <w:rsid w:val="009C724D"/>
    <w:rsid w:val="009C784B"/>
    <w:rsid w:val="009C7A83"/>
    <w:rsid w:val="009C7BCB"/>
    <w:rsid w:val="009D0A0F"/>
    <w:rsid w:val="009D0F7D"/>
    <w:rsid w:val="009D101E"/>
    <w:rsid w:val="009D120D"/>
    <w:rsid w:val="009D156B"/>
    <w:rsid w:val="009D16AD"/>
    <w:rsid w:val="009D2272"/>
    <w:rsid w:val="009D2C7E"/>
    <w:rsid w:val="009D2EB9"/>
    <w:rsid w:val="009D3169"/>
    <w:rsid w:val="009D31A1"/>
    <w:rsid w:val="009D3690"/>
    <w:rsid w:val="009D3D5B"/>
    <w:rsid w:val="009D46F4"/>
    <w:rsid w:val="009D49D2"/>
    <w:rsid w:val="009D5152"/>
    <w:rsid w:val="009D5267"/>
    <w:rsid w:val="009D52B2"/>
    <w:rsid w:val="009D56AA"/>
    <w:rsid w:val="009D57BD"/>
    <w:rsid w:val="009D5ED8"/>
    <w:rsid w:val="009D61F2"/>
    <w:rsid w:val="009D6655"/>
    <w:rsid w:val="009D6990"/>
    <w:rsid w:val="009D6AF9"/>
    <w:rsid w:val="009D7F31"/>
    <w:rsid w:val="009E013F"/>
    <w:rsid w:val="009E05FD"/>
    <w:rsid w:val="009E0CC4"/>
    <w:rsid w:val="009E0D01"/>
    <w:rsid w:val="009E0D1C"/>
    <w:rsid w:val="009E0DC3"/>
    <w:rsid w:val="009E0E23"/>
    <w:rsid w:val="009E1058"/>
    <w:rsid w:val="009E11F3"/>
    <w:rsid w:val="009E12E4"/>
    <w:rsid w:val="009E1438"/>
    <w:rsid w:val="009E166E"/>
    <w:rsid w:val="009E1AED"/>
    <w:rsid w:val="009E1B44"/>
    <w:rsid w:val="009E1DA0"/>
    <w:rsid w:val="009E1E6B"/>
    <w:rsid w:val="009E24AD"/>
    <w:rsid w:val="009E29A7"/>
    <w:rsid w:val="009E2D4E"/>
    <w:rsid w:val="009E3D07"/>
    <w:rsid w:val="009E3E1D"/>
    <w:rsid w:val="009E40ED"/>
    <w:rsid w:val="009E44E4"/>
    <w:rsid w:val="009E4C66"/>
    <w:rsid w:val="009E4D53"/>
    <w:rsid w:val="009E53DD"/>
    <w:rsid w:val="009E573B"/>
    <w:rsid w:val="009E5CA9"/>
    <w:rsid w:val="009E605B"/>
    <w:rsid w:val="009E638C"/>
    <w:rsid w:val="009E6AF9"/>
    <w:rsid w:val="009E72F6"/>
    <w:rsid w:val="009E7554"/>
    <w:rsid w:val="009E78F3"/>
    <w:rsid w:val="009E7F41"/>
    <w:rsid w:val="009F004D"/>
    <w:rsid w:val="009F0DFB"/>
    <w:rsid w:val="009F10BE"/>
    <w:rsid w:val="009F1103"/>
    <w:rsid w:val="009F1CAF"/>
    <w:rsid w:val="009F1FE3"/>
    <w:rsid w:val="009F27B2"/>
    <w:rsid w:val="009F2A5D"/>
    <w:rsid w:val="009F2AB8"/>
    <w:rsid w:val="009F2B29"/>
    <w:rsid w:val="009F3160"/>
    <w:rsid w:val="009F45FC"/>
    <w:rsid w:val="009F4E35"/>
    <w:rsid w:val="009F4E76"/>
    <w:rsid w:val="009F5621"/>
    <w:rsid w:val="009F56B2"/>
    <w:rsid w:val="009F5935"/>
    <w:rsid w:val="009F5AC0"/>
    <w:rsid w:val="009F60FD"/>
    <w:rsid w:val="009F6180"/>
    <w:rsid w:val="009F6B3B"/>
    <w:rsid w:val="009F6C2B"/>
    <w:rsid w:val="009F6E1D"/>
    <w:rsid w:val="009F71D5"/>
    <w:rsid w:val="009F77A3"/>
    <w:rsid w:val="009F7D88"/>
    <w:rsid w:val="00A00541"/>
    <w:rsid w:val="00A0078B"/>
    <w:rsid w:val="00A011CE"/>
    <w:rsid w:val="00A01538"/>
    <w:rsid w:val="00A01B4F"/>
    <w:rsid w:val="00A0219C"/>
    <w:rsid w:val="00A025D7"/>
    <w:rsid w:val="00A0276D"/>
    <w:rsid w:val="00A0283D"/>
    <w:rsid w:val="00A033AA"/>
    <w:rsid w:val="00A03456"/>
    <w:rsid w:val="00A03BBC"/>
    <w:rsid w:val="00A03D87"/>
    <w:rsid w:val="00A03E9C"/>
    <w:rsid w:val="00A04160"/>
    <w:rsid w:val="00A04EF0"/>
    <w:rsid w:val="00A05079"/>
    <w:rsid w:val="00A05B49"/>
    <w:rsid w:val="00A05F2A"/>
    <w:rsid w:val="00A062F4"/>
    <w:rsid w:val="00A07545"/>
    <w:rsid w:val="00A0784B"/>
    <w:rsid w:val="00A07C63"/>
    <w:rsid w:val="00A100C7"/>
    <w:rsid w:val="00A10A27"/>
    <w:rsid w:val="00A10B9A"/>
    <w:rsid w:val="00A10EAC"/>
    <w:rsid w:val="00A11958"/>
    <w:rsid w:val="00A1217B"/>
    <w:rsid w:val="00A13412"/>
    <w:rsid w:val="00A138B4"/>
    <w:rsid w:val="00A13D0C"/>
    <w:rsid w:val="00A1493D"/>
    <w:rsid w:val="00A14AF0"/>
    <w:rsid w:val="00A1514D"/>
    <w:rsid w:val="00A153F9"/>
    <w:rsid w:val="00A162E5"/>
    <w:rsid w:val="00A16D1A"/>
    <w:rsid w:val="00A16D29"/>
    <w:rsid w:val="00A1784D"/>
    <w:rsid w:val="00A17A92"/>
    <w:rsid w:val="00A17CCD"/>
    <w:rsid w:val="00A20471"/>
    <w:rsid w:val="00A20F3F"/>
    <w:rsid w:val="00A2108F"/>
    <w:rsid w:val="00A210A0"/>
    <w:rsid w:val="00A21445"/>
    <w:rsid w:val="00A21FC3"/>
    <w:rsid w:val="00A22D1B"/>
    <w:rsid w:val="00A23691"/>
    <w:rsid w:val="00A238FA"/>
    <w:rsid w:val="00A23E11"/>
    <w:rsid w:val="00A244DD"/>
    <w:rsid w:val="00A244E1"/>
    <w:rsid w:val="00A247DE"/>
    <w:rsid w:val="00A24C54"/>
    <w:rsid w:val="00A24E9D"/>
    <w:rsid w:val="00A25059"/>
    <w:rsid w:val="00A25110"/>
    <w:rsid w:val="00A252AF"/>
    <w:rsid w:val="00A253A7"/>
    <w:rsid w:val="00A25CE2"/>
    <w:rsid w:val="00A25F9C"/>
    <w:rsid w:val="00A2667F"/>
    <w:rsid w:val="00A26B17"/>
    <w:rsid w:val="00A275D9"/>
    <w:rsid w:val="00A27AEF"/>
    <w:rsid w:val="00A27B0F"/>
    <w:rsid w:val="00A27DE8"/>
    <w:rsid w:val="00A30883"/>
    <w:rsid w:val="00A30FCE"/>
    <w:rsid w:val="00A313B4"/>
    <w:rsid w:val="00A3186A"/>
    <w:rsid w:val="00A32230"/>
    <w:rsid w:val="00A326EA"/>
    <w:rsid w:val="00A32DB7"/>
    <w:rsid w:val="00A32E49"/>
    <w:rsid w:val="00A335DF"/>
    <w:rsid w:val="00A34167"/>
    <w:rsid w:val="00A342F2"/>
    <w:rsid w:val="00A3464E"/>
    <w:rsid w:val="00A34E1A"/>
    <w:rsid w:val="00A35055"/>
    <w:rsid w:val="00A35291"/>
    <w:rsid w:val="00A35607"/>
    <w:rsid w:val="00A35614"/>
    <w:rsid w:val="00A3561B"/>
    <w:rsid w:val="00A35688"/>
    <w:rsid w:val="00A35B1E"/>
    <w:rsid w:val="00A35D35"/>
    <w:rsid w:val="00A35E73"/>
    <w:rsid w:val="00A362B2"/>
    <w:rsid w:val="00A366A9"/>
    <w:rsid w:val="00A3688B"/>
    <w:rsid w:val="00A36B2D"/>
    <w:rsid w:val="00A36B8F"/>
    <w:rsid w:val="00A3757F"/>
    <w:rsid w:val="00A375A8"/>
    <w:rsid w:val="00A37ABC"/>
    <w:rsid w:val="00A37B77"/>
    <w:rsid w:val="00A37BF1"/>
    <w:rsid w:val="00A37E5D"/>
    <w:rsid w:val="00A4023C"/>
    <w:rsid w:val="00A40308"/>
    <w:rsid w:val="00A40730"/>
    <w:rsid w:val="00A40A61"/>
    <w:rsid w:val="00A40C1B"/>
    <w:rsid w:val="00A415FE"/>
    <w:rsid w:val="00A41E48"/>
    <w:rsid w:val="00A421E1"/>
    <w:rsid w:val="00A423F7"/>
    <w:rsid w:val="00A42535"/>
    <w:rsid w:val="00A42F1B"/>
    <w:rsid w:val="00A43957"/>
    <w:rsid w:val="00A43BA5"/>
    <w:rsid w:val="00A43FB3"/>
    <w:rsid w:val="00A4430C"/>
    <w:rsid w:val="00A443A7"/>
    <w:rsid w:val="00A44EEC"/>
    <w:rsid w:val="00A44F19"/>
    <w:rsid w:val="00A45060"/>
    <w:rsid w:val="00A45302"/>
    <w:rsid w:val="00A456DF"/>
    <w:rsid w:val="00A45784"/>
    <w:rsid w:val="00A457B7"/>
    <w:rsid w:val="00A46205"/>
    <w:rsid w:val="00A4660B"/>
    <w:rsid w:val="00A46D15"/>
    <w:rsid w:val="00A46E36"/>
    <w:rsid w:val="00A47459"/>
    <w:rsid w:val="00A47C0D"/>
    <w:rsid w:val="00A50242"/>
    <w:rsid w:val="00A51250"/>
    <w:rsid w:val="00A513D8"/>
    <w:rsid w:val="00A51651"/>
    <w:rsid w:val="00A516CB"/>
    <w:rsid w:val="00A51A76"/>
    <w:rsid w:val="00A5202E"/>
    <w:rsid w:val="00A52044"/>
    <w:rsid w:val="00A53034"/>
    <w:rsid w:val="00A532A3"/>
    <w:rsid w:val="00A53FF3"/>
    <w:rsid w:val="00A54A6C"/>
    <w:rsid w:val="00A54D88"/>
    <w:rsid w:val="00A54EA9"/>
    <w:rsid w:val="00A5504A"/>
    <w:rsid w:val="00A55150"/>
    <w:rsid w:val="00A55982"/>
    <w:rsid w:val="00A55BE6"/>
    <w:rsid w:val="00A56875"/>
    <w:rsid w:val="00A5754A"/>
    <w:rsid w:val="00A5792B"/>
    <w:rsid w:val="00A57E4F"/>
    <w:rsid w:val="00A57FE6"/>
    <w:rsid w:val="00A602C3"/>
    <w:rsid w:val="00A60343"/>
    <w:rsid w:val="00A6061B"/>
    <w:rsid w:val="00A60E52"/>
    <w:rsid w:val="00A61133"/>
    <w:rsid w:val="00A613EB"/>
    <w:rsid w:val="00A61621"/>
    <w:rsid w:val="00A6174A"/>
    <w:rsid w:val="00A62057"/>
    <w:rsid w:val="00A621A7"/>
    <w:rsid w:val="00A626F9"/>
    <w:rsid w:val="00A62786"/>
    <w:rsid w:val="00A640FF"/>
    <w:rsid w:val="00A64435"/>
    <w:rsid w:val="00A6451D"/>
    <w:rsid w:val="00A6469C"/>
    <w:rsid w:val="00A656DD"/>
    <w:rsid w:val="00A65DE9"/>
    <w:rsid w:val="00A65EB6"/>
    <w:rsid w:val="00A65EBB"/>
    <w:rsid w:val="00A6658E"/>
    <w:rsid w:val="00A66765"/>
    <w:rsid w:val="00A6688E"/>
    <w:rsid w:val="00A66FFD"/>
    <w:rsid w:val="00A67231"/>
    <w:rsid w:val="00A676F9"/>
    <w:rsid w:val="00A67960"/>
    <w:rsid w:val="00A67B9E"/>
    <w:rsid w:val="00A70443"/>
    <w:rsid w:val="00A7059A"/>
    <w:rsid w:val="00A7119F"/>
    <w:rsid w:val="00A7164C"/>
    <w:rsid w:val="00A71AB7"/>
    <w:rsid w:val="00A71B7E"/>
    <w:rsid w:val="00A71BA9"/>
    <w:rsid w:val="00A71E03"/>
    <w:rsid w:val="00A71E2C"/>
    <w:rsid w:val="00A72216"/>
    <w:rsid w:val="00A7249C"/>
    <w:rsid w:val="00A72ADB"/>
    <w:rsid w:val="00A72E3B"/>
    <w:rsid w:val="00A73018"/>
    <w:rsid w:val="00A730DD"/>
    <w:rsid w:val="00A7327B"/>
    <w:rsid w:val="00A73B7E"/>
    <w:rsid w:val="00A73BBF"/>
    <w:rsid w:val="00A73CFC"/>
    <w:rsid w:val="00A741CD"/>
    <w:rsid w:val="00A742EB"/>
    <w:rsid w:val="00A74594"/>
    <w:rsid w:val="00A747BF"/>
    <w:rsid w:val="00A758F2"/>
    <w:rsid w:val="00A75E77"/>
    <w:rsid w:val="00A7657D"/>
    <w:rsid w:val="00A76806"/>
    <w:rsid w:val="00A768DC"/>
    <w:rsid w:val="00A76B10"/>
    <w:rsid w:val="00A76D16"/>
    <w:rsid w:val="00A76F35"/>
    <w:rsid w:val="00A76FAD"/>
    <w:rsid w:val="00A771EF"/>
    <w:rsid w:val="00A778C9"/>
    <w:rsid w:val="00A77B6E"/>
    <w:rsid w:val="00A77F00"/>
    <w:rsid w:val="00A8094E"/>
    <w:rsid w:val="00A809DB"/>
    <w:rsid w:val="00A80B7B"/>
    <w:rsid w:val="00A80DD1"/>
    <w:rsid w:val="00A81280"/>
    <w:rsid w:val="00A81690"/>
    <w:rsid w:val="00A82260"/>
    <w:rsid w:val="00A824D0"/>
    <w:rsid w:val="00A8293B"/>
    <w:rsid w:val="00A82B01"/>
    <w:rsid w:val="00A8326F"/>
    <w:rsid w:val="00A84268"/>
    <w:rsid w:val="00A851ED"/>
    <w:rsid w:val="00A85940"/>
    <w:rsid w:val="00A85B91"/>
    <w:rsid w:val="00A85E4E"/>
    <w:rsid w:val="00A85F32"/>
    <w:rsid w:val="00A86064"/>
    <w:rsid w:val="00A866FD"/>
    <w:rsid w:val="00A8679C"/>
    <w:rsid w:val="00A86AAA"/>
    <w:rsid w:val="00A86C20"/>
    <w:rsid w:val="00A87093"/>
    <w:rsid w:val="00A87352"/>
    <w:rsid w:val="00A907AD"/>
    <w:rsid w:val="00A90B13"/>
    <w:rsid w:val="00A90D01"/>
    <w:rsid w:val="00A91333"/>
    <w:rsid w:val="00A91D7E"/>
    <w:rsid w:val="00A92913"/>
    <w:rsid w:val="00A9293E"/>
    <w:rsid w:val="00A92A6A"/>
    <w:rsid w:val="00A92D26"/>
    <w:rsid w:val="00A92F55"/>
    <w:rsid w:val="00A9342D"/>
    <w:rsid w:val="00A93463"/>
    <w:rsid w:val="00A9350E"/>
    <w:rsid w:val="00A9360D"/>
    <w:rsid w:val="00A9387B"/>
    <w:rsid w:val="00A938BF"/>
    <w:rsid w:val="00A93C75"/>
    <w:rsid w:val="00A9447C"/>
    <w:rsid w:val="00A94F52"/>
    <w:rsid w:val="00A9533C"/>
    <w:rsid w:val="00A968F3"/>
    <w:rsid w:val="00A96998"/>
    <w:rsid w:val="00A96A79"/>
    <w:rsid w:val="00A96FA6"/>
    <w:rsid w:val="00A9752E"/>
    <w:rsid w:val="00A9758E"/>
    <w:rsid w:val="00A9767E"/>
    <w:rsid w:val="00A9767F"/>
    <w:rsid w:val="00A978F3"/>
    <w:rsid w:val="00A97C01"/>
    <w:rsid w:val="00A97CEA"/>
    <w:rsid w:val="00AA024E"/>
    <w:rsid w:val="00AA07EB"/>
    <w:rsid w:val="00AA0BEB"/>
    <w:rsid w:val="00AA0F2A"/>
    <w:rsid w:val="00AA190E"/>
    <w:rsid w:val="00AA1FB7"/>
    <w:rsid w:val="00AA2306"/>
    <w:rsid w:val="00AA23C0"/>
    <w:rsid w:val="00AA2710"/>
    <w:rsid w:val="00AA2A0A"/>
    <w:rsid w:val="00AA3544"/>
    <w:rsid w:val="00AA39DE"/>
    <w:rsid w:val="00AA3C3E"/>
    <w:rsid w:val="00AA426B"/>
    <w:rsid w:val="00AA4414"/>
    <w:rsid w:val="00AA4585"/>
    <w:rsid w:val="00AA589C"/>
    <w:rsid w:val="00AA5E4A"/>
    <w:rsid w:val="00AA5FFC"/>
    <w:rsid w:val="00AA632C"/>
    <w:rsid w:val="00AA6792"/>
    <w:rsid w:val="00AA7323"/>
    <w:rsid w:val="00AA74B7"/>
    <w:rsid w:val="00AA7A00"/>
    <w:rsid w:val="00AA7CCC"/>
    <w:rsid w:val="00AB0430"/>
    <w:rsid w:val="00AB058F"/>
    <w:rsid w:val="00AB0A97"/>
    <w:rsid w:val="00AB0EDA"/>
    <w:rsid w:val="00AB153D"/>
    <w:rsid w:val="00AB18A7"/>
    <w:rsid w:val="00AB194A"/>
    <w:rsid w:val="00AB2CB1"/>
    <w:rsid w:val="00AB2D53"/>
    <w:rsid w:val="00AB3075"/>
    <w:rsid w:val="00AB33EE"/>
    <w:rsid w:val="00AB42CD"/>
    <w:rsid w:val="00AB4496"/>
    <w:rsid w:val="00AB4A60"/>
    <w:rsid w:val="00AB4DE0"/>
    <w:rsid w:val="00AB5125"/>
    <w:rsid w:val="00AB574A"/>
    <w:rsid w:val="00AB57B5"/>
    <w:rsid w:val="00AB5BCC"/>
    <w:rsid w:val="00AB5C14"/>
    <w:rsid w:val="00AB5E1B"/>
    <w:rsid w:val="00AB5EB8"/>
    <w:rsid w:val="00AB5FDE"/>
    <w:rsid w:val="00AB60FF"/>
    <w:rsid w:val="00AB6AB4"/>
    <w:rsid w:val="00AB6FD9"/>
    <w:rsid w:val="00AB783D"/>
    <w:rsid w:val="00AC00C8"/>
    <w:rsid w:val="00AC0127"/>
    <w:rsid w:val="00AC01BD"/>
    <w:rsid w:val="00AC033B"/>
    <w:rsid w:val="00AC0B3D"/>
    <w:rsid w:val="00AC0FF6"/>
    <w:rsid w:val="00AC153F"/>
    <w:rsid w:val="00AC1D05"/>
    <w:rsid w:val="00AC251C"/>
    <w:rsid w:val="00AC2539"/>
    <w:rsid w:val="00AC2635"/>
    <w:rsid w:val="00AC30C9"/>
    <w:rsid w:val="00AC344E"/>
    <w:rsid w:val="00AC351C"/>
    <w:rsid w:val="00AC3962"/>
    <w:rsid w:val="00AC3986"/>
    <w:rsid w:val="00AC3B43"/>
    <w:rsid w:val="00AC3E40"/>
    <w:rsid w:val="00AC3FD1"/>
    <w:rsid w:val="00AC41BD"/>
    <w:rsid w:val="00AC4241"/>
    <w:rsid w:val="00AC4259"/>
    <w:rsid w:val="00AC48C7"/>
    <w:rsid w:val="00AC49AC"/>
    <w:rsid w:val="00AC4EFA"/>
    <w:rsid w:val="00AC5DA3"/>
    <w:rsid w:val="00AC5F63"/>
    <w:rsid w:val="00AC6030"/>
    <w:rsid w:val="00AC6840"/>
    <w:rsid w:val="00AC6B98"/>
    <w:rsid w:val="00AC6E12"/>
    <w:rsid w:val="00AC734B"/>
    <w:rsid w:val="00AC7BCD"/>
    <w:rsid w:val="00AD02FF"/>
    <w:rsid w:val="00AD03A2"/>
    <w:rsid w:val="00AD053B"/>
    <w:rsid w:val="00AD07EC"/>
    <w:rsid w:val="00AD0AAB"/>
    <w:rsid w:val="00AD0DF0"/>
    <w:rsid w:val="00AD1B6D"/>
    <w:rsid w:val="00AD1D9F"/>
    <w:rsid w:val="00AD2110"/>
    <w:rsid w:val="00AD2226"/>
    <w:rsid w:val="00AD2DF8"/>
    <w:rsid w:val="00AD325F"/>
    <w:rsid w:val="00AD5ACE"/>
    <w:rsid w:val="00AD6544"/>
    <w:rsid w:val="00AD6CE0"/>
    <w:rsid w:val="00AD6F84"/>
    <w:rsid w:val="00AD72BF"/>
    <w:rsid w:val="00AD7AC5"/>
    <w:rsid w:val="00AD7DAE"/>
    <w:rsid w:val="00AE02C7"/>
    <w:rsid w:val="00AE0704"/>
    <w:rsid w:val="00AE0947"/>
    <w:rsid w:val="00AE0D16"/>
    <w:rsid w:val="00AE129D"/>
    <w:rsid w:val="00AE1302"/>
    <w:rsid w:val="00AE13D6"/>
    <w:rsid w:val="00AE16DE"/>
    <w:rsid w:val="00AE1709"/>
    <w:rsid w:val="00AE1B52"/>
    <w:rsid w:val="00AE2096"/>
    <w:rsid w:val="00AE225A"/>
    <w:rsid w:val="00AE273A"/>
    <w:rsid w:val="00AE29D0"/>
    <w:rsid w:val="00AE2D11"/>
    <w:rsid w:val="00AE2D81"/>
    <w:rsid w:val="00AE2FDE"/>
    <w:rsid w:val="00AE30A5"/>
    <w:rsid w:val="00AE313A"/>
    <w:rsid w:val="00AE337F"/>
    <w:rsid w:val="00AE3610"/>
    <w:rsid w:val="00AE383A"/>
    <w:rsid w:val="00AE39BA"/>
    <w:rsid w:val="00AE3BE4"/>
    <w:rsid w:val="00AE453C"/>
    <w:rsid w:val="00AE5BBA"/>
    <w:rsid w:val="00AE5C4E"/>
    <w:rsid w:val="00AE616C"/>
    <w:rsid w:val="00AE655B"/>
    <w:rsid w:val="00AE6594"/>
    <w:rsid w:val="00AE65CA"/>
    <w:rsid w:val="00AE70D8"/>
    <w:rsid w:val="00AE73CE"/>
    <w:rsid w:val="00AE768B"/>
    <w:rsid w:val="00AE7AE1"/>
    <w:rsid w:val="00AE7C3A"/>
    <w:rsid w:val="00AF07BF"/>
    <w:rsid w:val="00AF0B95"/>
    <w:rsid w:val="00AF12FF"/>
    <w:rsid w:val="00AF13FE"/>
    <w:rsid w:val="00AF19CE"/>
    <w:rsid w:val="00AF1DF7"/>
    <w:rsid w:val="00AF22EC"/>
    <w:rsid w:val="00AF258A"/>
    <w:rsid w:val="00AF3083"/>
    <w:rsid w:val="00AF33CD"/>
    <w:rsid w:val="00AF36C7"/>
    <w:rsid w:val="00AF3D5E"/>
    <w:rsid w:val="00AF3DEE"/>
    <w:rsid w:val="00AF443F"/>
    <w:rsid w:val="00AF49C9"/>
    <w:rsid w:val="00AF4D43"/>
    <w:rsid w:val="00AF4DD1"/>
    <w:rsid w:val="00AF4F06"/>
    <w:rsid w:val="00AF51E9"/>
    <w:rsid w:val="00AF5950"/>
    <w:rsid w:val="00AF5B17"/>
    <w:rsid w:val="00AF5CC1"/>
    <w:rsid w:val="00AF612D"/>
    <w:rsid w:val="00AF6545"/>
    <w:rsid w:val="00AF6F79"/>
    <w:rsid w:val="00AF718E"/>
    <w:rsid w:val="00AF7628"/>
    <w:rsid w:val="00AF7896"/>
    <w:rsid w:val="00B002E8"/>
    <w:rsid w:val="00B00630"/>
    <w:rsid w:val="00B0100E"/>
    <w:rsid w:val="00B0169C"/>
    <w:rsid w:val="00B01A23"/>
    <w:rsid w:val="00B01B2D"/>
    <w:rsid w:val="00B01BAF"/>
    <w:rsid w:val="00B01BCF"/>
    <w:rsid w:val="00B02001"/>
    <w:rsid w:val="00B0212D"/>
    <w:rsid w:val="00B0235B"/>
    <w:rsid w:val="00B02ACE"/>
    <w:rsid w:val="00B02FD7"/>
    <w:rsid w:val="00B03E8E"/>
    <w:rsid w:val="00B03FC8"/>
    <w:rsid w:val="00B040E4"/>
    <w:rsid w:val="00B041DB"/>
    <w:rsid w:val="00B0434C"/>
    <w:rsid w:val="00B04A1A"/>
    <w:rsid w:val="00B04B96"/>
    <w:rsid w:val="00B04C8D"/>
    <w:rsid w:val="00B04E94"/>
    <w:rsid w:val="00B050D3"/>
    <w:rsid w:val="00B0531B"/>
    <w:rsid w:val="00B0599B"/>
    <w:rsid w:val="00B05D50"/>
    <w:rsid w:val="00B05E35"/>
    <w:rsid w:val="00B06651"/>
    <w:rsid w:val="00B06797"/>
    <w:rsid w:val="00B06EF4"/>
    <w:rsid w:val="00B070B6"/>
    <w:rsid w:val="00B070DB"/>
    <w:rsid w:val="00B070FF"/>
    <w:rsid w:val="00B075E2"/>
    <w:rsid w:val="00B07AD6"/>
    <w:rsid w:val="00B10093"/>
    <w:rsid w:val="00B11BDD"/>
    <w:rsid w:val="00B11C6A"/>
    <w:rsid w:val="00B11E1B"/>
    <w:rsid w:val="00B11EF8"/>
    <w:rsid w:val="00B1262D"/>
    <w:rsid w:val="00B129F5"/>
    <w:rsid w:val="00B12D96"/>
    <w:rsid w:val="00B12DD5"/>
    <w:rsid w:val="00B131AB"/>
    <w:rsid w:val="00B13A8F"/>
    <w:rsid w:val="00B146E4"/>
    <w:rsid w:val="00B14766"/>
    <w:rsid w:val="00B14922"/>
    <w:rsid w:val="00B14C5E"/>
    <w:rsid w:val="00B14EDD"/>
    <w:rsid w:val="00B1568D"/>
    <w:rsid w:val="00B15E9A"/>
    <w:rsid w:val="00B162A1"/>
    <w:rsid w:val="00B163BC"/>
    <w:rsid w:val="00B16977"/>
    <w:rsid w:val="00B175F8"/>
    <w:rsid w:val="00B20024"/>
    <w:rsid w:val="00B2025B"/>
    <w:rsid w:val="00B205B9"/>
    <w:rsid w:val="00B20DE9"/>
    <w:rsid w:val="00B2111B"/>
    <w:rsid w:val="00B2113C"/>
    <w:rsid w:val="00B21363"/>
    <w:rsid w:val="00B21460"/>
    <w:rsid w:val="00B21774"/>
    <w:rsid w:val="00B2178F"/>
    <w:rsid w:val="00B2201B"/>
    <w:rsid w:val="00B228B8"/>
    <w:rsid w:val="00B22A82"/>
    <w:rsid w:val="00B22C71"/>
    <w:rsid w:val="00B2326E"/>
    <w:rsid w:val="00B24154"/>
    <w:rsid w:val="00B2427A"/>
    <w:rsid w:val="00B24EE2"/>
    <w:rsid w:val="00B250EE"/>
    <w:rsid w:val="00B2593D"/>
    <w:rsid w:val="00B25DF0"/>
    <w:rsid w:val="00B26682"/>
    <w:rsid w:val="00B26854"/>
    <w:rsid w:val="00B26D8A"/>
    <w:rsid w:val="00B270ED"/>
    <w:rsid w:val="00B271D3"/>
    <w:rsid w:val="00B27445"/>
    <w:rsid w:val="00B2773E"/>
    <w:rsid w:val="00B27A0C"/>
    <w:rsid w:val="00B30217"/>
    <w:rsid w:val="00B30D80"/>
    <w:rsid w:val="00B311A7"/>
    <w:rsid w:val="00B31625"/>
    <w:rsid w:val="00B31FF2"/>
    <w:rsid w:val="00B32247"/>
    <w:rsid w:val="00B324EC"/>
    <w:rsid w:val="00B33340"/>
    <w:rsid w:val="00B33513"/>
    <w:rsid w:val="00B335BF"/>
    <w:rsid w:val="00B33676"/>
    <w:rsid w:val="00B33A57"/>
    <w:rsid w:val="00B33E36"/>
    <w:rsid w:val="00B34060"/>
    <w:rsid w:val="00B34333"/>
    <w:rsid w:val="00B345DC"/>
    <w:rsid w:val="00B346BE"/>
    <w:rsid w:val="00B3482B"/>
    <w:rsid w:val="00B34C58"/>
    <w:rsid w:val="00B34CA8"/>
    <w:rsid w:val="00B34CB2"/>
    <w:rsid w:val="00B34D39"/>
    <w:rsid w:val="00B35028"/>
    <w:rsid w:val="00B35305"/>
    <w:rsid w:val="00B354D0"/>
    <w:rsid w:val="00B3585D"/>
    <w:rsid w:val="00B35B2C"/>
    <w:rsid w:val="00B35E1F"/>
    <w:rsid w:val="00B35EBF"/>
    <w:rsid w:val="00B365DE"/>
    <w:rsid w:val="00B36918"/>
    <w:rsid w:val="00B36C79"/>
    <w:rsid w:val="00B370BD"/>
    <w:rsid w:val="00B37873"/>
    <w:rsid w:val="00B400CB"/>
    <w:rsid w:val="00B40664"/>
    <w:rsid w:val="00B40766"/>
    <w:rsid w:val="00B40C31"/>
    <w:rsid w:val="00B40E69"/>
    <w:rsid w:val="00B40FEE"/>
    <w:rsid w:val="00B41277"/>
    <w:rsid w:val="00B41707"/>
    <w:rsid w:val="00B41747"/>
    <w:rsid w:val="00B41BD1"/>
    <w:rsid w:val="00B4216E"/>
    <w:rsid w:val="00B42408"/>
    <w:rsid w:val="00B43471"/>
    <w:rsid w:val="00B43D05"/>
    <w:rsid w:val="00B44576"/>
    <w:rsid w:val="00B4475C"/>
    <w:rsid w:val="00B4482E"/>
    <w:rsid w:val="00B44AF4"/>
    <w:rsid w:val="00B44D6E"/>
    <w:rsid w:val="00B44DF4"/>
    <w:rsid w:val="00B4524B"/>
    <w:rsid w:val="00B46D2B"/>
    <w:rsid w:val="00B46DF3"/>
    <w:rsid w:val="00B46F41"/>
    <w:rsid w:val="00B46F71"/>
    <w:rsid w:val="00B4740D"/>
    <w:rsid w:val="00B47A65"/>
    <w:rsid w:val="00B47D4B"/>
    <w:rsid w:val="00B47D73"/>
    <w:rsid w:val="00B47F9F"/>
    <w:rsid w:val="00B5027B"/>
    <w:rsid w:val="00B502B4"/>
    <w:rsid w:val="00B507E8"/>
    <w:rsid w:val="00B50803"/>
    <w:rsid w:val="00B50A69"/>
    <w:rsid w:val="00B50CC9"/>
    <w:rsid w:val="00B50DA5"/>
    <w:rsid w:val="00B50DDA"/>
    <w:rsid w:val="00B51090"/>
    <w:rsid w:val="00B51835"/>
    <w:rsid w:val="00B5221D"/>
    <w:rsid w:val="00B527FD"/>
    <w:rsid w:val="00B52E98"/>
    <w:rsid w:val="00B53008"/>
    <w:rsid w:val="00B5327D"/>
    <w:rsid w:val="00B5339D"/>
    <w:rsid w:val="00B5362E"/>
    <w:rsid w:val="00B53672"/>
    <w:rsid w:val="00B537C7"/>
    <w:rsid w:val="00B53DCE"/>
    <w:rsid w:val="00B540D3"/>
    <w:rsid w:val="00B5432F"/>
    <w:rsid w:val="00B5470A"/>
    <w:rsid w:val="00B54DC4"/>
    <w:rsid w:val="00B552F4"/>
    <w:rsid w:val="00B5661E"/>
    <w:rsid w:val="00B56E90"/>
    <w:rsid w:val="00B57141"/>
    <w:rsid w:val="00B577C0"/>
    <w:rsid w:val="00B578F7"/>
    <w:rsid w:val="00B5795A"/>
    <w:rsid w:val="00B57E87"/>
    <w:rsid w:val="00B60800"/>
    <w:rsid w:val="00B61252"/>
    <w:rsid w:val="00B614A9"/>
    <w:rsid w:val="00B61B0E"/>
    <w:rsid w:val="00B61B12"/>
    <w:rsid w:val="00B61D1E"/>
    <w:rsid w:val="00B62069"/>
    <w:rsid w:val="00B62851"/>
    <w:rsid w:val="00B62DCA"/>
    <w:rsid w:val="00B62FAB"/>
    <w:rsid w:val="00B63258"/>
    <w:rsid w:val="00B638BE"/>
    <w:rsid w:val="00B63A83"/>
    <w:rsid w:val="00B63C65"/>
    <w:rsid w:val="00B63EBF"/>
    <w:rsid w:val="00B63FE1"/>
    <w:rsid w:val="00B64147"/>
    <w:rsid w:val="00B6462B"/>
    <w:rsid w:val="00B64803"/>
    <w:rsid w:val="00B64ABA"/>
    <w:rsid w:val="00B64D61"/>
    <w:rsid w:val="00B64FB6"/>
    <w:rsid w:val="00B65167"/>
    <w:rsid w:val="00B652D3"/>
    <w:rsid w:val="00B65520"/>
    <w:rsid w:val="00B6588E"/>
    <w:rsid w:val="00B6591C"/>
    <w:rsid w:val="00B65AF5"/>
    <w:rsid w:val="00B66391"/>
    <w:rsid w:val="00B66418"/>
    <w:rsid w:val="00B66904"/>
    <w:rsid w:val="00B669C2"/>
    <w:rsid w:val="00B66B28"/>
    <w:rsid w:val="00B66C81"/>
    <w:rsid w:val="00B66D90"/>
    <w:rsid w:val="00B67CFA"/>
    <w:rsid w:val="00B7045E"/>
    <w:rsid w:val="00B70769"/>
    <w:rsid w:val="00B70D39"/>
    <w:rsid w:val="00B70D5A"/>
    <w:rsid w:val="00B70F8E"/>
    <w:rsid w:val="00B71365"/>
    <w:rsid w:val="00B719B5"/>
    <w:rsid w:val="00B71A3C"/>
    <w:rsid w:val="00B71C9E"/>
    <w:rsid w:val="00B71CE8"/>
    <w:rsid w:val="00B71F5B"/>
    <w:rsid w:val="00B71FEB"/>
    <w:rsid w:val="00B72089"/>
    <w:rsid w:val="00B724A2"/>
    <w:rsid w:val="00B72A34"/>
    <w:rsid w:val="00B72EED"/>
    <w:rsid w:val="00B72F12"/>
    <w:rsid w:val="00B73004"/>
    <w:rsid w:val="00B73391"/>
    <w:rsid w:val="00B736A4"/>
    <w:rsid w:val="00B738D9"/>
    <w:rsid w:val="00B73E56"/>
    <w:rsid w:val="00B7459B"/>
    <w:rsid w:val="00B7473B"/>
    <w:rsid w:val="00B74C99"/>
    <w:rsid w:val="00B752CF"/>
    <w:rsid w:val="00B75301"/>
    <w:rsid w:val="00B759EC"/>
    <w:rsid w:val="00B75C76"/>
    <w:rsid w:val="00B75E4B"/>
    <w:rsid w:val="00B760FB"/>
    <w:rsid w:val="00B76143"/>
    <w:rsid w:val="00B76851"/>
    <w:rsid w:val="00B76A8D"/>
    <w:rsid w:val="00B774FB"/>
    <w:rsid w:val="00B77584"/>
    <w:rsid w:val="00B779B4"/>
    <w:rsid w:val="00B77C22"/>
    <w:rsid w:val="00B77D65"/>
    <w:rsid w:val="00B80215"/>
    <w:rsid w:val="00B8029E"/>
    <w:rsid w:val="00B802D7"/>
    <w:rsid w:val="00B80C29"/>
    <w:rsid w:val="00B8119C"/>
    <w:rsid w:val="00B8135C"/>
    <w:rsid w:val="00B822DC"/>
    <w:rsid w:val="00B82324"/>
    <w:rsid w:val="00B824C5"/>
    <w:rsid w:val="00B82531"/>
    <w:rsid w:val="00B82A47"/>
    <w:rsid w:val="00B82C28"/>
    <w:rsid w:val="00B8344F"/>
    <w:rsid w:val="00B838CB"/>
    <w:rsid w:val="00B83903"/>
    <w:rsid w:val="00B83EB9"/>
    <w:rsid w:val="00B83F1E"/>
    <w:rsid w:val="00B83F36"/>
    <w:rsid w:val="00B840FC"/>
    <w:rsid w:val="00B8443A"/>
    <w:rsid w:val="00B84750"/>
    <w:rsid w:val="00B8482F"/>
    <w:rsid w:val="00B84E26"/>
    <w:rsid w:val="00B84E2F"/>
    <w:rsid w:val="00B8545E"/>
    <w:rsid w:val="00B85D5A"/>
    <w:rsid w:val="00B85E2B"/>
    <w:rsid w:val="00B85F3D"/>
    <w:rsid w:val="00B8723D"/>
    <w:rsid w:val="00B8731B"/>
    <w:rsid w:val="00B8778E"/>
    <w:rsid w:val="00B87942"/>
    <w:rsid w:val="00B90076"/>
    <w:rsid w:val="00B90117"/>
    <w:rsid w:val="00B90CCD"/>
    <w:rsid w:val="00B90EF9"/>
    <w:rsid w:val="00B9128D"/>
    <w:rsid w:val="00B91318"/>
    <w:rsid w:val="00B915E5"/>
    <w:rsid w:val="00B92A14"/>
    <w:rsid w:val="00B935B5"/>
    <w:rsid w:val="00B93991"/>
    <w:rsid w:val="00B946FA"/>
    <w:rsid w:val="00B949C7"/>
    <w:rsid w:val="00B94CD2"/>
    <w:rsid w:val="00B94E47"/>
    <w:rsid w:val="00B94E6D"/>
    <w:rsid w:val="00B956E5"/>
    <w:rsid w:val="00B96115"/>
    <w:rsid w:val="00B96289"/>
    <w:rsid w:val="00B96713"/>
    <w:rsid w:val="00B9693B"/>
    <w:rsid w:val="00B96B4D"/>
    <w:rsid w:val="00B9729F"/>
    <w:rsid w:val="00B977CD"/>
    <w:rsid w:val="00B97ADA"/>
    <w:rsid w:val="00BA0162"/>
    <w:rsid w:val="00BA0743"/>
    <w:rsid w:val="00BA0A8B"/>
    <w:rsid w:val="00BA0AA0"/>
    <w:rsid w:val="00BA0C69"/>
    <w:rsid w:val="00BA0CD7"/>
    <w:rsid w:val="00BA0E79"/>
    <w:rsid w:val="00BA0EF9"/>
    <w:rsid w:val="00BA195C"/>
    <w:rsid w:val="00BA1BB6"/>
    <w:rsid w:val="00BA1CF3"/>
    <w:rsid w:val="00BA20ED"/>
    <w:rsid w:val="00BA2502"/>
    <w:rsid w:val="00BA2B00"/>
    <w:rsid w:val="00BA3318"/>
    <w:rsid w:val="00BA3A37"/>
    <w:rsid w:val="00BA3A82"/>
    <w:rsid w:val="00BA4E7C"/>
    <w:rsid w:val="00BA52D8"/>
    <w:rsid w:val="00BA54F2"/>
    <w:rsid w:val="00BA6054"/>
    <w:rsid w:val="00BA6100"/>
    <w:rsid w:val="00BA6270"/>
    <w:rsid w:val="00BA639B"/>
    <w:rsid w:val="00BA6432"/>
    <w:rsid w:val="00BA66E9"/>
    <w:rsid w:val="00BA67B3"/>
    <w:rsid w:val="00BA67F6"/>
    <w:rsid w:val="00BA6A66"/>
    <w:rsid w:val="00BA6CB0"/>
    <w:rsid w:val="00BA6CE3"/>
    <w:rsid w:val="00BA6F56"/>
    <w:rsid w:val="00BA7035"/>
    <w:rsid w:val="00BA7D40"/>
    <w:rsid w:val="00BA7E1B"/>
    <w:rsid w:val="00BA7F94"/>
    <w:rsid w:val="00BB00D4"/>
    <w:rsid w:val="00BB060D"/>
    <w:rsid w:val="00BB0E69"/>
    <w:rsid w:val="00BB10E5"/>
    <w:rsid w:val="00BB142D"/>
    <w:rsid w:val="00BB1D88"/>
    <w:rsid w:val="00BB1FC8"/>
    <w:rsid w:val="00BB2334"/>
    <w:rsid w:val="00BB28A0"/>
    <w:rsid w:val="00BB2DDC"/>
    <w:rsid w:val="00BB2F9F"/>
    <w:rsid w:val="00BB4567"/>
    <w:rsid w:val="00BB48BA"/>
    <w:rsid w:val="00BB4CB1"/>
    <w:rsid w:val="00BB4FE5"/>
    <w:rsid w:val="00BB550C"/>
    <w:rsid w:val="00BB5564"/>
    <w:rsid w:val="00BB593C"/>
    <w:rsid w:val="00BB5997"/>
    <w:rsid w:val="00BB6416"/>
    <w:rsid w:val="00BB67DE"/>
    <w:rsid w:val="00BB6EC5"/>
    <w:rsid w:val="00BB70C5"/>
    <w:rsid w:val="00BB74B1"/>
    <w:rsid w:val="00BB7A90"/>
    <w:rsid w:val="00BB7BF5"/>
    <w:rsid w:val="00BB7C3A"/>
    <w:rsid w:val="00BB7C41"/>
    <w:rsid w:val="00BC014F"/>
    <w:rsid w:val="00BC0725"/>
    <w:rsid w:val="00BC09CA"/>
    <w:rsid w:val="00BC1060"/>
    <w:rsid w:val="00BC1135"/>
    <w:rsid w:val="00BC126A"/>
    <w:rsid w:val="00BC1EEA"/>
    <w:rsid w:val="00BC2169"/>
    <w:rsid w:val="00BC2D86"/>
    <w:rsid w:val="00BC3238"/>
    <w:rsid w:val="00BC4102"/>
    <w:rsid w:val="00BC4960"/>
    <w:rsid w:val="00BC5169"/>
    <w:rsid w:val="00BC5A5F"/>
    <w:rsid w:val="00BC5CB2"/>
    <w:rsid w:val="00BC63F1"/>
    <w:rsid w:val="00BC657F"/>
    <w:rsid w:val="00BC67C3"/>
    <w:rsid w:val="00BC75A5"/>
    <w:rsid w:val="00BD0916"/>
    <w:rsid w:val="00BD0933"/>
    <w:rsid w:val="00BD0A12"/>
    <w:rsid w:val="00BD0CA8"/>
    <w:rsid w:val="00BD10DB"/>
    <w:rsid w:val="00BD13B6"/>
    <w:rsid w:val="00BD1760"/>
    <w:rsid w:val="00BD1EED"/>
    <w:rsid w:val="00BD2322"/>
    <w:rsid w:val="00BD279B"/>
    <w:rsid w:val="00BD2933"/>
    <w:rsid w:val="00BD2AAD"/>
    <w:rsid w:val="00BD2BF2"/>
    <w:rsid w:val="00BD2F69"/>
    <w:rsid w:val="00BD3015"/>
    <w:rsid w:val="00BD30FB"/>
    <w:rsid w:val="00BD3347"/>
    <w:rsid w:val="00BD3750"/>
    <w:rsid w:val="00BD3A32"/>
    <w:rsid w:val="00BD3DD5"/>
    <w:rsid w:val="00BD423E"/>
    <w:rsid w:val="00BD4E06"/>
    <w:rsid w:val="00BD51FA"/>
    <w:rsid w:val="00BD5501"/>
    <w:rsid w:val="00BD55A3"/>
    <w:rsid w:val="00BD58F3"/>
    <w:rsid w:val="00BD5E08"/>
    <w:rsid w:val="00BD5E5E"/>
    <w:rsid w:val="00BD6962"/>
    <w:rsid w:val="00BD6B0F"/>
    <w:rsid w:val="00BD6B35"/>
    <w:rsid w:val="00BD7570"/>
    <w:rsid w:val="00BD75ED"/>
    <w:rsid w:val="00BE0039"/>
    <w:rsid w:val="00BE0162"/>
    <w:rsid w:val="00BE049C"/>
    <w:rsid w:val="00BE05BA"/>
    <w:rsid w:val="00BE0787"/>
    <w:rsid w:val="00BE08B4"/>
    <w:rsid w:val="00BE0E54"/>
    <w:rsid w:val="00BE1363"/>
    <w:rsid w:val="00BE1D88"/>
    <w:rsid w:val="00BE231E"/>
    <w:rsid w:val="00BE293C"/>
    <w:rsid w:val="00BE33E5"/>
    <w:rsid w:val="00BE3506"/>
    <w:rsid w:val="00BE3580"/>
    <w:rsid w:val="00BE35D4"/>
    <w:rsid w:val="00BE3600"/>
    <w:rsid w:val="00BE4C79"/>
    <w:rsid w:val="00BE4F5E"/>
    <w:rsid w:val="00BE5353"/>
    <w:rsid w:val="00BE5A4C"/>
    <w:rsid w:val="00BE5F8C"/>
    <w:rsid w:val="00BE6304"/>
    <w:rsid w:val="00BE6472"/>
    <w:rsid w:val="00BE672B"/>
    <w:rsid w:val="00BE6746"/>
    <w:rsid w:val="00BE6A19"/>
    <w:rsid w:val="00BE6B23"/>
    <w:rsid w:val="00BE6CC4"/>
    <w:rsid w:val="00BE71B1"/>
    <w:rsid w:val="00BE71E3"/>
    <w:rsid w:val="00BE74E9"/>
    <w:rsid w:val="00BE7947"/>
    <w:rsid w:val="00BE7A1F"/>
    <w:rsid w:val="00BF0188"/>
    <w:rsid w:val="00BF04D7"/>
    <w:rsid w:val="00BF05CA"/>
    <w:rsid w:val="00BF094F"/>
    <w:rsid w:val="00BF0966"/>
    <w:rsid w:val="00BF0F54"/>
    <w:rsid w:val="00BF11C5"/>
    <w:rsid w:val="00BF11EB"/>
    <w:rsid w:val="00BF1530"/>
    <w:rsid w:val="00BF18C1"/>
    <w:rsid w:val="00BF1EEB"/>
    <w:rsid w:val="00BF2246"/>
    <w:rsid w:val="00BF2354"/>
    <w:rsid w:val="00BF29DD"/>
    <w:rsid w:val="00BF2CCB"/>
    <w:rsid w:val="00BF352E"/>
    <w:rsid w:val="00BF36E7"/>
    <w:rsid w:val="00BF3FE9"/>
    <w:rsid w:val="00BF40A6"/>
    <w:rsid w:val="00BF424C"/>
    <w:rsid w:val="00BF4835"/>
    <w:rsid w:val="00BF48C2"/>
    <w:rsid w:val="00BF4907"/>
    <w:rsid w:val="00BF4CF9"/>
    <w:rsid w:val="00BF4D55"/>
    <w:rsid w:val="00BF5141"/>
    <w:rsid w:val="00BF54DA"/>
    <w:rsid w:val="00BF5A23"/>
    <w:rsid w:val="00BF5A38"/>
    <w:rsid w:val="00BF5B1C"/>
    <w:rsid w:val="00BF5BC1"/>
    <w:rsid w:val="00BF5BE4"/>
    <w:rsid w:val="00BF5DCC"/>
    <w:rsid w:val="00BF5FFD"/>
    <w:rsid w:val="00BF6497"/>
    <w:rsid w:val="00BF68FA"/>
    <w:rsid w:val="00BF6E8E"/>
    <w:rsid w:val="00BF7874"/>
    <w:rsid w:val="00C01193"/>
    <w:rsid w:val="00C011B2"/>
    <w:rsid w:val="00C01546"/>
    <w:rsid w:val="00C017DB"/>
    <w:rsid w:val="00C018DD"/>
    <w:rsid w:val="00C01F76"/>
    <w:rsid w:val="00C028C3"/>
    <w:rsid w:val="00C029D3"/>
    <w:rsid w:val="00C02C32"/>
    <w:rsid w:val="00C02F02"/>
    <w:rsid w:val="00C03006"/>
    <w:rsid w:val="00C03D4E"/>
    <w:rsid w:val="00C03DC3"/>
    <w:rsid w:val="00C04018"/>
    <w:rsid w:val="00C04477"/>
    <w:rsid w:val="00C04FC7"/>
    <w:rsid w:val="00C051EB"/>
    <w:rsid w:val="00C0643C"/>
    <w:rsid w:val="00C07621"/>
    <w:rsid w:val="00C07709"/>
    <w:rsid w:val="00C07D75"/>
    <w:rsid w:val="00C07ECB"/>
    <w:rsid w:val="00C101B4"/>
    <w:rsid w:val="00C105E4"/>
    <w:rsid w:val="00C107FE"/>
    <w:rsid w:val="00C10D1E"/>
    <w:rsid w:val="00C112B8"/>
    <w:rsid w:val="00C119F7"/>
    <w:rsid w:val="00C11E5A"/>
    <w:rsid w:val="00C11FE0"/>
    <w:rsid w:val="00C12298"/>
    <w:rsid w:val="00C122D2"/>
    <w:rsid w:val="00C123E0"/>
    <w:rsid w:val="00C1257F"/>
    <w:rsid w:val="00C134B4"/>
    <w:rsid w:val="00C134CF"/>
    <w:rsid w:val="00C13C74"/>
    <w:rsid w:val="00C140BF"/>
    <w:rsid w:val="00C145E8"/>
    <w:rsid w:val="00C14F5E"/>
    <w:rsid w:val="00C15040"/>
    <w:rsid w:val="00C15D40"/>
    <w:rsid w:val="00C15DDF"/>
    <w:rsid w:val="00C162ED"/>
    <w:rsid w:val="00C16736"/>
    <w:rsid w:val="00C16868"/>
    <w:rsid w:val="00C16BA5"/>
    <w:rsid w:val="00C16BFE"/>
    <w:rsid w:val="00C175D0"/>
    <w:rsid w:val="00C1790A"/>
    <w:rsid w:val="00C1792B"/>
    <w:rsid w:val="00C20033"/>
    <w:rsid w:val="00C20093"/>
    <w:rsid w:val="00C2080A"/>
    <w:rsid w:val="00C20CE1"/>
    <w:rsid w:val="00C212C1"/>
    <w:rsid w:val="00C219BA"/>
    <w:rsid w:val="00C21C1E"/>
    <w:rsid w:val="00C22684"/>
    <w:rsid w:val="00C2283B"/>
    <w:rsid w:val="00C22D1F"/>
    <w:rsid w:val="00C22DDF"/>
    <w:rsid w:val="00C241C7"/>
    <w:rsid w:val="00C24361"/>
    <w:rsid w:val="00C243E7"/>
    <w:rsid w:val="00C24F59"/>
    <w:rsid w:val="00C250CF"/>
    <w:rsid w:val="00C254CA"/>
    <w:rsid w:val="00C25753"/>
    <w:rsid w:val="00C25B97"/>
    <w:rsid w:val="00C264E8"/>
    <w:rsid w:val="00C26F25"/>
    <w:rsid w:val="00C27A1B"/>
    <w:rsid w:val="00C27BF4"/>
    <w:rsid w:val="00C27D7D"/>
    <w:rsid w:val="00C27FC3"/>
    <w:rsid w:val="00C30368"/>
    <w:rsid w:val="00C30F15"/>
    <w:rsid w:val="00C316D7"/>
    <w:rsid w:val="00C31727"/>
    <w:rsid w:val="00C3177F"/>
    <w:rsid w:val="00C31CF6"/>
    <w:rsid w:val="00C31FDE"/>
    <w:rsid w:val="00C32871"/>
    <w:rsid w:val="00C33056"/>
    <w:rsid w:val="00C334DF"/>
    <w:rsid w:val="00C33549"/>
    <w:rsid w:val="00C338F9"/>
    <w:rsid w:val="00C3484D"/>
    <w:rsid w:val="00C34929"/>
    <w:rsid w:val="00C34C2C"/>
    <w:rsid w:val="00C34CB7"/>
    <w:rsid w:val="00C3535F"/>
    <w:rsid w:val="00C35E0F"/>
    <w:rsid w:val="00C365F7"/>
    <w:rsid w:val="00C36BD8"/>
    <w:rsid w:val="00C370A4"/>
    <w:rsid w:val="00C372AE"/>
    <w:rsid w:val="00C3751B"/>
    <w:rsid w:val="00C378DB"/>
    <w:rsid w:val="00C40218"/>
    <w:rsid w:val="00C405C7"/>
    <w:rsid w:val="00C40DF6"/>
    <w:rsid w:val="00C40E04"/>
    <w:rsid w:val="00C40E1E"/>
    <w:rsid w:val="00C4116A"/>
    <w:rsid w:val="00C41500"/>
    <w:rsid w:val="00C41963"/>
    <w:rsid w:val="00C4260E"/>
    <w:rsid w:val="00C429DC"/>
    <w:rsid w:val="00C42A9F"/>
    <w:rsid w:val="00C435A7"/>
    <w:rsid w:val="00C43BB2"/>
    <w:rsid w:val="00C44108"/>
    <w:rsid w:val="00C4465E"/>
    <w:rsid w:val="00C4470B"/>
    <w:rsid w:val="00C45112"/>
    <w:rsid w:val="00C4512C"/>
    <w:rsid w:val="00C453FA"/>
    <w:rsid w:val="00C45549"/>
    <w:rsid w:val="00C45898"/>
    <w:rsid w:val="00C45A4C"/>
    <w:rsid w:val="00C45D49"/>
    <w:rsid w:val="00C45EF3"/>
    <w:rsid w:val="00C46220"/>
    <w:rsid w:val="00C4624C"/>
    <w:rsid w:val="00C466BB"/>
    <w:rsid w:val="00C466F7"/>
    <w:rsid w:val="00C4708A"/>
    <w:rsid w:val="00C506B1"/>
    <w:rsid w:val="00C50C6B"/>
    <w:rsid w:val="00C51203"/>
    <w:rsid w:val="00C5184C"/>
    <w:rsid w:val="00C518A1"/>
    <w:rsid w:val="00C51DC9"/>
    <w:rsid w:val="00C520F5"/>
    <w:rsid w:val="00C52292"/>
    <w:rsid w:val="00C525C9"/>
    <w:rsid w:val="00C52A25"/>
    <w:rsid w:val="00C52C57"/>
    <w:rsid w:val="00C5351C"/>
    <w:rsid w:val="00C53831"/>
    <w:rsid w:val="00C54871"/>
    <w:rsid w:val="00C54875"/>
    <w:rsid w:val="00C54FC4"/>
    <w:rsid w:val="00C552DA"/>
    <w:rsid w:val="00C55941"/>
    <w:rsid w:val="00C55C04"/>
    <w:rsid w:val="00C563B3"/>
    <w:rsid w:val="00C56429"/>
    <w:rsid w:val="00C56477"/>
    <w:rsid w:val="00C568A4"/>
    <w:rsid w:val="00C56907"/>
    <w:rsid w:val="00C56D20"/>
    <w:rsid w:val="00C5733D"/>
    <w:rsid w:val="00C5761D"/>
    <w:rsid w:val="00C577FF"/>
    <w:rsid w:val="00C57B4A"/>
    <w:rsid w:val="00C60316"/>
    <w:rsid w:val="00C6040E"/>
    <w:rsid w:val="00C607DE"/>
    <w:rsid w:val="00C60B3A"/>
    <w:rsid w:val="00C61153"/>
    <w:rsid w:val="00C61994"/>
    <w:rsid w:val="00C61F9C"/>
    <w:rsid w:val="00C6232C"/>
    <w:rsid w:val="00C62736"/>
    <w:rsid w:val="00C62845"/>
    <w:rsid w:val="00C62CFF"/>
    <w:rsid w:val="00C64199"/>
    <w:rsid w:val="00C6422D"/>
    <w:rsid w:val="00C64426"/>
    <w:rsid w:val="00C64563"/>
    <w:rsid w:val="00C64985"/>
    <w:rsid w:val="00C64AF9"/>
    <w:rsid w:val="00C64BA4"/>
    <w:rsid w:val="00C64C5B"/>
    <w:rsid w:val="00C64E35"/>
    <w:rsid w:val="00C650E1"/>
    <w:rsid w:val="00C65102"/>
    <w:rsid w:val="00C6526C"/>
    <w:rsid w:val="00C6585B"/>
    <w:rsid w:val="00C6606B"/>
    <w:rsid w:val="00C662E9"/>
    <w:rsid w:val="00C66578"/>
    <w:rsid w:val="00C66907"/>
    <w:rsid w:val="00C6695A"/>
    <w:rsid w:val="00C669E0"/>
    <w:rsid w:val="00C66D22"/>
    <w:rsid w:val="00C6747B"/>
    <w:rsid w:val="00C67C0D"/>
    <w:rsid w:val="00C702BE"/>
    <w:rsid w:val="00C71ABD"/>
    <w:rsid w:val="00C729A8"/>
    <w:rsid w:val="00C72E92"/>
    <w:rsid w:val="00C7332F"/>
    <w:rsid w:val="00C73ED8"/>
    <w:rsid w:val="00C74032"/>
    <w:rsid w:val="00C74577"/>
    <w:rsid w:val="00C7533B"/>
    <w:rsid w:val="00C7565F"/>
    <w:rsid w:val="00C758C8"/>
    <w:rsid w:val="00C765A2"/>
    <w:rsid w:val="00C76792"/>
    <w:rsid w:val="00C76835"/>
    <w:rsid w:val="00C76984"/>
    <w:rsid w:val="00C76C81"/>
    <w:rsid w:val="00C770D0"/>
    <w:rsid w:val="00C7724E"/>
    <w:rsid w:val="00C77D4E"/>
    <w:rsid w:val="00C805E5"/>
    <w:rsid w:val="00C8090D"/>
    <w:rsid w:val="00C8114E"/>
    <w:rsid w:val="00C81215"/>
    <w:rsid w:val="00C813BD"/>
    <w:rsid w:val="00C81525"/>
    <w:rsid w:val="00C81654"/>
    <w:rsid w:val="00C818D5"/>
    <w:rsid w:val="00C81B82"/>
    <w:rsid w:val="00C82067"/>
    <w:rsid w:val="00C82366"/>
    <w:rsid w:val="00C8241A"/>
    <w:rsid w:val="00C8241D"/>
    <w:rsid w:val="00C82420"/>
    <w:rsid w:val="00C824D8"/>
    <w:rsid w:val="00C826DB"/>
    <w:rsid w:val="00C828DA"/>
    <w:rsid w:val="00C83028"/>
    <w:rsid w:val="00C8318F"/>
    <w:rsid w:val="00C83659"/>
    <w:rsid w:val="00C837AA"/>
    <w:rsid w:val="00C83DFF"/>
    <w:rsid w:val="00C84166"/>
    <w:rsid w:val="00C841C8"/>
    <w:rsid w:val="00C841D4"/>
    <w:rsid w:val="00C84907"/>
    <w:rsid w:val="00C84923"/>
    <w:rsid w:val="00C85372"/>
    <w:rsid w:val="00C858E8"/>
    <w:rsid w:val="00C85A90"/>
    <w:rsid w:val="00C85A9B"/>
    <w:rsid w:val="00C862F9"/>
    <w:rsid w:val="00C875F5"/>
    <w:rsid w:val="00C879F9"/>
    <w:rsid w:val="00C87EBE"/>
    <w:rsid w:val="00C900EE"/>
    <w:rsid w:val="00C90102"/>
    <w:rsid w:val="00C901E9"/>
    <w:rsid w:val="00C9095B"/>
    <w:rsid w:val="00C90BCB"/>
    <w:rsid w:val="00C91253"/>
    <w:rsid w:val="00C91864"/>
    <w:rsid w:val="00C91933"/>
    <w:rsid w:val="00C91A76"/>
    <w:rsid w:val="00C91DB1"/>
    <w:rsid w:val="00C92130"/>
    <w:rsid w:val="00C9221A"/>
    <w:rsid w:val="00C927DE"/>
    <w:rsid w:val="00C92D8F"/>
    <w:rsid w:val="00C92F72"/>
    <w:rsid w:val="00C9314E"/>
    <w:rsid w:val="00C93A15"/>
    <w:rsid w:val="00C93A56"/>
    <w:rsid w:val="00C93ACE"/>
    <w:rsid w:val="00C94553"/>
    <w:rsid w:val="00C946E6"/>
    <w:rsid w:val="00C94CF2"/>
    <w:rsid w:val="00C952CA"/>
    <w:rsid w:val="00C956AB"/>
    <w:rsid w:val="00C95CCC"/>
    <w:rsid w:val="00C95F59"/>
    <w:rsid w:val="00C961D6"/>
    <w:rsid w:val="00C969A6"/>
    <w:rsid w:val="00CA031E"/>
    <w:rsid w:val="00CA05C8"/>
    <w:rsid w:val="00CA08F6"/>
    <w:rsid w:val="00CA0DD8"/>
    <w:rsid w:val="00CA0F15"/>
    <w:rsid w:val="00CA14A2"/>
    <w:rsid w:val="00CA19B2"/>
    <w:rsid w:val="00CA20D0"/>
    <w:rsid w:val="00CA2147"/>
    <w:rsid w:val="00CA2347"/>
    <w:rsid w:val="00CA2439"/>
    <w:rsid w:val="00CA2554"/>
    <w:rsid w:val="00CA2C4B"/>
    <w:rsid w:val="00CA2E43"/>
    <w:rsid w:val="00CA3205"/>
    <w:rsid w:val="00CA36CC"/>
    <w:rsid w:val="00CA39CE"/>
    <w:rsid w:val="00CA49CD"/>
    <w:rsid w:val="00CA4AF7"/>
    <w:rsid w:val="00CA4E8B"/>
    <w:rsid w:val="00CA544E"/>
    <w:rsid w:val="00CA56E9"/>
    <w:rsid w:val="00CA5CB5"/>
    <w:rsid w:val="00CA5FF6"/>
    <w:rsid w:val="00CA68A8"/>
    <w:rsid w:val="00CA6B2C"/>
    <w:rsid w:val="00CA78BB"/>
    <w:rsid w:val="00CA7B40"/>
    <w:rsid w:val="00CA7C70"/>
    <w:rsid w:val="00CB002C"/>
    <w:rsid w:val="00CB057A"/>
    <w:rsid w:val="00CB06AD"/>
    <w:rsid w:val="00CB08D8"/>
    <w:rsid w:val="00CB0AA4"/>
    <w:rsid w:val="00CB112D"/>
    <w:rsid w:val="00CB17BC"/>
    <w:rsid w:val="00CB20EB"/>
    <w:rsid w:val="00CB33FF"/>
    <w:rsid w:val="00CB3632"/>
    <w:rsid w:val="00CB3839"/>
    <w:rsid w:val="00CB3FCE"/>
    <w:rsid w:val="00CB42A4"/>
    <w:rsid w:val="00CB482B"/>
    <w:rsid w:val="00CB48DE"/>
    <w:rsid w:val="00CB53D9"/>
    <w:rsid w:val="00CB56C5"/>
    <w:rsid w:val="00CB678B"/>
    <w:rsid w:val="00CB6B88"/>
    <w:rsid w:val="00CB6FCC"/>
    <w:rsid w:val="00CB70C9"/>
    <w:rsid w:val="00CB72FC"/>
    <w:rsid w:val="00CB74B8"/>
    <w:rsid w:val="00CB7BE0"/>
    <w:rsid w:val="00CC0147"/>
    <w:rsid w:val="00CC0B2D"/>
    <w:rsid w:val="00CC0C26"/>
    <w:rsid w:val="00CC0D45"/>
    <w:rsid w:val="00CC0FBE"/>
    <w:rsid w:val="00CC11AB"/>
    <w:rsid w:val="00CC1357"/>
    <w:rsid w:val="00CC227E"/>
    <w:rsid w:val="00CC2332"/>
    <w:rsid w:val="00CC28AD"/>
    <w:rsid w:val="00CC2B59"/>
    <w:rsid w:val="00CC2D44"/>
    <w:rsid w:val="00CC2FB1"/>
    <w:rsid w:val="00CC3B1C"/>
    <w:rsid w:val="00CC45C9"/>
    <w:rsid w:val="00CC4A3F"/>
    <w:rsid w:val="00CC501E"/>
    <w:rsid w:val="00CC5B04"/>
    <w:rsid w:val="00CC6023"/>
    <w:rsid w:val="00CC617F"/>
    <w:rsid w:val="00CC618C"/>
    <w:rsid w:val="00CC65A4"/>
    <w:rsid w:val="00CC6D47"/>
    <w:rsid w:val="00CC70D9"/>
    <w:rsid w:val="00CC736F"/>
    <w:rsid w:val="00CC7447"/>
    <w:rsid w:val="00CC7A49"/>
    <w:rsid w:val="00CD023B"/>
    <w:rsid w:val="00CD0470"/>
    <w:rsid w:val="00CD06D8"/>
    <w:rsid w:val="00CD1C10"/>
    <w:rsid w:val="00CD21D8"/>
    <w:rsid w:val="00CD228B"/>
    <w:rsid w:val="00CD2BA0"/>
    <w:rsid w:val="00CD2E32"/>
    <w:rsid w:val="00CD2E87"/>
    <w:rsid w:val="00CD37ED"/>
    <w:rsid w:val="00CD3F12"/>
    <w:rsid w:val="00CD41F0"/>
    <w:rsid w:val="00CD4EC0"/>
    <w:rsid w:val="00CD5446"/>
    <w:rsid w:val="00CD5838"/>
    <w:rsid w:val="00CD58BF"/>
    <w:rsid w:val="00CD607C"/>
    <w:rsid w:val="00CD626D"/>
    <w:rsid w:val="00CD6590"/>
    <w:rsid w:val="00CD6792"/>
    <w:rsid w:val="00CD68AF"/>
    <w:rsid w:val="00CD68D0"/>
    <w:rsid w:val="00CE0240"/>
    <w:rsid w:val="00CE040C"/>
    <w:rsid w:val="00CE1340"/>
    <w:rsid w:val="00CE1AD2"/>
    <w:rsid w:val="00CE1B13"/>
    <w:rsid w:val="00CE250A"/>
    <w:rsid w:val="00CE37A7"/>
    <w:rsid w:val="00CE3F72"/>
    <w:rsid w:val="00CE41C2"/>
    <w:rsid w:val="00CE4BB3"/>
    <w:rsid w:val="00CE5566"/>
    <w:rsid w:val="00CE56BF"/>
    <w:rsid w:val="00CE596D"/>
    <w:rsid w:val="00CE643F"/>
    <w:rsid w:val="00CE658A"/>
    <w:rsid w:val="00CE6623"/>
    <w:rsid w:val="00CE67CC"/>
    <w:rsid w:val="00CE6955"/>
    <w:rsid w:val="00CE6DF2"/>
    <w:rsid w:val="00CE6F3A"/>
    <w:rsid w:val="00CE6FC7"/>
    <w:rsid w:val="00CE722A"/>
    <w:rsid w:val="00CE761D"/>
    <w:rsid w:val="00CE7622"/>
    <w:rsid w:val="00CE7ACC"/>
    <w:rsid w:val="00CE7B0C"/>
    <w:rsid w:val="00CE7DCD"/>
    <w:rsid w:val="00CE7E5A"/>
    <w:rsid w:val="00CF0207"/>
    <w:rsid w:val="00CF0343"/>
    <w:rsid w:val="00CF0F7D"/>
    <w:rsid w:val="00CF16AE"/>
    <w:rsid w:val="00CF2513"/>
    <w:rsid w:val="00CF2C56"/>
    <w:rsid w:val="00CF2F65"/>
    <w:rsid w:val="00CF3067"/>
    <w:rsid w:val="00CF34E5"/>
    <w:rsid w:val="00CF35A9"/>
    <w:rsid w:val="00CF3F0E"/>
    <w:rsid w:val="00CF4459"/>
    <w:rsid w:val="00CF4A08"/>
    <w:rsid w:val="00CF4EFC"/>
    <w:rsid w:val="00CF506E"/>
    <w:rsid w:val="00CF5561"/>
    <w:rsid w:val="00CF5C20"/>
    <w:rsid w:val="00CF5DA4"/>
    <w:rsid w:val="00CF6233"/>
    <w:rsid w:val="00CF627A"/>
    <w:rsid w:val="00CF6743"/>
    <w:rsid w:val="00CF72E4"/>
    <w:rsid w:val="00CF750B"/>
    <w:rsid w:val="00CF75EC"/>
    <w:rsid w:val="00CF7E83"/>
    <w:rsid w:val="00D00293"/>
    <w:rsid w:val="00D00604"/>
    <w:rsid w:val="00D00A38"/>
    <w:rsid w:val="00D00B3F"/>
    <w:rsid w:val="00D0127C"/>
    <w:rsid w:val="00D01473"/>
    <w:rsid w:val="00D01712"/>
    <w:rsid w:val="00D01815"/>
    <w:rsid w:val="00D01BAC"/>
    <w:rsid w:val="00D01DF2"/>
    <w:rsid w:val="00D02196"/>
    <w:rsid w:val="00D02ACC"/>
    <w:rsid w:val="00D0321F"/>
    <w:rsid w:val="00D039F8"/>
    <w:rsid w:val="00D03D8B"/>
    <w:rsid w:val="00D0471A"/>
    <w:rsid w:val="00D047A8"/>
    <w:rsid w:val="00D06635"/>
    <w:rsid w:val="00D066B7"/>
    <w:rsid w:val="00D06B02"/>
    <w:rsid w:val="00D06B64"/>
    <w:rsid w:val="00D077EB"/>
    <w:rsid w:val="00D07922"/>
    <w:rsid w:val="00D07C0B"/>
    <w:rsid w:val="00D07C9D"/>
    <w:rsid w:val="00D07DC5"/>
    <w:rsid w:val="00D10B0E"/>
    <w:rsid w:val="00D111A1"/>
    <w:rsid w:val="00D112A4"/>
    <w:rsid w:val="00D125B0"/>
    <w:rsid w:val="00D1290F"/>
    <w:rsid w:val="00D12B57"/>
    <w:rsid w:val="00D135F7"/>
    <w:rsid w:val="00D136F7"/>
    <w:rsid w:val="00D13878"/>
    <w:rsid w:val="00D13E63"/>
    <w:rsid w:val="00D14BC7"/>
    <w:rsid w:val="00D156FA"/>
    <w:rsid w:val="00D159EB"/>
    <w:rsid w:val="00D15E81"/>
    <w:rsid w:val="00D15FCB"/>
    <w:rsid w:val="00D16115"/>
    <w:rsid w:val="00D17255"/>
    <w:rsid w:val="00D17339"/>
    <w:rsid w:val="00D17743"/>
    <w:rsid w:val="00D177B7"/>
    <w:rsid w:val="00D17829"/>
    <w:rsid w:val="00D178A1"/>
    <w:rsid w:val="00D17B38"/>
    <w:rsid w:val="00D201E3"/>
    <w:rsid w:val="00D206DF"/>
    <w:rsid w:val="00D20839"/>
    <w:rsid w:val="00D20B17"/>
    <w:rsid w:val="00D21402"/>
    <w:rsid w:val="00D21B6E"/>
    <w:rsid w:val="00D21D0D"/>
    <w:rsid w:val="00D21E01"/>
    <w:rsid w:val="00D21F1B"/>
    <w:rsid w:val="00D2266B"/>
    <w:rsid w:val="00D22BF9"/>
    <w:rsid w:val="00D235DD"/>
    <w:rsid w:val="00D238F7"/>
    <w:rsid w:val="00D23F90"/>
    <w:rsid w:val="00D25402"/>
    <w:rsid w:val="00D25C99"/>
    <w:rsid w:val="00D25EE7"/>
    <w:rsid w:val="00D2626D"/>
    <w:rsid w:val="00D27634"/>
    <w:rsid w:val="00D27876"/>
    <w:rsid w:val="00D27A94"/>
    <w:rsid w:val="00D27BD5"/>
    <w:rsid w:val="00D27DC0"/>
    <w:rsid w:val="00D300D5"/>
    <w:rsid w:val="00D306DE"/>
    <w:rsid w:val="00D3099A"/>
    <w:rsid w:val="00D309D9"/>
    <w:rsid w:val="00D30C41"/>
    <w:rsid w:val="00D314E7"/>
    <w:rsid w:val="00D3199C"/>
    <w:rsid w:val="00D3209B"/>
    <w:rsid w:val="00D32638"/>
    <w:rsid w:val="00D3279D"/>
    <w:rsid w:val="00D32999"/>
    <w:rsid w:val="00D32EE7"/>
    <w:rsid w:val="00D336A6"/>
    <w:rsid w:val="00D33A5A"/>
    <w:rsid w:val="00D341D5"/>
    <w:rsid w:val="00D3472E"/>
    <w:rsid w:val="00D349ED"/>
    <w:rsid w:val="00D34A3E"/>
    <w:rsid w:val="00D34C9F"/>
    <w:rsid w:val="00D34D93"/>
    <w:rsid w:val="00D35319"/>
    <w:rsid w:val="00D35A38"/>
    <w:rsid w:val="00D35F02"/>
    <w:rsid w:val="00D36773"/>
    <w:rsid w:val="00D367B3"/>
    <w:rsid w:val="00D36A2A"/>
    <w:rsid w:val="00D36AA6"/>
    <w:rsid w:val="00D36B07"/>
    <w:rsid w:val="00D37058"/>
    <w:rsid w:val="00D3724B"/>
    <w:rsid w:val="00D377B2"/>
    <w:rsid w:val="00D3793F"/>
    <w:rsid w:val="00D379B9"/>
    <w:rsid w:val="00D37C2D"/>
    <w:rsid w:val="00D37F27"/>
    <w:rsid w:val="00D40067"/>
    <w:rsid w:val="00D4023B"/>
    <w:rsid w:val="00D4051C"/>
    <w:rsid w:val="00D40F8B"/>
    <w:rsid w:val="00D41176"/>
    <w:rsid w:val="00D416F2"/>
    <w:rsid w:val="00D419FE"/>
    <w:rsid w:val="00D41C91"/>
    <w:rsid w:val="00D424FF"/>
    <w:rsid w:val="00D42CE4"/>
    <w:rsid w:val="00D42D7E"/>
    <w:rsid w:val="00D43075"/>
    <w:rsid w:val="00D43349"/>
    <w:rsid w:val="00D433BD"/>
    <w:rsid w:val="00D43712"/>
    <w:rsid w:val="00D43DCD"/>
    <w:rsid w:val="00D44414"/>
    <w:rsid w:val="00D4472E"/>
    <w:rsid w:val="00D44C2C"/>
    <w:rsid w:val="00D44C32"/>
    <w:rsid w:val="00D4530B"/>
    <w:rsid w:val="00D455DD"/>
    <w:rsid w:val="00D45BB4"/>
    <w:rsid w:val="00D45EC6"/>
    <w:rsid w:val="00D45FC0"/>
    <w:rsid w:val="00D46335"/>
    <w:rsid w:val="00D46355"/>
    <w:rsid w:val="00D466A2"/>
    <w:rsid w:val="00D46E67"/>
    <w:rsid w:val="00D47207"/>
    <w:rsid w:val="00D474C2"/>
    <w:rsid w:val="00D47516"/>
    <w:rsid w:val="00D47A4A"/>
    <w:rsid w:val="00D47B93"/>
    <w:rsid w:val="00D47C7A"/>
    <w:rsid w:val="00D50242"/>
    <w:rsid w:val="00D50E08"/>
    <w:rsid w:val="00D515F8"/>
    <w:rsid w:val="00D51A49"/>
    <w:rsid w:val="00D51C2D"/>
    <w:rsid w:val="00D5270E"/>
    <w:rsid w:val="00D52ACF"/>
    <w:rsid w:val="00D52FA3"/>
    <w:rsid w:val="00D530C3"/>
    <w:rsid w:val="00D536D3"/>
    <w:rsid w:val="00D5386A"/>
    <w:rsid w:val="00D538E9"/>
    <w:rsid w:val="00D53CED"/>
    <w:rsid w:val="00D53EDF"/>
    <w:rsid w:val="00D541E6"/>
    <w:rsid w:val="00D54313"/>
    <w:rsid w:val="00D5450F"/>
    <w:rsid w:val="00D551B8"/>
    <w:rsid w:val="00D553C2"/>
    <w:rsid w:val="00D55C06"/>
    <w:rsid w:val="00D5630F"/>
    <w:rsid w:val="00D565AC"/>
    <w:rsid w:val="00D56D6D"/>
    <w:rsid w:val="00D57795"/>
    <w:rsid w:val="00D57C4F"/>
    <w:rsid w:val="00D57FFD"/>
    <w:rsid w:val="00D6011C"/>
    <w:rsid w:val="00D60351"/>
    <w:rsid w:val="00D6052F"/>
    <w:rsid w:val="00D6071A"/>
    <w:rsid w:val="00D607C8"/>
    <w:rsid w:val="00D60EDC"/>
    <w:rsid w:val="00D60F31"/>
    <w:rsid w:val="00D612FE"/>
    <w:rsid w:val="00D6175E"/>
    <w:rsid w:val="00D61C08"/>
    <w:rsid w:val="00D62200"/>
    <w:rsid w:val="00D623C0"/>
    <w:rsid w:val="00D6299A"/>
    <w:rsid w:val="00D62E5C"/>
    <w:rsid w:val="00D634A3"/>
    <w:rsid w:val="00D6370F"/>
    <w:rsid w:val="00D63CA2"/>
    <w:rsid w:val="00D63DC8"/>
    <w:rsid w:val="00D642BB"/>
    <w:rsid w:val="00D643B3"/>
    <w:rsid w:val="00D64E94"/>
    <w:rsid w:val="00D65651"/>
    <w:rsid w:val="00D65FC3"/>
    <w:rsid w:val="00D66020"/>
    <w:rsid w:val="00D66761"/>
    <w:rsid w:val="00D66A81"/>
    <w:rsid w:val="00D66DF3"/>
    <w:rsid w:val="00D67630"/>
    <w:rsid w:val="00D6765A"/>
    <w:rsid w:val="00D67677"/>
    <w:rsid w:val="00D70483"/>
    <w:rsid w:val="00D71C97"/>
    <w:rsid w:val="00D71EAA"/>
    <w:rsid w:val="00D728F8"/>
    <w:rsid w:val="00D7292F"/>
    <w:rsid w:val="00D72C08"/>
    <w:rsid w:val="00D74160"/>
    <w:rsid w:val="00D750F8"/>
    <w:rsid w:val="00D76612"/>
    <w:rsid w:val="00D76C2B"/>
    <w:rsid w:val="00D76D2A"/>
    <w:rsid w:val="00D76EAE"/>
    <w:rsid w:val="00D77041"/>
    <w:rsid w:val="00D7705E"/>
    <w:rsid w:val="00D771A3"/>
    <w:rsid w:val="00D77626"/>
    <w:rsid w:val="00D77EA5"/>
    <w:rsid w:val="00D8071E"/>
    <w:rsid w:val="00D80E84"/>
    <w:rsid w:val="00D80F51"/>
    <w:rsid w:val="00D8187D"/>
    <w:rsid w:val="00D81E2C"/>
    <w:rsid w:val="00D820DE"/>
    <w:rsid w:val="00D822BD"/>
    <w:rsid w:val="00D8288D"/>
    <w:rsid w:val="00D82CAB"/>
    <w:rsid w:val="00D83006"/>
    <w:rsid w:val="00D83045"/>
    <w:rsid w:val="00D836A4"/>
    <w:rsid w:val="00D83BC6"/>
    <w:rsid w:val="00D8497B"/>
    <w:rsid w:val="00D849F2"/>
    <w:rsid w:val="00D84AB1"/>
    <w:rsid w:val="00D84B3A"/>
    <w:rsid w:val="00D8532E"/>
    <w:rsid w:val="00D85382"/>
    <w:rsid w:val="00D853B6"/>
    <w:rsid w:val="00D85635"/>
    <w:rsid w:val="00D858E3"/>
    <w:rsid w:val="00D85A31"/>
    <w:rsid w:val="00D860B8"/>
    <w:rsid w:val="00D8642C"/>
    <w:rsid w:val="00D868B4"/>
    <w:rsid w:val="00D868BC"/>
    <w:rsid w:val="00D87011"/>
    <w:rsid w:val="00D87452"/>
    <w:rsid w:val="00D87646"/>
    <w:rsid w:val="00D87B0A"/>
    <w:rsid w:val="00D87BA6"/>
    <w:rsid w:val="00D902FE"/>
    <w:rsid w:val="00D905D6"/>
    <w:rsid w:val="00D906C1"/>
    <w:rsid w:val="00D90A8F"/>
    <w:rsid w:val="00D90F1D"/>
    <w:rsid w:val="00D9145E"/>
    <w:rsid w:val="00D91484"/>
    <w:rsid w:val="00D9171C"/>
    <w:rsid w:val="00D91910"/>
    <w:rsid w:val="00D91B6B"/>
    <w:rsid w:val="00D91F45"/>
    <w:rsid w:val="00D920B1"/>
    <w:rsid w:val="00D9227D"/>
    <w:rsid w:val="00D922E1"/>
    <w:rsid w:val="00D93468"/>
    <w:rsid w:val="00D93A40"/>
    <w:rsid w:val="00D93C29"/>
    <w:rsid w:val="00D93C38"/>
    <w:rsid w:val="00D94021"/>
    <w:rsid w:val="00D945DA"/>
    <w:rsid w:val="00D94ED5"/>
    <w:rsid w:val="00D959B3"/>
    <w:rsid w:val="00D959E7"/>
    <w:rsid w:val="00D95A28"/>
    <w:rsid w:val="00D9672B"/>
    <w:rsid w:val="00D967D8"/>
    <w:rsid w:val="00D96C54"/>
    <w:rsid w:val="00D97576"/>
    <w:rsid w:val="00D97710"/>
    <w:rsid w:val="00D979A3"/>
    <w:rsid w:val="00D97A92"/>
    <w:rsid w:val="00D97A95"/>
    <w:rsid w:val="00DA0040"/>
    <w:rsid w:val="00DA0C4A"/>
    <w:rsid w:val="00DA0D31"/>
    <w:rsid w:val="00DA1275"/>
    <w:rsid w:val="00DA1CA5"/>
    <w:rsid w:val="00DA2A60"/>
    <w:rsid w:val="00DA2AF3"/>
    <w:rsid w:val="00DA2CCD"/>
    <w:rsid w:val="00DA33A6"/>
    <w:rsid w:val="00DA4150"/>
    <w:rsid w:val="00DA429F"/>
    <w:rsid w:val="00DA4578"/>
    <w:rsid w:val="00DA4DAB"/>
    <w:rsid w:val="00DA5184"/>
    <w:rsid w:val="00DA53A7"/>
    <w:rsid w:val="00DA5508"/>
    <w:rsid w:val="00DA55E7"/>
    <w:rsid w:val="00DA58DF"/>
    <w:rsid w:val="00DA5B47"/>
    <w:rsid w:val="00DA5EB9"/>
    <w:rsid w:val="00DA5F51"/>
    <w:rsid w:val="00DA64DA"/>
    <w:rsid w:val="00DA675D"/>
    <w:rsid w:val="00DA679F"/>
    <w:rsid w:val="00DA68C2"/>
    <w:rsid w:val="00DA6E01"/>
    <w:rsid w:val="00DA7367"/>
    <w:rsid w:val="00DA777A"/>
    <w:rsid w:val="00DA7833"/>
    <w:rsid w:val="00DB005D"/>
    <w:rsid w:val="00DB01FF"/>
    <w:rsid w:val="00DB0AA3"/>
    <w:rsid w:val="00DB0FDF"/>
    <w:rsid w:val="00DB1B85"/>
    <w:rsid w:val="00DB2359"/>
    <w:rsid w:val="00DB239C"/>
    <w:rsid w:val="00DB2AB7"/>
    <w:rsid w:val="00DB2DDA"/>
    <w:rsid w:val="00DB3402"/>
    <w:rsid w:val="00DB36E7"/>
    <w:rsid w:val="00DB370C"/>
    <w:rsid w:val="00DB3779"/>
    <w:rsid w:val="00DB38DD"/>
    <w:rsid w:val="00DB39B0"/>
    <w:rsid w:val="00DB3D5D"/>
    <w:rsid w:val="00DB43D8"/>
    <w:rsid w:val="00DB4DA6"/>
    <w:rsid w:val="00DB4DB7"/>
    <w:rsid w:val="00DB5332"/>
    <w:rsid w:val="00DB53A6"/>
    <w:rsid w:val="00DB6CC0"/>
    <w:rsid w:val="00DB745E"/>
    <w:rsid w:val="00DB7571"/>
    <w:rsid w:val="00DB78DA"/>
    <w:rsid w:val="00DB7A81"/>
    <w:rsid w:val="00DB7B82"/>
    <w:rsid w:val="00DB7DF8"/>
    <w:rsid w:val="00DB7ED8"/>
    <w:rsid w:val="00DC00B5"/>
    <w:rsid w:val="00DC05BB"/>
    <w:rsid w:val="00DC0834"/>
    <w:rsid w:val="00DC10BE"/>
    <w:rsid w:val="00DC11BC"/>
    <w:rsid w:val="00DC1640"/>
    <w:rsid w:val="00DC1A96"/>
    <w:rsid w:val="00DC1DA5"/>
    <w:rsid w:val="00DC1F9B"/>
    <w:rsid w:val="00DC28EE"/>
    <w:rsid w:val="00DC3424"/>
    <w:rsid w:val="00DC3F4A"/>
    <w:rsid w:val="00DC3F5B"/>
    <w:rsid w:val="00DC42FA"/>
    <w:rsid w:val="00DC46F0"/>
    <w:rsid w:val="00DC4D8A"/>
    <w:rsid w:val="00DC4D98"/>
    <w:rsid w:val="00DC5985"/>
    <w:rsid w:val="00DC5B0F"/>
    <w:rsid w:val="00DC5C19"/>
    <w:rsid w:val="00DC5C33"/>
    <w:rsid w:val="00DC638D"/>
    <w:rsid w:val="00DC7136"/>
    <w:rsid w:val="00DC7304"/>
    <w:rsid w:val="00DC749B"/>
    <w:rsid w:val="00DD0308"/>
    <w:rsid w:val="00DD156C"/>
    <w:rsid w:val="00DD20DD"/>
    <w:rsid w:val="00DD2430"/>
    <w:rsid w:val="00DD2ABC"/>
    <w:rsid w:val="00DD2AF1"/>
    <w:rsid w:val="00DD30E7"/>
    <w:rsid w:val="00DD3A07"/>
    <w:rsid w:val="00DD3AAA"/>
    <w:rsid w:val="00DD4043"/>
    <w:rsid w:val="00DD4088"/>
    <w:rsid w:val="00DD48DA"/>
    <w:rsid w:val="00DD48E0"/>
    <w:rsid w:val="00DD53D0"/>
    <w:rsid w:val="00DD5AD1"/>
    <w:rsid w:val="00DD5E64"/>
    <w:rsid w:val="00DD64A8"/>
    <w:rsid w:val="00DD64BB"/>
    <w:rsid w:val="00DD64D5"/>
    <w:rsid w:val="00DD6681"/>
    <w:rsid w:val="00DD679C"/>
    <w:rsid w:val="00DD67CF"/>
    <w:rsid w:val="00DD73DB"/>
    <w:rsid w:val="00DE02A1"/>
    <w:rsid w:val="00DE080F"/>
    <w:rsid w:val="00DE098B"/>
    <w:rsid w:val="00DE0D78"/>
    <w:rsid w:val="00DE1689"/>
    <w:rsid w:val="00DE27D3"/>
    <w:rsid w:val="00DE3073"/>
    <w:rsid w:val="00DE3254"/>
    <w:rsid w:val="00DE34D1"/>
    <w:rsid w:val="00DE4490"/>
    <w:rsid w:val="00DE4923"/>
    <w:rsid w:val="00DE6AC4"/>
    <w:rsid w:val="00DE6B37"/>
    <w:rsid w:val="00DE6E4A"/>
    <w:rsid w:val="00DE7245"/>
    <w:rsid w:val="00DE76C0"/>
    <w:rsid w:val="00DE7B04"/>
    <w:rsid w:val="00DE7B2D"/>
    <w:rsid w:val="00DE7B46"/>
    <w:rsid w:val="00DE7CAB"/>
    <w:rsid w:val="00DF09ED"/>
    <w:rsid w:val="00DF0EF7"/>
    <w:rsid w:val="00DF1242"/>
    <w:rsid w:val="00DF15A5"/>
    <w:rsid w:val="00DF1887"/>
    <w:rsid w:val="00DF1FDB"/>
    <w:rsid w:val="00DF23E0"/>
    <w:rsid w:val="00DF267F"/>
    <w:rsid w:val="00DF26A4"/>
    <w:rsid w:val="00DF2851"/>
    <w:rsid w:val="00DF2947"/>
    <w:rsid w:val="00DF2A09"/>
    <w:rsid w:val="00DF2C9A"/>
    <w:rsid w:val="00DF2D3F"/>
    <w:rsid w:val="00DF3362"/>
    <w:rsid w:val="00DF382A"/>
    <w:rsid w:val="00DF3B9E"/>
    <w:rsid w:val="00DF3C90"/>
    <w:rsid w:val="00DF3CAE"/>
    <w:rsid w:val="00DF46F9"/>
    <w:rsid w:val="00DF4A10"/>
    <w:rsid w:val="00DF5DA5"/>
    <w:rsid w:val="00DF61CB"/>
    <w:rsid w:val="00DF62CA"/>
    <w:rsid w:val="00DF67D4"/>
    <w:rsid w:val="00DF69EE"/>
    <w:rsid w:val="00DF6DB1"/>
    <w:rsid w:val="00DF6F3F"/>
    <w:rsid w:val="00DF7285"/>
    <w:rsid w:val="00DF7592"/>
    <w:rsid w:val="00DF78A2"/>
    <w:rsid w:val="00E008E0"/>
    <w:rsid w:val="00E0097C"/>
    <w:rsid w:val="00E009B4"/>
    <w:rsid w:val="00E01147"/>
    <w:rsid w:val="00E01739"/>
    <w:rsid w:val="00E017A6"/>
    <w:rsid w:val="00E01E04"/>
    <w:rsid w:val="00E024D2"/>
    <w:rsid w:val="00E0278A"/>
    <w:rsid w:val="00E0323E"/>
    <w:rsid w:val="00E0376C"/>
    <w:rsid w:val="00E03C64"/>
    <w:rsid w:val="00E03CA7"/>
    <w:rsid w:val="00E03EA3"/>
    <w:rsid w:val="00E03FCA"/>
    <w:rsid w:val="00E04253"/>
    <w:rsid w:val="00E057A2"/>
    <w:rsid w:val="00E059DA"/>
    <w:rsid w:val="00E06841"/>
    <w:rsid w:val="00E06E68"/>
    <w:rsid w:val="00E0725A"/>
    <w:rsid w:val="00E075E2"/>
    <w:rsid w:val="00E07625"/>
    <w:rsid w:val="00E07E2F"/>
    <w:rsid w:val="00E07FE5"/>
    <w:rsid w:val="00E100DA"/>
    <w:rsid w:val="00E1056F"/>
    <w:rsid w:val="00E1064E"/>
    <w:rsid w:val="00E111E6"/>
    <w:rsid w:val="00E11247"/>
    <w:rsid w:val="00E1136C"/>
    <w:rsid w:val="00E11572"/>
    <w:rsid w:val="00E1194D"/>
    <w:rsid w:val="00E11ADF"/>
    <w:rsid w:val="00E11E2C"/>
    <w:rsid w:val="00E124FF"/>
    <w:rsid w:val="00E1252A"/>
    <w:rsid w:val="00E125C3"/>
    <w:rsid w:val="00E125E8"/>
    <w:rsid w:val="00E12755"/>
    <w:rsid w:val="00E12997"/>
    <w:rsid w:val="00E12B68"/>
    <w:rsid w:val="00E131AF"/>
    <w:rsid w:val="00E13285"/>
    <w:rsid w:val="00E13939"/>
    <w:rsid w:val="00E13E76"/>
    <w:rsid w:val="00E1425D"/>
    <w:rsid w:val="00E143BF"/>
    <w:rsid w:val="00E144F6"/>
    <w:rsid w:val="00E14B12"/>
    <w:rsid w:val="00E14C1D"/>
    <w:rsid w:val="00E14E2A"/>
    <w:rsid w:val="00E1577A"/>
    <w:rsid w:val="00E157A6"/>
    <w:rsid w:val="00E15803"/>
    <w:rsid w:val="00E15A90"/>
    <w:rsid w:val="00E15F3D"/>
    <w:rsid w:val="00E16259"/>
    <w:rsid w:val="00E16380"/>
    <w:rsid w:val="00E171FF"/>
    <w:rsid w:val="00E173A9"/>
    <w:rsid w:val="00E17D35"/>
    <w:rsid w:val="00E17DA7"/>
    <w:rsid w:val="00E17F8C"/>
    <w:rsid w:val="00E200B0"/>
    <w:rsid w:val="00E20454"/>
    <w:rsid w:val="00E20674"/>
    <w:rsid w:val="00E21BA1"/>
    <w:rsid w:val="00E21E34"/>
    <w:rsid w:val="00E21F20"/>
    <w:rsid w:val="00E222FB"/>
    <w:rsid w:val="00E2261F"/>
    <w:rsid w:val="00E228A1"/>
    <w:rsid w:val="00E22B31"/>
    <w:rsid w:val="00E22F32"/>
    <w:rsid w:val="00E22F58"/>
    <w:rsid w:val="00E231E6"/>
    <w:rsid w:val="00E233FE"/>
    <w:rsid w:val="00E23BC7"/>
    <w:rsid w:val="00E23E81"/>
    <w:rsid w:val="00E241DF"/>
    <w:rsid w:val="00E241F5"/>
    <w:rsid w:val="00E242AA"/>
    <w:rsid w:val="00E246DD"/>
    <w:rsid w:val="00E2485A"/>
    <w:rsid w:val="00E24BC9"/>
    <w:rsid w:val="00E25102"/>
    <w:rsid w:val="00E253D1"/>
    <w:rsid w:val="00E25CDA"/>
    <w:rsid w:val="00E2613D"/>
    <w:rsid w:val="00E26351"/>
    <w:rsid w:val="00E264F2"/>
    <w:rsid w:val="00E26727"/>
    <w:rsid w:val="00E27440"/>
    <w:rsid w:val="00E27462"/>
    <w:rsid w:val="00E27669"/>
    <w:rsid w:val="00E27801"/>
    <w:rsid w:val="00E27C01"/>
    <w:rsid w:val="00E300B3"/>
    <w:rsid w:val="00E3095A"/>
    <w:rsid w:val="00E30E64"/>
    <w:rsid w:val="00E30FB9"/>
    <w:rsid w:val="00E31697"/>
    <w:rsid w:val="00E31996"/>
    <w:rsid w:val="00E31AFB"/>
    <w:rsid w:val="00E31AFC"/>
    <w:rsid w:val="00E323AA"/>
    <w:rsid w:val="00E32793"/>
    <w:rsid w:val="00E32919"/>
    <w:rsid w:val="00E32AAD"/>
    <w:rsid w:val="00E32C5F"/>
    <w:rsid w:val="00E3308A"/>
    <w:rsid w:val="00E33095"/>
    <w:rsid w:val="00E3376C"/>
    <w:rsid w:val="00E33A3F"/>
    <w:rsid w:val="00E34106"/>
    <w:rsid w:val="00E34882"/>
    <w:rsid w:val="00E3491B"/>
    <w:rsid w:val="00E353B1"/>
    <w:rsid w:val="00E35438"/>
    <w:rsid w:val="00E35470"/>
    <w:rsid w:val="00E3549C"/>
    <w:rsid w:val="00E35B37"/>
    <w:rsid w:val="00E35BBA"/>
    <w:rsid w:val="00E35C8A"/>
    <w:rsid w:val="00E364C5"/>
    <w:rsid w:val="00E36691"/>
    <w:rsid w:val="00E366E5"/>
    <w:rsid w:val="00E36CEF"/>
    <w:rsid w:val="00E3754F"/>
    <w:rsid w:val="00E379EF"/>
    <w:rsid w:val="00E37A95"/>
    <w:rsid w:val="00E37FCF"/>
    <w:rsid w:val="00E40345"/>
    <w:rsid w:val="00E4058E"/>
    <w:rsid w:val="00E40C3C"/>
    <w:rsid w:val="00E40CC2"/>
    <w:rsid w:val="00E410EC"/>
    <w:rsid w:val="00E41319"/>
    <w:rsid w:val="00E4131F"/>
    <w:rsid w:val="00E414DB"/>
    <w:rsid w:val="00E4185C"/>
    <w:rsid w:val="00E4192C"/>
    <w:rsid w:val="00E419F4"/>
    <w:rsid w:val="00E41BCC"/>
    <w:rsid w:val="00E41FE1"/>
    <w:rsid w:val="00E42796"/>
    <w:rsid w:val="00E42EF6"/>
    <w:rsid w:val="00E435B0"/>
    <w:rsid w:val="00E43749"/>
    <w:rsid w:val="00E4434C"/>
    <w:rsid w:val="00E443F0"/>
    <w:rsid w:val="00E44845"/>
    <w:rsid w:val="00E44BB9"/>
    <w:rsid w:val="00E45013"/>
    <w:rsid w:val="00E45469"/>
    <w:rsid w:val="00E4575D"/>
    <w:rsid w:val="00E45E65"/>
    <w:rsid w:val="00E461E3"/>
    <w:rsid w:val="00E46676"/>
    <w:rsid w:val="00E4688C"/>
    <w:rsid w:val="00E47488"/>
    <w:rsid w:val="00E4757B"/>
    <w:rsid w:val="00E477F8"/>
    <w:rsid w:val="00E478E9"/>
    <w:rsid w:val="00E47B3E"/>
    <w:rsid w:val="00E47BB0"/>
    <w:rsid w:val="00E47DA5"/>
    <w:rsid w:val="00E47E00"/>
    <w:rsid w:val="00E5023A"/>
    <w:rsid w:val="00E50301"/>
    <w:rsid w:val="00E505F0"/>
    <w:rsid w:val="00E50684"/>
    <w:rsid w:val="00E50B4C"/>
    <w:rsid w:val="00E50D16"/>
    <w:rsid w:val="00E51B74"/>
    <w:rsid w:val="00E5213D"/>
    <w:rsid w:val="00E52598"/>
    <w:rsid w:val="00E525A5"/>
    <w:rsid w:val="00E53067"/>
    <w:rsid w:val="00E5306A"/>
    <w:rsid w:val="00E531DA"/>
    <w:rsid w:val="00E536AB"/>
    <w:rsid w:val="00E53784"/>
    <w:rsid w:val="00E539C8"/>
    <w:rsid w:val="00E53C9A"/>
    <w:rsid w:val="00E54122"/>
    <w:rsid w:val="00E5444F"/>
    <w:rsid w:val="00E54981"/>
    <w:rsid w:val="00E54FB6"/>
    <w:rsid w:val="00E55350"/>
    <w:rsid w:val="00E5588F"/>
    <w:rsid w:val="00E55E6F"/>
    <w:rsid w:val="00E55F8B"/>
    <w:rsid w:val="00E561C2"/>
    <w:rsid w:val="00E56AFC"/>
    <w:rsid w:val="00E57422"/>
    <w:rsid w:val="00E5746A"/>
    <w:rsid w:val="00E577BD"/>
    <w:rsid w:val="00E57BAD"/>
    <w:rsid w:val="00E57D6F"/>
    <w:rsid w:val="00E60831"/>
    <w:rsid w:val="00E60A58"/>
    <w:rsid w:val="00E60EE5"/>
    <w:rsid w:val="00E61810"/>
    <w:rsid w:val="00E61C45"/>
    <w:rsid w:val="00E61C4E"/>
    <w:rsid w:val="00E61E1D"/>
    <w:rsid w:val="00E62065"/>
    <w:rsid w:val="00E62510"/>
    <w:rsid w:val="00E625C7"/>
    <w:rsid w:val="00E6285E"/>
    <w:rsid w:val="00E6293E"/>
    <w:rsid w:val="00E62EF5"/>
    <w:rsid w:val="00E63014"/>
    <w:rsid w:val="00E63065"/>
    <w:rsid w:val="00E6315A"/>
    <w:rsid w:val="00E63D22"/>
    <w:rsid w:val="00E640D1"/>
    <w:rsid w:val="00E643F7"/>
    <w:rsid w:val="00E64E2B"/>
    <w:rsid w:val="00E65851"/>
    <w:rsid w:val="00E65D68"/>
    <w:rsid w:val="00E65E86"/>
    <w:rsid w:val="00E664F5"/>
    <w:rsid w:val="00E67177"/>
    <w:rsid w:val="00E673C5"/>
    <w:rsid w:val="00E7001B"/>
    <w:rsid w:val="00E70159"/>
    <w:rsid w:val="00E702A6"/>
    <w:rsid w:val="00E70A91"/>
    <w:rsid w:val="00E70FE9"/>
    <w:rsid w:val="00E71068"/>
    <w:rsid w:val="00E711A3"/>
    <w:rsid w:val="00E719DE"/>
    <w:rsid w:val="00E7220F"/>
    <w:rsid w:val="00E72420"/>
    <w:rsid w:val="00E72A4A"/>
    <w:rsid w:val="00E72E1D"/>
    <w:rsid w:val="00E72EAD"/>
    <w:rsid w:val="00E731D0"/>
    <w:rsid w:val="00E73536"/>
    <w:rsid w:val="00E73766"/>
    <w:rsid w:val="00E7386D"/>
    <w:rsid w:val="00E73A5C"/>
    <w:rsid w:val="00E73A66"/>
    <w:rsid w:val="00E73B64"/>
    <w:rsid w:val="00E73FFD"/>
    <w:rsid w:val="00E74295"/>
    <w:rsid w:val="00E744EC"/>
    <w:rsid w:val="00E7468B"/>
    <w:rsid w:val="00E75C3E"/>
    <w:rsid w:val="00E75F66"/>
    <w:rsid w:val="00E77036"/>
    <w:rsid w:val="00E77137"/>
    <w:rsid w:val="00E77305"/>
    <w:rsid w:val="00E7769D"/>
    <w:rsid w:val="00E77739"/>
    <w:rsid w:val="00E7796B"/>
    <w:rsid w:val="00E77AAF"/>
    <w:rsid w:val="00E77ED2"/>
    <w:rsid w:val="00E8009A"/>
    <w:rsid w:val="00E800E4"/>
    <w:rsid w:val="00E8067D"/>
    <w:rsid w:val="00E81378"/>
    <w:rsid w:val="00E8161A"/>
    <w:rsid w:val="00E81954"/>
    <w:rsid w:val="00E81E01"/>
    <w:rsid w:val="00E81E9A"/>
    <w:rsid w:val="00E82130"/>
    <w:rsid w:val="00E82326"/>
    <w:rsid w:val="00E8251D"/>
    <w:rsid w:val="00E8312E"/>
    <w:rsid w:val="00E8454E"/>
    <w:rsid w:val="00E84B8B"/>
    <w:rsid w:val="00E84E6E"/>
    <w:rsid w:val="00E85E94"/>
    <w:rsid w:val="00E867C7"/>
    <w:rsid w:val="00E8723A"/>
    <w:rsid w:val="00E8729B"/>
    <w:rsid w:val="00E875A2"/>
    <w:rsid w:val="00E9032B"/>
    <w:rsid w:val="00E903F2"/>
    <w:rsid w:val="00E90529"/>
    <w:rsid w:val="00E90958"/>
    <w:rsid w:val="00E90E6F"/>
    <w:rsid w:val="00E912CD"/>
    <w:rsid w:val="00E913D8"/>
    <w:rsid w:val="00E91438"/>
    <w:rsid w:val="00E91696"/>
    <w:rsid w:val="00E9197C"/>
    <w:rsid w:val="00E920C1"/>
    <w:rsid w:val="00E921EA"/>
    <w:rsid w:val="00E927DD"/>
    <w:rsid w:val="00E9291C"/>
    <w:rsid w:val="00E92A06"/>
    <w:rsid w:val="00E92BE2"/>
    <w:rsid w:val="00E92C09"/>
    <w:rsid w:val="00E9320E"/>
    <w:rsid w:val="00E934F9"/>
    <w:rsid w:val="00E93904"/>
    <w:rsid w:val="00E93E07"/>
    <w:rsid w:val="00E940CF"/>
    <w:rsid w:val="00E947B2"/>
    <w:rsid w:val="00E94A0F"/>
    <w:rsid w:val="00E94AAC"/>
    <w:rsid w:val="00E94B0E"/>
    <w:rsid w:val="00E94C48"/>
    <w:rsid w:val="00E95008"/>
    <w:rsid w:val="00E9515B"/>
    <w:rsid w:val="00E9518A"/>
    <w:rsid w:val="00E955E6"/>
    <w:rsid w:val="00E9579D"/>
    <w:rsid w:val="00E959D8"/>
    <w:rsid w:val="00E95ECA"/>
    <w:rsid w:val="00E967C1"/>
    <w:rsid w:val="00E969F2"/>
    <w:rsid w:val="00E96A59"/>
    <w:rsid w:val="00E96C13"/>
    <w:rsid w:val="00E96E52"/>
    <w:rsid w:val="00E97186"/>
    <w:rsid w:val="00E973A0"/>
    <w:rsid w:val="00E974F9"/>
    <w:rsid w:val="00E978CC"/>
    <w:rsid w:val="00E97F9C"/>
    <w:rsid w:val="00EA0B63"/>
    <w:rsid w:val="00EA0B6B"/>
    <w:rsid w:val="00EA118E"/>
    <w:rsid w:val="00EA131F"/>
    <w:rsid w:val="00EA2285"/>
    <w:rsid w:val="00EA2679"/>
    <w:rsid w:val="00EA311E"/>
    <w:rsid w:val="00EA376F"/>
    <w:rsid w:val="00EA3E65"/>
    <w:rsid w:val="00EA40EA"/>
    <w:rsid w:val="00EA4164"/>
    <w:rsid w:val="00EA4616"/>
    <w:rsid w:val="00EA4729"/>
    <w:rsid w:val="00EA4905"/>
    <w:rsid w:val="00EA4DA7"/>
    <w:rsid w:val="00EA4F27"/>
    <w:rsid w:val="00EA542E"/>
    <w:rsid w:val="00EA593F"/>
    <w:rsid w:val="00EA5F14"/>
    <w:rsid w:val="00EA60F5"/>
    <w:rsid w:val="00EA629F"/>
    <w:rsid w:val="00EA6DCD"/>
    <w:rsid w:val="00EA73C6"/>
    <w:rsid w:val="00EA7987"/>
    <w:rsid w:val="00EB08DB"/>
    <w:rsid w:val="00EB0CE5"/>
    <w:rsid w:val="00EB0F11"/>
    <w:rsid w:val="00EB0FBB"/>
    <w:rsid w:val="00EB12F6"/>
    <w:rsid w:val="00EB1D5C"/>
    <w:rsid w:val="00EB1E1C"/>
    <w:rsid w:val="00EB1E46"/>
    <w:rsid w:val="00EB22A3"/>
    <w:rsid w:val="00EB2355"/>
    <w:rsid w:val="00EB2A76"/>
    <w:rsid w:val="00EB3866"/>
    <w:rsid w:val="00EB3A27"/>
    <w:rsid w:val="00EB45E9"/>
    <w:rsid w:val="00EB4869"/>
    <w:rsid w:val="00EB50FD"/>
    <w:rsid w:val="00EB5189"/>
    <w:rsid w:val="00EB570A"/>
    <w:rsid w:val="00EB57C7"/>
    <w:rsid w:val="00EB5DFD"/>
    <w:rsid w:val="00EB607A"/>
    <w:rsid w:val="00EB66CC"/>
    <w:rsid w:val="00EB66F1"/>
    <w:rsid w:val="00EB69B5"/>
    <w:rsid w:val="00EB6DDC"/>
    <w:rsid w:val="00EB6EA8"/>
    <w:rsid w:val="00EB7351"/>
    <w:rsid w:val="00EB7529"/>
    <w:rsid w:val="00EB760E"/>
    <w:rsid w:val="00EB79F2"/>
    <w:rsid w:val="00EB79F6"/>
    <w:rsid w:val="00EC011D"/>
    <w:rsid w:val="00EC0675"/>
    <w:rsid w:val="00EC084E"/>
    <w:rsid w:val="00EC0897"/>
    <w:rsid w:val="00EC0B1F"/>
    <w:rsid w:val="00EC144E"/>
    <w:rsid w:val="00EC2CAB"/>
    <w:rsid w:val="00EC3448"/>
    <w:rsid w:val="00EC34EC"/>
    <w:rsid w:val="00EC37C7"/>
    <w:rsid w:val="00EC3966"/>
    <w:rsid w:val="00EC3E84"/>
    <w:rsid w:val="00EC406B"/>
    <w:rsid w:val="00EC5110"/>
    <w:rsid w:val="00EC52E5"/>
    <w:rsid w:val="00EC55FB"/>
    <w:rsid w:val="00EC5A47"/>
    <w:rsid w:val="00EC5B3B"/>
    <w:rsid w:val="00EC5CED"/>
    <w:rsid w:val="00EC605F"/>
    <w:rsid w:val="00EC68D2"/>
    <w:rsid w:val="00EC69BB"/>
    <w:rsid w:val="00EC6CBF"/>
    <w:rsid w:val="00EC73A8"/>
    <w:rsid w:val="00EC796D"/>
    <w:rsid w:val="00ED0163"/>
    <w:rsid w:val="00ED050C"/>
    <w:rsid w:val="00ED073E"/>
    <w:rsid w:val="00ED0846"/>
    <w:rsid w:val="00ED14CB"/>
    <w:rsid w:val="00ED2023"/>
    <w:rsid w:val="00ED2629"/>
    <w:rsid w:val="00ED26D6"/>
    <w:rsid w:val="00ED27FF"/>
    <w:rsid w:val="00ED29FD"/>
    <w:rsid w:val="00ED2C08"/>
    <w:rsid w:val="00ED3FD8"/>
    <w:rsid w:val="00ED43EA"/>
    <w:rsid w:val="00ED4A44"/>
    <w:rsid w:val="00ED4BCF"/>
    <w:rsid w:val="00ED537A"/>
    <w:rsid w:val="00ED56D9"/>
    <w:rsid w:val="00ED5D46"/>
    <w:rsid w:val="00ED5D9F"/>
    <w:rsid w:val="00ED648A"/>
    <w:rsid w:val="00ED6618"/>
    <w:rsid w:val="00ED6624"/>
    <w:rsid w:val="00ED6891"/>
    <w:rsid w:val="00ED6C55"/>
    <w:rsid w:val="00ED6DFC"/>
    <w:rsid w:val="00ED6E90"/>
    <w:rsid w:val="00ED73EE"/>
    <w:rsid w:val="00ED767D"/>
    <w:rsid w:val="00ED7C22"/>
    <w:rsid w:val="00ED7DD8"/>
    <w:rsid w:val="00EE0CCA"/>
    <w:rsid w:val="00EE0F96"/>
    <w:rsid w:val="00EE1167"/>
    <w:rsid w:val="00EE117F"/>
    <w:rsid w:val="00EE172A"/>
    <w:rsid w:val="00EE1B96"/>
    <w:rsid w:val="00EE223D"/>
    <w:rsid w:val="00EE2310"/>
    <w:rsid w:val="00EE2B3D"/>
    <w:rsid w:val="00EE2BBE"/>
    <w:rsid w:val="00EE31A2"/>
    <w:rsid w:val="00EE34AC"/>
    <w:rsid w:val="00EE3F80"/>
    <w:rsid w:val="00EE3F8E"/>
    <w:rsid w:val="00EE3FB0"/>
    <w:rsid w:val="00EE4091"/>
    <w:rsid w:val="00EE4590"/>
    <w:rsid w:val="00EE47AC"/>
    <w:rsid w:val="00EE48DD"/>
    <w:rsid w:val="00EE500F"/>
    <w:rsid w:val="00EE5829"/>
    <w:rsid w:val="00EE5DA5"/>
    <w:rsid w:val="00EE5EA3"/>
    <w:rsid w:val="00EE669B"/>
    <w:rsid w:val="00EE6877"/>
    <w:rsid w:val="00EE6A32"/>
    <w:rsid w:val="00EE6D81"/>
    <w:rsid w:val="00EE7553"/>
    <w:rsid w:val="00EE75CC"/>
    <w:rsid w:val="00EE76CA"/>
    <w:rsid w:val="00EF03E2"/>
    <w:rsid w:val="00EF15E7"/>
    <w:rsid w:val="00EF168D"/>
    <w:rsid w:val="00EF215D"/>
    <w:rsid w:val="00EF304B"/>
    <w:rsid w:val="00EF3365"/>
    <w:rsid w:val="00EF37D7"/>
    <w:rsid w:val="00EF37E5"/>
    <w:rsid w:val="00EF3822"/>
    <w:rsid w:val="00EF3A35"/>
    <w:rsid w:val="00EF3BE3"/>
    <w:rsid w:val="00EF3EE3"/>
    <w:rsid w:val="00EF4CAA"/>
    <w:rsid w:val="00EF4D02"/>
    <w:rsid w:val="00EF5115"/>
    <w:rsid w:val="00EF53F7"/>
    <w:rsid w:val="00EF56DD"/>
    <w:rsid w:val="00EF57F1"/>
    <w:rsid w:val="00EF5C71"/>
    <w:rsid w:val="00EF617B"/>
    <w:rsid w:val="00EF62F0"/>
    <w:rsid w:val="00EF6AC9"/>
    <w:rsid w:val="00EF7020"/>
    <w:rsid w:val="00EF7303"/>
    <w:rsid w:val="00EF76B6"/>
    <w:rsid w:val="00EF7CF1"/>
    <w:rsid w:val="00F002F3"/>
    <w:rsid w:val="00F00329"/>
    <w:rsid w:val="00F00E5C"/>
    <w:rsid w:val="00F016D1"/>
    <w:rsid w:val="00F0234D"/>
    <w:rsid w:val="00F02E91"/>
    <w:rsid w:val="00F030F2"/>
    <w:rsid w:val="00F03174"/>
    <w:rsid w:val="00F03F82"/>
    <w:rsid w:val="00F043FE"/>
    <w:rsid w:val="00F04417"/>
    <w:rsid w:val="00F04689"/>
    <w:rsid w:val="00F047D9"/>
    <w:rsid w:val="00F04828"/>
    <w:rsid w:val="00F04D2A"/>
    <w:rsid w:val="00F051C3"/>
    <w:rsid w:val="00F05341"/>
    <w:rsid w:val="00F05421"/>
    <w:rsid w:val="00F05FF5"/>
    <w:rsid w:val="00F069B0"/>
    <w:rsid w:val="00F07459"/>
    <w:rsid w:val="00F0785E"/>
    <w:rsid w:val="00F07BFD"/>
    <w:rsid w:val="00F07C31"/>
    <w:rsid w:val="00F07F4F"/>
    <w:rsid w:val="00F07F77"/>
    <w:rsid w:val="00F1030C"/>
    <w:rsid w:val="00F103F8"/>
    <w:rsid w:val="00F10D73"/>
    <w:rsid w:val="00F10D96"/>
    <w:rsid w:val="00F10E84"/>
    <w:rsid w:val="00F10FBA"/>
    <w:rsid w:val="00F112DD"/>
    <w:rsid w:val="00F117C5"/>
    <w:rsid w:val="00F1189C"/>
    <w:rsid w:val="00F119C1"/>
    <w:rsid w:val="00F11B4F"/>
    <w:rsid w:val="00F11E53"/>
    <w:rsid w:val="00F11F17"/>
    <w:rsid w:val="00F11F54"/>
    <w:rsid w:val="00F1225D"/>
    <w:rsid w:val="00F12E34"/>
    <w:rsid w:val="00F13526"/>
    <w:rsid w:val="00F136E5"/>
    <w:rsid w:val="00F1423B"/>
    <w:rsid w:val="00F14306"/>
    <w:rsid w:val="00F150E5"/>
    <w:rsid w:val="00F15CDC"/>
    <w:rsid w:val="00F15E80"/>
    <w:rsid w:val="00F164E1"/>
    <w:rsid w:val="00F16857"/>
    <w:rsid w:val="00F1698B"/>
    <w:rsid w:val="00F16B80"/>
    <w:rsid w:val="00F16BB3"/>
    <w:rsid w:val="00F16E91"/>
    <w:rsid w:val="00F17276"/>
    <w:rsid w:val="00F17555"/>
    <w:rsid w:val="00F20A08"/>
    <w:rsid w:val="00F20AD7"/>
    <w:rsid w:val="00F21317"/>
    <w:rsid w:val="00F21BB8"/>
    <w:rsid w:val="00F21C0E"/>
    <w:rsid w:val="00F220E0"/>
    <w:rsid w:val="00F22574"/>
    <w:rsid w:val="00F229F8"/>
    <w:rsid w:val="00F23F0D"/>
    <w:rsid w:val="00F248BD"/>
    <w:rsid w:val="00F25185"/>
    <w:rsid w:val="00F2546A"/>
    <w:rsid w:val="00F25EE1"/>
    <w:rsid w:val="00F26653"/>
    <w:rsid w:val="00F26BCA"/>
    <w:rsid w:val="00F27900"/>
    <w:rsid w:val="00F27BFF"/>
    <w:rsid w:val="00F27E75"/>
    <w:rsid w:val="00F27E8A"/>
    <w:rsid w:val="00F30ACB"/>
    <w:rsid w:val="00F30E7C"/>
    <w:rsid w:val="00F30F04"/>
    <w:rsid w:val="00F31A4D"/>
    <w:rsid w:val="00F31D25"/>
    <w:rsid w:val="00F331E4"/>
    <w:rsid w:val="00F33C9F"/>
    <w:rsid w:val="00F3407A"/>
    <w:rsid w:val="00F3431F"/>
    <w:rsid w:val="00F3536F"/>
    <w:rsid w:val="00F353A3"/>
    <w:rsid w:val="00F353B7"/>
    <w:rsid w:val="00F356AC"/>
    <w:rsid w:val="00F36035"/>
    <w:rsid w:val="00F363B0"/>
    <w:rsid w:val="00F36C3B"/>
    <w:rsid w:val="00F36C61"/>
    <w:rsid w:val="00F3771E"/>
    <w:rsid w:val="00F40123"/>
    <w:rsid w:val="00F4053C"/>
    <w:rsid w:val="00F40B2C"/>
    <w:rsid w:val="00F40C59"/>
    <w:rsid w:val="00F40CAC"/>
    <w:rsid w:val="00F40D5E"/>
    <w:rsid w:val="00F40F3C"/>
    <w:rsid w:val="00F40FDC"/>
    <w:rsid w:val="00F41CC8"/>
    <w:rsid w:val="00F41D42"/>
    <w:rsid w:val="00F422E2"/>
    <w:rsid w:val="00F42502"/>
    <w:rsid w:val="00F42522"/>
    <w:rsid w:val="00F42A00"/>
    <w:rsid w:val="00F4315A"/>
    <w:rsid w:val="00F43263"/>
    <w:rsid w:val="00F433B3"/>
    <w:rsid w:val="00F43989"/>
    <w:rsid w:val="00F4409F"/>
    <w:rsid w:val="00F447CD"/>
    <w:rsid w:val="00F4568C"/>
    <w:rsid w:val="00F458DB"/>
    <w:rsid w:val="00F4598D"/>
    <w:rsid w:val="00F46917"/>
    <w:rsid w:val="00F46918"/>
    <w:rsid w:val="00F46CA6"/>
    <w:rsid w:val="00F46FF7"/>
    <w:rsid w:val="00F473EB"/>
    <w:rsid w:val="00F474A7"/>
    <w:rsid w:val="00F47B04"/>
    <w:rsid w:val="00F47E72"/>
    <w:rsid w:val="00F503EC"/>
    <w:rsid w:val="00F5076D"/>
    <w:rsid w:val="00F50D6A"/>
    <w:rsid w:val="00F518A0"/>
    <w:rsid w:val="00F51B6B"/>
    <w:rsid w:val="00F52365"/>
    <w:rsid w:val="00F523D0"/>
    <w:rsid w:val="00F52410"/>
    <w:rsid w:val="00F525BE"/>
    <w:rsid w:val="00F5264B"/>
    <w:rsid w:val="00F531DF"/>
    <w:rsid w:val="00F5370C"/>
    <w:rsid w:val="00F54309"/>
    <w:rsid w:val="00F54CEA"/>
    <w:rsid w:val="00F54D25"/>
    <w:rsid w:val="00F54E7D"/>
    <w:rsid w:val="00F54EED"/>
    <w:rsid w:val="00F55526"/>
    <w:rsid w:val="00F55F46"/>
    <w:rsid w:val="00F568AC"/>
    <w:rsid w:val="00F576DE"/>
    <w:rsid w:val="00F57971"/>
    <w:rsid w:val="00F57F3D"/>
    <w:rsid w:val="00F57FAB"/>
    <w:rsid w:val="00F60125"/>
    <w:rsid w:val="00F60520"/>
    <w:rsid w:val="00F60A36"/>
    <w:rsid w:val="00F60C4F"/>
    <w:rsid w:val="00F610E7"/>
    <w:rsid w:val="00F61179"/>
    <w:rsid w:val="00F61524"/>
    <w:rsid w:val="00F619E1"/>
    <w:rsid w:val="00F61A61"/>
    <w:rsid w:val="00F61E2A"/>
    <w:rsid w:val="00F61E3A"/>
    <w:rsid w:val="00F620B1"/>
    <w:rsid w:val="00F62116"/>
    <w:rsid w:val="00F62343"/>
    <w:rsid w:val="00F627C6"/>
    <w:rsid w:val="00F640CE"/>
    <w:rsid w:val="00F64632"/>
    <w:rsid w:val="00F6473A"/>
    <w:rsid w:val="00F648F5"/>
    <w:rsid w:val="00F64FD1"/>
    <w:rsid w:val="00F65AB4"/>
    <w:rsid w:val="00F66A86"/>
    <w:rsid w:val="00F66CE5"/>
    <w:rsid w:val="00F66D86"/>
    <w:rsid w:val="00F67CB2"/>
    <w:rsid w:val="00F67E99"/>
    <w:rsid w:val="00F70160"/>
    <w:rsid w:val="00F70A15"/>
    <w:rsid w:val="00F70B98"/>
    <w:rsid w:val="00F70BF0"/>
    <w:rsid w:val="00F70DE7"/>
    <w:rsid w:val="00F714BD"/>
    <w:rsid w:val="00F717F0"/>
    <w:rsid w:val="00F7186A"/>
    <w:rsid w:val="00F71A83"/>
    <w:rsid w:val="00F71C22"/>
    <w:rsid w:val="00F71D71"/>
    <w:rsid w:val="00F72673"/>
    <w:rsid w:val="00F72A8F"/>
    <w:rsid w:val="00F72F6A"/>
    <w:rsid w:val="00F73080"/>
    <w:rsid w:val="00F730CB"/>
    <w:rsid w:val="00F7357C"/>
    <w:rsid w:val="00F73797"/>
    <w:rsid w:val="00F73AED"/>
    <w:rsid w:val="00F73BCC"/>
    <w:rsid w:val="00F73F08"/>
    <w:rsid w:val="00F7409E"/>
    <w:rsid w:val="00F740F6"/>
    <w:rsid w:val="00F7470F"/>
    <w:rsid w:val="00F74751"/>
    <w:rsid w:val="00F748BB"/>
    <w:rsid w:val="00F74C04"/>
    <w:rsid w:val="00F75473"/>
    <w:rsid w:val="00F75DC8"/>
    <w:rsid w:val="00F766A7"/>
    <w:rsid w:val="00F77636"/>
    <w:rsid w:val="00F77DC8"/>
    <w:rsid w:val="00F804EB"/>
    <w:rsid w:val="00F81094"/>
    <w:rsid w:val="00F81F27"/>
    <w:rsid w:val="00F81FE1"/>
    <w:rsid w:val="00F820CA"/>
    <w:rsid w:val="00F82282"/>
    <w:rsid w:val="00F824B2"/>
    <w:rsid w:val="00F8299F"/>
    <w:rsid w:val="00F83E95"/>
    <w:rsid w:val="00F83F69"/>
    <w:rsid w:val="00F84112"/>
    <w:rsid w:val="00F8457C"/>
    <w:rsid w:val="00F84614"/>
    <w:rsid w:val="00F846B8"/>
    <w:rsid w:val="00F85F3B"/>
    <w:rsid w:val="00F86A20"/>
    <w:rsid w:val="00F86EE2"/>
    <w:rsid w:val="00F86F8D"/>
    <w:rsid w:val="00F877AD"/>
    <w:rsid w:val="00F90138"/>
    <w:rsid w:val="00F903B9"/>
    <w:rsid w:val="00F90404"/>
    <w:rsid w:val="00F9074F"/>
    <w:rsid w:val="00F90E15"/>
    <w:rsid w:val="00F91692"/>
    <w:rsid w:val="00F91B02"/>
    <w:rsid w:val="00F91EA9"/>
    <w:rsid w:val="00F92384"/>
    <w:rsid w:val="00F92A48"/>
    <w:rsid w:val="00F92ABD"/>
    <w:rsid w:val="00F92E60"/>
    <w:rsid w:val="00F93518"/>
    <w:rsid w:val="00F93E4C"/>
    <w:rsid w:val="00F93E76"/>
    <w:rsid w:val="00F93F9E"/>
    <w:rsid w:val="00F943DC"/>
    <w:rsid w:val="00F96802"/>
    <w:rsid w:val="00F96865"/>
    <w:rsid w:val="00F968AA"/>
    <w:rsid w:val="00F96B00"/>
    <w:rsid w:val="00F96CBB"/>
    <w:rsid w:val="00F96DAE"/>
    <w:rsid w:val="00F96E03"/>
    <w:rsid w:val="00F96F49"/>
    <w:rsid w:val="00F97492"/>
    <w:rsid w:val="00F97867"/>
    <w:rsid w:val="00FA05A0"/>
    <w:rsid w:val="00FA07C4"/>
    <w:rsid w:val="00FA09BD"/>
    <w:rsid w:val="00FA11B2"/>
    <w:rsid w:val="00FA172F"/>
    <w:rsid w:val="00FA182D"/>
    <w:rsid w:val="00FA1FD1"/>
    <w:rsid w:val="00FA23A5"/>
    <w:rsid w:val="00FA288E"/>
    <w:rsid w:val="00FA2D04"/>
    <w:rsid w:val="00FA314B"/>
    <w:rsid w:val="00FA3426"/>
    <w:rsid w:val="00FA3795"/>
    <w:rsid w:val="00FA45CD"/>
    <w:rsid w:val="00FA4697"/>
    <w:rsid w:val="00FA522C"/>
    <w:rsid w:val="00FA5301"/>
    <w:rsid w:val="00FA5CC5"/>
    <w:rsid w:val="00FA5CD2"/>
    <w:rsid w:val="00FA6386"/>
    <w:rsid w:val="00FA6666"/>
    <w:rsid w:val="00FA679B"/>
    <w:rsid w:val="00FA69EA"/>
    <w:rsid w:val="00FA6CEB"/>
    <w:rsid w:val="00FA6ED8"/>
    <w:rsid w:val="00FA6FAF"/>
    <w:rsid w:val="00FA79D7"/>
    <w:rsid w:val="00FB0027"/>
    <w:rsid w:val="00FB027A"/>
    <w:rsid w:val="00FB0FF6"/>
    <w:rsid w:val="00FB1141"/>
    <w:rsid w:val="00FB1688"/>
    <w:rsid w:val="00FB19E0"/>
    <w:rsid w:val="00FB2446"/>
    <w:rsid w:val="00FB27CC"/>
    <w:rsid w:val="00FB2A88"/>
    <w:rsid w:val="00FB2DD4"/>
    <w:rsid w:val="00FB426B"/>
    <w:rsid w:val="00FB43D8"/>
    <w:rsid w:val="00FB5132"/>
    <w:rsid w:val="00FB5AD9"/>
    <w:rsid w:val="00FB5DB6"/>
    <w:rsid w:val="00FB5EE4"/>
    <w:rsid w:val="00FB600A"/>
    <w:rsid w:val="00FB640C"/>
    <w:rsid w:val="00FB6C33"/>
    <w:rsid w:val="00FB6E0F"/>
    <w:rsid w:val="00FB73E6"/>
    <w:rsid w:val="00FB74C5"/>
    <w:rsid w:val="00FC00D2"/>
    <w:rsid w:val="00FC0209"/>
    <w:rsid w:val="00FC0849"/>
    <w:rsid w:val="00FC0955"/>
    <w:rsid w:val="00FC0BB0"/>
    <w:rsid w:val="00FC0F1A"/>
    <w:rsid w:val="00FC0F79"/>
    <w:rsid w:val="00FC106F"/>
    <w:rsid w:val="00FC15A9"/>
    <w:rsid w:val="00FC1D97"/>
    <w:rsid w:val="00FC2084"/>
    <w:rsid w:val="00FC307B"/>
    <w:rsid w:val="00FC4832"/>
    <w:rsid w:val="00FC4A95"/>
    <w:rsid w:val="00FC5C2B"/>
    <w:rsid w:val="00FC6BEF"/>
    <w:rsid w:val="00FC75AD"/>
    <w:rsid w:val="00FC780B"/>
    <w:rsid w:val="00FD04E2"/>
    <w:rsid w:val="00FD07BA"/>
    <w:rsid w:val="00FD0A80"/>
    <w:rsid w:val="00FD0AD7"/>
    <w:rsid w:val="00FD101F"/>
    <w:rsid w:val="00FD13E7"/>
    <w:rsid w:val="00FD13F9"/>
    <w:rsid w:val="00FD1EFF"/>
    <w:rsid w:val="00FD2534"/>
    <w:rsid w:val="00FD277F"/>
    <w:rsid w:val="00FD28EF"/>
    <w:rsid w:val="00FD2FAF"/>
    <w:rsid w:val="00FD3A8D"/>
    <w:rsid w:val="00FD3DA6"/>
    <w:rsid w:val="00FD42F5"/>
    <w:rsid w:val="00FD49D3"/>
    <w:rsid w:val="00FD4ABD"/>
    <w:rsid w:val="00FD4B3C"/>
    <w:rsid w:val="00FD4D2F"/>
    <w:rsid w:val="00FD4DEB"/>
    <w:rsid w:val="00FD4FA0"/>
    <w:rsid w:val="00FD50EB"/>
    <w:rsid w:val="00FD56CD"/>
    <w:rsid w:val="00FD5CB6"/>
    <w:rsid w:val="00FD5FCE"/>
    <w:rsid w:val="00FD6E98"/>
    <w:rsid w:val="00FD6FC9"/>
    <w:rsid w:val="00FD72FB"/>
    <w:rsid w:val="00FD7584"/>
    <w:rsid w:val="00FD77FD"/>
    <w:rsid w:val="00FD7830"/>
    <w:rsid w:val="00FD7BFF"/>
    <w:rsid w:val="00FD7EC9"/>
    <w:rsid w:val="00FE0298"/>
    <w:rsid w:val="00FE0591"/>
    <w:rsid w:val="00FE09B7"/>
    <w:rsid w:val="00FE09E1"/>
    <w:rsid w:val="00FE161C"/>
    <w:rsid w:val="00FE165F"/>
    <w:rsid w:val="00FE184E"/>
    <w:rsid w:val="00FE1B71"/>
    <w:rsid w:val="00FE1C60"/>
    <w:rsid w:val="00FE1FA4"/>
    <w:rsid w:val="00FE2339"/>
    <w:rsid w:val="00FE276A"/>
    <w:rsid w:val="00FE2CAF"/>
    <w:rsid w:val="00FE2DEF"/>
    <w:rsid w:val="00FE41C3"/>
    <w:rsid w:val="00FE4546"/>
    <w:rsid w:val="00FE5ECA"/>
    <w:rsid w:val="00FE6639"/>
    <w:rsid w:val="00FE7161"/>
    <w:rsid w:val="00FE76C6"/>
    <w:rsid w:val="00FE777C"/>
    <w:rsid w:val="00FF01FE"/>
    <w:rsid w:val="00FF0563"/>
    <w:rsid w:val="00FF068C"/>
    <w:rsid w:val="00FF0BBB"/>
    <w:rsid w:val="00FF0BDE"/>
    <w:rsid w:val="00FF0D18"/>
    <w:rsid w:val="00FF12A4"/>
    <w:rsid w:val="00FF1718"/>
    <w:rsid w:val="00FF27D0"/>
    <w:rsid w:val="00FF2925"/>
    <w:rsid w:val="00FF2BFC"/>
    <w:rsid w:val="00FF2E1F"/>
    <w:rsid w:val="00FF2FF5"/>
    <w:rsid w:val="00FF3CD4"/>
    <w:rsid w:val="00FF41EE"/>
    <w:rsid w:val="00FF4A12"/>
    <w:rsid w:val="00FF4CE5"/>
    <w:rsid w:val="00FF645E"/>
    <w:rsid w:val="00FF69E9"/>
    <w:rsid w:val="00FF6A31"/>
    <w:rsid w:val="00FF701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1E4B19"/>
  <w15:docId w15:val="{E9E9AA3F-AA6E-4631-83C3-D72276351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4B7225"/>
    <w:rPr>
      <w:rFonts w:ascii="Times New Roman" w:eastAsia="Times New Roman" w:hAnsi="Times New Roman"/>
    </w:rPr>
  </w:style>
  <w:style w:type="paragraph" w:styleId="Naslov1">
    <w:name w:val="heading 1"/>
    <w:aliases w:val="NASLOV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eastAsia="Calibri"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NASLOV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
    <w:basedOn w:val="Navaden"/>
    <w:link w:val="GlavaZnak"/>
    <w:uiPriority w:val="99"/>
    <w:rsid w:val="007C70A1"/>
    <w:pPr>
      <w:tabs>
        <w:tab w:val="center" w:pos="4536"/>
        <w:tab w:val="right" w:pos="9072"/>
      </w:tabs>
    </w:pPr>
    <w:rPr>
      <w:sz w:val="24"/>
      <w:lang w:val="x-none"/>
    </w:rPr>
  </w:style>
  <w:style w:type="character" w:customStyle="1" w:styleId="GlavaZnak">
    <w:name w:val="Glava Znak"/>
    <w:aliases w:val="E-PVO-glava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rsid w:val="007C70A1"/>
    <w:pPr>
      <w:tabs>
        <w:tab w:val="center" w:pos="4536"/>
        <w:tab w:val="right" w:pos="9072"/>
      </w:tabs>
    </w:pPr>
    <w:rPr>
      <w:sz w:val="24"/>
      <w:lang w:val="x-none"/>
    </w:rPr>
  </w:style>
  <w:style w:type="character" w:customStyle="1" w:styleId="NogaZnak">
    <w:name w:val="Noga Znak"/>
    <w:link w:val="Noga"/>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BodyTextIndent21">
    <w:name w:val="Body Text Indent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BodyTextIndent31">
    <w:name w:val="Body Text Indent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BodyText24">
    <w:name w:val="Body Text 24"/>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uiPriority w:val="99"/>
    <w:rsid w:val="007C70A1"/>
    <w:pPr>
      <w:jc w:val="both"/>
    </w:pPr>
    <w:rPr>
      <w:sz w:val="24"/>
      <w:lang w:val="x-none"/>
    </w:rPr>
  </w:style>
  <w:style w:type="character" w:customStyle="1" w:styleId="GolobesediloZnak">
    <w:name w:val="Golo besedilo Znak"/>
    <w:link w:val="Golobesedilo"/>
    <w:uiPriority w:val="99"/>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uiPriority w:val="99"/>
    <w:rsid w:val="007C70A1"/>
    <w:rPr>
      <w:color w:val="0000FF"/>
      <w:u w:val="single"/>
    </w:rPr>
  </w:style>
  <w:style w:type="character" w:styleId="Krepko">
    <w:name w:val="Strong"/>
    <w:qFormat/>
    <w:rsid w:val="007C70A1"/>
    <w:rPr>
      <w:b/>
      <w:bCs/>
    </w:rPr>
  </w:style>
  <w:style w:type="paragraph" w:styleId="HTML-oblikovano">
    <w:name w:val="HTML Preformatted"/>
    <w:basedOn w:val="Navaden"/>
    <w:link w:val="HTML-oblikovanoZnak"/>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rsid w:val="007C70A1"/>
    <w:rPr>
      <w:rFonts w:ascii="Courier New" w:eastAsia="Times New Roman" w:hAnsi="Courier New" w:cs="Courier New"/>
      <w:color w:val="000000"/>
      <w:sz w:val="18"/>
      <w:szCs w:val="18"/>
      <w:lang w:eastAsia="sl-SI"/>
    </w:rPr>
  </w:style>
  <w:style w:type="table" w:styleId="Tabelamrea">
    <w:name w:val="Table Grid"/>
    <w:basedOn w:val="Navadnatabela"/>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link w:val="Pripombabesedilo"/>
    <w:semiHidden/>
    <w:rsid w:val="007C70A1"/>
    <w:rPr>
      <w:rFonts w:ascii="Times New Roman" w:eastAsia="Times New Roman" w:hAnsi="Times New Roman" w:cs="Times New Roman"/>
      <w:sz w:val="20"/>
      <w:szCs w:val="20"/>
      <w:lang w:eastAsia="sl-SI"/>
    </w:rPr>
  </w:style>
  <w:style w:type="paragraph" w:styleId="Pripombabesedilo">
    <w:name w:val="annotation text"/>
    <w:basedOn w:val="Navaden"/>
    <w:link w:val="PripombabesediloZnak"/>
    <w:semiHidden/>
    <w:rsid w:val="007C70A1"/>
    <w:rPr>
      <w:lang w:val="x-none"/>
    </w:rPr>
  </w:style>
  <w:style w:type="character" w:customStyle="1" w:styleId="ZadevapripombeZnak">
    <w:name w:val="Zadeva pripombe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7C70A1"/>
    <w:rPr>
      <w:b/>
      <w:bCs/>
    </w:rPr>
  </w:style>
  <w:style w:type="paragraph" w:customStyle="1" w:styleId="ListParagraph2">
    <w:name w:val="List Paragraph2"/>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6F53DE"/>
    <w:pPr>
      <w:ind w:left="708"/>
    </w:pPr>
  </w:style>
  <w:style w:type="paragraph" w:customStyle="1" w:styleId="Telobesedila21">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
    <w:name w:val="Odstavek seznama1"/>
    <w:basedOn w:val="Navaden"/>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4"/>
      </w:numPr>
      <w:tabs>
        <w:tab w:val="clear" w:pos="567"/>
        <w:tab w:val="clear" w:pos="1134"/>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semiHidden/>
    <w:unhideWhenUsed/>
    <w:rsid w:val="002A4934"/>
    <w:rPr>
      <w:sz w:val="16"/>
      <w:szCs w:val="16"/>
    </w:rPr>
  </w:style>
  <w:style w:type="paragraph" w:styleId="Sprotnaopomba-besedilo">
    <w:name w:val="footnote text"/>
    <w:basedOn w:val="Navaden"/>
    <w:link w:val="Sprotnaopomba-besediloZnak"/>
    <w:uiPriority w:val="99"/>
    <w:semiHidden/>
    <w:unhideWhenUsed/>
    <w:rsid w:val="009C5278"/>
    <w:rPr>
      <w:lang w:val="x-none" w:eastAsia="x-none"/>
    </w:rPr>
  </w:style>
  <w:style w:type="character" w:customStyle="1" w:styleId="Sprotnaopomba-besediloZnak">
    <w:name w:val="Sprotna opomba - besedilo Znak"/>
    <w:link w:val="Sprotnaopomba-besedilo"/>
    <w:uiPriority w:val="99"/>
    <w:semiHidden/>
    <w:rsid w:val="009C5278"/>
    <w:rPr>
      <w:rFonts w:ascii="Times New Roman" w:eastAsia="Times New Roman" w:hAnsi="Times New Roman"/>
    </w:rPr>
  </w:style>
  <w:style w:type="character" w:styleId="Sprotnaopomba-sklic">
    <w:name w:val="footnote reference"/>
    <w:uiPriority w:val="99"/>
    <w:semiHidden/>
    <w:unhideWhenUsed/>
    <w:rsid w:val="009C5278"/>
    <w:rPr>
      <w:vertAlign w:val="superscript"/>
    </w:rPr>
  </w:style>
  <w:style w:type="table" w:customStyle="1" w:styleId="Tabelamrea1">
    <w:name w:val="Tabela – mreža1"/>
    <w:basedOn w:val="Navadnatabela"/>
    <w:next w:val="Tabelamrea"/>
    <w:uiPriority w:val="59"/>
    <w:rsid w:val="0073233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uiPriority w:val="59"/>
    <w:rsid w:val="003240E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3">
    <w:name w:val="Tabela – mreža3"/>
    <w:basedOn w:val="Navadnatabela"/>
    <w:next w:val="Tabelamrea"/>
    <w:uiPriority w:val="59"/>
    <w:rsid w:val="008A4F7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4">
    <w:name w:val="Tabela – mreža4"/>
    <w:basedOn w:val="Navadnatabela"/>
    <w:next w:val="Tabelamrea"/>
    <w:uiPriority w:val="59"/>
    <w:rsid w:val="001E1F7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5">
    <w:name w:val="Tabela – mreža5"/>
    <w:basedOn w:val="Navadnatabela"/>
    <w:next w:val="Tabelamrea"/>
    <w:uiPriority w:val="59"/>
    <w:rsid w:val="004D7A6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1">
    <w:name w:val="Brez seznama1"/>
    <w:next w:val="Brezseznama"/>
    <w:uiPriority w:val="99"/>
    <w:semiHidden/>
    <w:unhideWhenUsed/>
    <w:rsid w:val="009662CE"/>
  </w:style>
  <w:style w:type="paragraph" w:customStyle="1" w:styleId="Naslov1NASLOV1">
    <w:name w:val="Naslov 1.NASLOV1"/>
    <w:basedOn w:val="Navaden"/>
    <w:next w:val="Navaden"/>
    <w:rsid w:val="009662CE"/>
    <w:pPr>
      <w:keepNext/>
      <w:outlineLvl w:val="0"/>
    </w:pPr>
    <w:rPr>
      <w:b/>
      <w:i/>
      <w:sz w:val="40"/>
    </w:rPr>
  </w:style>
  <w:style w:type="character" w:customStyle="1" w:styleId="tx">
    <w:name w:val="tx"/>
    <w:rsid w:val="009662CE"/>
  </w:style>
  <w:style w:type="character" w:customStyle="1" w:styleId="header1">
    <w:name w:val="header1"/>
    <w:rsid w:val="009662CE"/>
  </w:style>
  <w:style w:type="paragraph" w:customStyle="1" w:styleId="BodyText22">
    <w:name w:val="Body Text 22"/>
    <w:basedOn w:val="Navaden"/>
    <w:rsid w:val="009662CE"/>
    <w:pPr>
      <w:jc w:val="both"/>
    </w:pPr>
    <w:rPr>
      <w:rFonts w:ascii="Arial" w:hAnsi="Arial"/>
      <w:sz w:val="24"/>
    </w:rPr>
  </w:style>
  <w:style w:type="paragraph" w:customStyle="1" w:styleId="Alinea">
    <w:name w:val="Alinea"/>
    <w:basedOn w:val="Navaden"/>
    <w:rsid w:val="009662CE"/>
    <w:pPr>
      <w:numPr>
        <w:numId w:val="7"/>
      </w:numPr>
    </w:pPr>
    <w:rPr>
      <w:rFonts w:ascii="Arial" w:hAnsi="Arial"/>
      <w:sz w:val="24"/>
    </w:rPr>
  </w:style>
  <w:style w:type="paragraph" w:styleId="Glavasporoila">
    <w:name w:val="Message Header"/>
    <w:basedOn w:val="Navaden"/>
    <w:link w:val="GlavasporoilaZnak"/>
    <w:rsid w:val="009662CE"/>
    <w:pPr>
      <w:spacing w:line="300" w:lineRule="atLeast"/>
      <w:ind w:left="1134" w:hanging="1134"/>
      <w:jc w:val="both"/>
    </w:pPr>
    <w:rPr>
      <w:rFonts w:ascii="Arial" w:hAnsi="Arial"/>
      <w:sz w:val="24"/>
      <w:lang w:val="x-none" w:eastAsia="en-US"/>
    </w:rPr>
  </w:style>
  <w:style w:type="character" w:customStyle="1" w:styleId="GlavasporoilaZnak">
    <w:name w:val="Glava sporočila Znak"/>
    <w:link w:val="Glavasporoila"/>
    <w:rsid w:val="009662CE"/>
    <w:rPr>
      <w:rFonts w:ascii="Arial" w:eastAsia="Times New Roman" w:hAnsi="Arial"/>
      <w:sz w:val="24"/>
      <w:lang w:eastAsia="en-US"/>
    </w:rPr>
  </w:style>
  <w:style w:type="paragraph" w:customStyle="1" w:styleId="xl24">
    <w:name w:val="xl24"/>
    <w:basedOn w:val="Navaden"/>
    <w:rsid w:val="009662CE"/>
    <w:pPr>
      <w:spacing w:before="100" w:beforeAutospacing="1" w:after="100" w:afterAutospacing="1"/>
    </w:pPr>
    <w:rPr>
      <w:rFonts w:ascii="Arial" w:eastAsia="Arial Unicode MS" w:hAnsi="Arial" w:cs="Arial"/>
      <w:b/>
      <w:bCs/>
      <w:sz w:val="24"/>
      <w:szCs w:val="24"/>
    </w:rPr>
  </w:style>
  <w:style w:type="paragraph" w:customStyle="1" w:styleId="protech1">
    <w:name w:val="protech1"/>
    <w:basedOn w:val="Navaden"/>
    <w:rsid w:val="009662CE"/>
    <w:pPr>
      <w:tabs>
        <w:tab w:val="right" w:pos="8931"/>
      </w:tabs>
      <w:overflowPunct w:val="0"/>
      <w:autoSpaceDE w:val="0"/>
      <w:autoSpaceDN w:val="0"/>
      <w:adjustRightInd w:val="0"/>
      <w:jc w:val="both"/>
      <w:textAlignment w:val="baseline"/>
    </w:pPr>
    <w:rPr>
      <w:sz w:val="24"/>
      <w:lang w:val="en-GB"/>
    </w:rPr>
  </w:style>
  <w:style w:type="paragraph" w:customStyle="1" w:styleId="BodyText31">
    <w:name w:val="Body Text 31"/>
    <w:basedOn w:val="Navaden"/>
    <w:rsid w:val="009662CE"/>
    <w:pPr>
      <w:overflowPunct w:val="0"/>
      <w:autoSpaceDE w:val="0"/>
      <w:autoSpaceDN w:val="0"/>
      <w:adjustRightInd w:val="0"/>
      <w:jc w:val="both"/>
      <w:textAlignment w:val="baseline"/>
    </w:pPr>
    <w:rPr>
      <w:rFonts w:ascii="Tms Rmn" w:hAnsi="Tms Rmn"/>
      <w:sz w:val="24"/>
    </w:rPr>
  </w:style>
  <w:style w:type="paragraph" w:customStyle="1" w:styleId="matrikaD">
    <w:name w:val="matrikaD"/>
    <w:basedOn w:val="Navaden"/>
    <w:rsid w:val="009662CE"/>
    <w:pPr>
      <w:autoSpaceDE w:val="0"/>
      <w:autoSpaceDN w:val="0"/>
      <w:spacing w:line="240" w:lineRule="atLeast"/>
      <w:jc w:val="center"/>
    </w:pPr>
    <w:rPr>
      <w:rFonts w:ascii="Arial" w:hAnsi="Arial" w:cs="Arial"/>
      <w:sz w:val="18"/>
      <w:szCs w:val="18"/>
    </w:rPr>
  </w:style>
  <w:style w:type="paragraph" w:customStyle="1" w:styleId="Navaden1">
    <w:name w:val="Navaden1"/>
    <w:rsid w:val="009662CE"/>
    <w:pPr>
      <w:widowControl w:val="0"/>
      <w:overflowPunct w:val="0"/>
      <w:autoSpaceDE w:val="0"/>
      <w:autoSpaceDN w:val="0"/>
      <w:adjustRightInd w:val="0"/>
      <w:textAlignment w:val="baseline"/>
    </w:pPr>
    <w:rPr>
      <w:rFonts w:ascii="Times New Roman" w:eastAsia="Times New Roman" w:hAnsi="Times New Roman"/>
      <w:lang w:eastAsia="en-US"/>
    </w:rPr>
  </w:style>
  <w:style w:type="paragraph" w:customStyle="1" w:styleId="Index">
    <w:name w:val="Index"/>
    <w:basedOn w:val="Navaden"/>
    <w:rsid w:val="009662CE"/>
    <w:pPr>
      <w:suppressLineNumbers/>
      <w:suppressAutoHyphens/>
    </w:pPr>
    <w:rPr>
      <w:rFonts w:cs="Tahoma"/>
      <w:sz w:val="24"/>
      <w:szCs w:val="24"/>
      <w:lang w:val="en-GB" w:eastAsia="ar-SA"/>
    </w:rPr>
  </w:style>
  <w:style w:type="paragraph" w:customStyle="1" w:styleId="Naslov10">
    <w:name w:val="Naslov1"/>
    <w:basedOn w:val="Naslov"/>
    <w:rsid w:val="009662CE"/>
    <w:pPr>
      <w:tabs>
        <w:tab w:val="left" w:pos="12758"/>
      </w:tabs>
      <w:suppressAutoHyphens/>
      <w:overflowPunct w:val="0"/>
      <w:autoSpaceDE w:val="0"/>
      <w:spacing w:before="120" w:after="240"/>
      <w:textAlignment w:val="baseline"/>
    </w:pPr>
    <w:rPr>
      <w:rFonts w:ascii="Verdana" w:hAnsi="Verdana"/>
      <w:color w:val="000000"/>
      <w:sz w:val="28"/>
      <w:lang w:val="sl-SI" w:eastAsia="ar-SA"/>
    </w:rPr>
  </w:style>
  <w:style w:type="paragraph" w:customStyle="1" w:styleId="ZnakZnakZnak1Znak">
    <w:name w:val="Znak Znak Znak1 Znak"/>
    <w:basedOn w:val="Navaden"/>
    <w:rsid w:val="009662CE"/>
    <w:pPr>
      <w:spacing w:after="160" w:line="240" w:lineRule="exact"/>
    </w:pPr>
    <w:rPr>
      <w:rFonts w:ascii="Tahoma" w:hAnsi="Tahoma"/>
      <w:lang w:val="en-US" w:eastAsia="en-US"/>
    </w:rPr>
  </w:style>
  <w:style w:type="paragraph" w:customStyle="1" w:styleId="ZnakZnakZnak">
    <w:name w:val="Znak Znak Znak"/>
    <w:basedOn w:val="Navaden"/>
    <w:rsid w:val="009662CE"/>
    <w:pPr>
      <w:spacing w:after="160" w:line="240" w:lineRule="exact"/>
    </w:pPr>
    <w:rPr>
      <w:rFonts w:ascii="Tahoma" w:hAnsi="Tahoma"/>
      <w:lang w:val="en-US" w:eastAsia="en-US"/>
    </w:rPr>
  </w:style>
  <w:style w:type="paragraph" w:customStyle="1" w:styleId="Znak2">
    <w:name w:val="Znak2"/>
    <w:basedOn w:val="Navaden"/>
    <w:rsid w:val="009662CE"/>
    <w:pPr>
      <w:spacing w:after="160" w:line="240" w:lineRule="exact"/>
    </w:pPr>
    <w:rPr>
      <w:rFonts w:ascii="Tahoma" w:hAnsi="Tahoma"/>
      <w:lang w:val="en-US" w:eastAsia="en-US"/>
    </w:rPr>
  </w:style>
  <w:style w:type="paragraph" w:customStyle="1" w:styleId="BodyText23">
    <w:name w:val="Body Text 23"/>
    <w:basedOn w:val="Navaden"/>
    <w:rsid w:val="009662CE"/>
    <w:pPr>
      <w:jc w:val="both"/>
    </w:pPr>
    <w:rPr>
      <w:rFonts w:ascii="Arial" w:hAnsi="Arial"/>
      <w:sz w:val="24"/>
    </w:rPr>
  </w:style>
  <w:style w:type="paragraph" w:customStyle="1" w:styleId="5-naziv01">
    <w:name w:val="5-naziv_01"/>
    <w:next w:val="Navaden"/>
    <w:rsid w:val="007D6851"/>
    <w:pPr>
      <w:numPr>
        <w:numId w:val="22"/>
      </w:numPr>
      <w:spacing w:before="240" w:after="120"/>
    </w:pPr>
    <w:rPr>
      <w:rFonts w:ascii="Arial" w:eastAsia="Times New Roman" w:hAnsi="Arial" w:cs="Arial"/>
      <w:b/>
      <w:noProof/>
      <w:kern w:val="28"/>
      <w:sz w:val="28"/>
      <w:szCs w:val="28"/>
    </w:rPr>
  </w:style>
  <w:style w:type="paragraph" w:customStyle="1" w:styleId="5-naziv02">
    <w:name w:val="5-naziv_02"/>
    <w:next w:val="Navaden"/>
    <w:rsid w:val="007D6851"/>
    <w:pPr>
      <w:numPr>
        <w:ilvl w:val="1"/>
        <w:numId w:val="22"/>
      </w:numPr>
    </w:pPr>
    <w:rPr>
      <w:rFonts w:ascii="Arial" w:eastAsia="Times New Roman" w:hAnsi="Arial" w:cs="Arial"/>
      <w:b/>
      <w:noProof/>
      <w:kern w:val="28"/>
      <w:sz w:val="28"/>
      <w:szCs w:val="28"/>
    </w:rPr>
  </w:style>
  <w:style w:type="paragraph" w:customStyle="1" w:styleId="5-naziv03">
    <w:name w:val="5-naziv_03"/>
    <w:next w:val="Navaden"/>
    <w:rsid w:val="007D6851"/>
    <w:pPr>
      <w:numPr>
        <w:ilvl w:val="2"/>
        <w:numId w:val="22"/>
      </w:numPr>
    </w:pPr>
    <w:rPr>
      <w:rFonts w:ascii="Arial" w:eastAsia="Times New Roman" w:hAnsi="Arial" w:cs="Arial"/>
      <w:b/>
      <w:noProof/>
      <w:kern w:val="28"/>
      <w:sz w:val="28"/>
      <w:szCs w:val="28"/>
    </w:rPr>
  </w:style>
  <w:style w:type="table" w:customStyle="1" w:styleId="Tabelamrea11">
    <w:name w:val="Tabela – mreža11"/>
    <w:basedOn w:val="Navadnatabela"/>
    <w:next w:val="Tabelamrea"/>
    <w:uiPriority w:val="59"/>
    <w:rsid w:val="00AD1D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2">
    <w:name w:val="Tabela – mreža12"/>
    <w:basedOn w:val="Navadnatabela"/>
    <w:next w:val="Tabelamrea"/>
    <w:uiPriority w:val="99"/>
    <w:rsid w:val="00123F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link w:val="Odstavekseznama"/>
    <w:uiPriority w:val="34"/>
    <w:qFormat/>
    <w:rsid w:val="005B7DF6"/>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02283">
      <w:bodyDiv w:val="1"/>
      <w:marLeft w:val="0"/>
      <w:marRight w:val="0"/>
      <w:marTop w:val="0"/>
      <w:marBottom w:val="0"/>
      <w:divBdr>
        <w:top w:val="none" w:sz="0" w:space="0" w:color="auto"/>
        <w:left w:val="none" w:sz="0" w:space="0" w:color="auto"/>
        <w:bottom w:val="none" w:sz="0" w:space="0" w:color="auto"/>
        <w:right w:val="none" w:sz="0" w:space="0" w:color="auto"/>
      </w:divBdr>
    </w:div>
    <w:div w:id="11691063">
      <w:bodyDiv w:val="1"/>
      <w:marLeft w:val="0"/>
      <w:marRight w:val="0"/>
      <w:marTop w:val="0"/>
      <w:marBottom w:val="0"/>
      <w:divBdr>
        <w:top w:val="none" w:sz="0" w:space="0" w:color="auto"/>
        <w:left w:val="none" w:sz="0" w:space="0" w:color="auto"/>
        <w:bottom w:val="none" w:sz="0" w:space="0" w:color="auto"/>
        <w:right w:val="none" w:sz="0" w:space="0" w:color="auto"/>
      </w:divBdr>
      <w:divsChild>
        <w:div w:id="1623418033">
          <w:marLeft w:val="0"/>
          <w:marRight w:val="0"/>
          <w:marTop w:val="0"/>
          <w:marBottom w:val="0"/>
          <w:divBdr>
            <w:top w:val="none" w:sz="0" w:space="0" w:color="auto"/>
            <w:left w:val="none" w:sz="0" w:space="0" w:color="auto"/>
            <w:bottom w:val="none" w:sz="0" w:space="0" w:color="auto"/>
            <w:right w:val="none" w:sz="0" w:space="0" w:color="auto"/>
          </w:divBdr>
          <w:divsChild>
            <w:div w:id="2129885535">
              <w:marLeft w:val="0"/>
              <w:marRight w:val="60"/>
              <w:marTop w:val="0"/>
              <w:marBottom w:val="0"/>
              <w:divBdr>
                <w:top w:val="none" w:sz="0" w:space="0" w:color="auto"/>
                <w:left w:val="none" w:sz="0" w:space="0" w:color="auto"/>
                <w:bottom w:val="none" w:sz="0" w:space="0" w:color="auto"/>
                <w:right w:val="none" w:sz="0" w:space="0" w:color="auto"/>
              </w:divBdr>
              <w:divsChild>
                <w:div w:id="1680546007">
                  <w:marLeft w:val="0"/>
                  <w:marRight w:val="0"/>
                  <w:marTop w:val="0"/>
                  <w:marBottom w:val="150"/>
                  <w:divBdr>
                    <w:top w:val="none" w:sz="0" w:space="0" w:color="auto"/>
                    <w:left w:val="none" w:sz="0" w:space="0" w:color="auto"/>
                    <w:bottom w:val="none" w:sz="0" w:space="0" w:color="auto"/>
                    <w:right w:val="none" w:sz="0" w:space="0" w:color="auto"/>
                  </w:divBdr>
                  <w:divsChild>
                    <w:div w:id="2036341241">
                      <w:marLeft w:val="0"/>
                      <w:marRight w:val="0"/>
                      <w:marTop w:val="0"/>
                      <w:marBottom w:val="0"/>
                      <w:divBdr>
                        <w:top w:val="none" w:sz="0" w:space="0" w:color="auto"/>
                        <w:left w:val="none" w:sz="0" w:space="0" w:color="auto"/>
                        <w:bottom w:val="none" w:sz="0" w:space="0" w:color="auto"/>
                        <w:right w:val="none" w:sz="0" w:space="0" w:color="auto"/>
                      </w:divBdr>
                      <w:divsChild>
                        <w:div w:id="1918438591">
                          <w:marLeft w:val="0"/>
                          <w:marRight w:val="0"/>
                          <w:marTop w:val="0"/>
                          <w:marBottom w:val="0"/>
                          <w:divBdr>
                            <w:top w:val="none" w:sz="0" w:space="0" w:color="auto"/>
                            <w:left w:val="none" w:sz="0" w:space="0" w:color="auto"/>
                            <w:bottom w:val="none" w:sz="0" w:space="0" w:color="auto"/>
                            <w:right w:val="none" w:sz="0" w:space="0" w:color="auto"/>
                          </w:divBdr>
                          <w:divsChild>
                            <w:div w:id="727462050">
                              <w:marLeft w:val="0"/>
                              <w:marRight w:val="0"/>
                              <w:marTop w:val="240"/>
                              <w:marBottom w:val="120"/>
                              <w:divBdr>
                                <w:top w:val="none" w:sz="0" w:space="0" w:color="auto"/>
                                <w:left w:val="none" w:sz="0" w:space="0" w:color="auto"/>
                                <w:bottom w:val="none" w:sz="0" w:space="0" w:color="auto"/>
                                <w:right w:val="none" w:sz="0" w:space="0" w:color="auto"/>
                              </w:divBdr>
                            </w:div>
                            <w:div w:id="774982072">
                              <w:marLeft w:val="0"/>
                              <w:marRight w:val="0"/>
                              <w:marTop w:val="240"/>
                              <w:marBottom w:val="120"/>
                              <w:divBdr>
                                <w:top w:val="none" w:sz="0" w:space="0" w:color="auto"/>
                                <w:left w:val="none" w:sz="0" w:space="0" w:color="auto"/>
                                <w:bottom w:val="none" w:sz="0" w:space="0" w:color="auto"/>
                                <w:right w:val="none" w:sz="0" w:space="0" w:color="auto"/>
                              </w:divBdr>
                            </w:div>
                            <w:div w:id="782386403">
                              <w:marLeft w:val="0"/>
                              <w:marRight w:val="0"/>
                              <w:marTop w:val="240"/>
                              <w:marBottom w:val="120"/>
                              <w:divBdr>
                                <w:top w:val="none" w:sz="0" w:space="0" w:color="auto"/>
                                <w:left w:val="none" w:sz="0" w:space="0" w:color="auto"/>
                                <w:bottom w:val="none" w:sz="0" w:space="0" w:color="auto"/>
                                <w:right w:val="none" w:sz="0" w:space="0" w:color="auto"/>
                              </w:divBdr>
                            </w:div>
                            <w:div w:id="988632124">
                              <w:marLeft w:val="0"/>
                              <w:marRight w:val="0"/>
                              <w:marTop w:val="240"/>
                              <w:marBottom w:val="120"/>
                              <w:divBdr>
                                <w:top w:val="none" w:sz="0" w:space="0" w:color="auto"/>
                                <w:left w:val="none" w:sz="0" w:space="0" w:color="auto"/>
                                <w:bottom w:val="none" w:sz="0" w:space="0" w:color="auto"/>
                                <w:right w:val="none" w:sz="0" w:space="0" w:color="auto"/>
                              </w:divBdr>
                            </w:div>
                            <w:div w:id="140583465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40984056">
      <w:bodyDiv w:val="1"/>
      <w:marLeft w:val="0"/>
      <w:marRight w:val="0"/>
      <w:marTop w:val="0"/>
      <w:marBottom w:val="0"/>
      <w:divBdr>
        <w:top w:val="none" w:sz="0" w:space="0" w:color="auto"/>
        <w:left w:val="none" w:sz="0" w:space="0" w:color="auto"/>
        <w:bottom w:val="none" w:sz="0" w:space="0" w:color="auto"/>
        <w:right w:val="none" w:sz="0" w:space="0" w:color="auto"/>
      </w:divBdr>
    </w:div>
    <w:div w:id="95559260">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58547190">
      <w:bodyDiv w:val="1"/>
      <w:marLeft w:val="0"/>
      <w:marRight w:val="0"/>
      <w:marTop w:val="0"/>
      <w:marBottom w:val="0"/>
      <w:divBdr>
        <w:top w:val="none" w:sz="0" w:space="0" w:color="auto"/>
        <w:left w:val="none" w:sz="0" w:space="0" w:color="auto"/>
        <w:bottom w:val="none" w:sz="0" w:space="0" w:color="auto"/>
        <w:right w:val="none" w:sz="0" w:space="0" w:color="auto"/>
      </w:divBdr>
    </w:div>
    <w:div w:id="159005997">
      <w:bodyDiv w:val="1"/>
      <w:marLeft w:val="0"/>
      <w:marRight w:val="0"/>
      <w:marTop w:val="0"/>
      <w:marBottom w:val="0"/>
      <w:divBdr>
        <w:top w:val="none" w:sz="0" w:space="0" w:color="auto"/>
        <w:left w:val="none" w:sz="0" w:space="0" w:color="auto"/>
        <w:bottom w:val="none" w:sz="0" w:space="0" w:color="auto"/>
        <w:right w:val="none" w:sz="0" w:space="0" w:color="auto"/>
      </w:divBdr>
    </w:div>
    <w:div w:id="209734283">
      <w:bodyDiv w:val="1"/>
      <w:marLeft w:val="0"/>
      <w:marRight w:val="0"/>
      <w:marTop w:val="0"/>
      <w:marBottom w:val="0"/>
      <w:divBdr>
        <w:top w:val="none" w:sz="0" w:space="0" w:color="auto"/>
        <w:left w:val="none" w:sz="0" w:space="0" w:color="auto"/>
        <w:bottom w:val="none" w:sz="0" w:space="0" w:color="auto"/>
        <w:right w:val="none" w:sz="0" w:space="0" w:color="auto"/>
      </w:divBdr>
    </w:div>
    <w:div w:id="249967511">
      <w:bodyDiv w:val="1"/>
      <w:marLeft w:val="0"/>
      <w:marRight w:val="0"/>
      <w:marTop w:val="0"/>
      <w:marBottom w:val="0"/>
      <w:divBdr>
        <w:top w:val="none" w:sz="0" w:space="0" w:color="auto"/>
        <w:left w:val="none" w:sz="0" w:space="0" w:color="auto"/>
        <w:bottom w:val="none" w:sz="0" w:space="0" w:color="auto"/>
        <w:right w:val="none" w:sz="0" w:space="0" w:color="auto"/>
      </w:divBdr>
      <w:divsChild>
        <w:div w:id="693463241">
          <w:marLeft w:val="0"/>
          <w:marRight w:val="0"/>
          <w:marTop w:val="0"/>
          <w:marBottom w:val="0"/>
          <w:divBdr>
            <w:top w:val="none" w:sz="0" w:space="0" w:color="auto"/>
            <w:left w:val="none" w:sz="0" w:space="0" w:color="auto"/>
            <w:bottom w:val="none" w:sz="0" w:space="0" w:color="auto"/>
            <w:right w:val="none" w:sz="0" w:space="0" w:color="auto"/>
          </w:divBdr>
          <w:divsChild>
            <w:div w:id="792820879">
              <w:marLeft w:val="0"/>
              <w:marRight w:val="60"/>
              <w:marTop w:val="0"/>
              <w:marBottom w:val="0"/>
              <w:divBdr>
                <w:top w:val="none" w:sz="0" w:space="0" w:color="auto"/>
                <w:left w:val="none" w:sz="0" w:space="0" w:color="auto"/>
                <w:bottom w:val="none" w:sz="0" w:space="0" w:color="auto"/>
                <w:right w:val="none" w:sz="0" w:space="0" w:color="auto"/>
              </w:divBdr>
              <w:divsChild>
                <w:div w:id="181748982">
                  <w:marLeft w:val="0"/>
                  <w:marRight w:val="0"/>
                  <w:marTop w:val="0"/>
                  <w:marBottom w:val="150"/>
                  <w:divBdr>
                    <w:top w:val="none" w:sz="0" w:space="0" w:color="auto"/>
                    <w:left w:val="none" w:sz="0" w:space="0" w:color="auto"/>
                    <w:bottom w:val="none" w:sz="0" w:space="0" w:color="auto"/>
                    <w:right w:val="none" w:sz="0" w:space="0" w:color="auto"/>
                  </w:divBdr>
                  <w:divsChild>
                    <w:div w:id="858349852">
                      <w:marLeft w:val="0"/>
                      <w:marRight w:val="0"/>
                      <w:marTop w:val="0"/>
                      <w:marBottom w:val="0"/>
                      <w:divBdr>
                        <w:top w:val="none" w:sz="0" w:space="0" w:color="auto"/>
                        <w:left w:val="none" w:sz="0" w:space="0" w:color="auto"/>
                        <w:bottom w:val="none" w:sz="0" w:space="0" w:color="auto"/>
                        <w:right w:val="none" w:sz="0" w:space="0" w:color="auto"/>
                      </w:divBdr>
                      <w:divsChild>
                        <w:div w:id="1876233782">
                          <w:marLeft w:val="0"/>
                          <w:marRight w:val="0"/>
                          <w:marTop w:val="0"/>
                          <w:marBottom w:val="0"/>
                          <w:divBdr>
                            <w:top w:val="none" w:sz="0" w:space="0" w:color="auto"/>
                            <w:left w:val="none" w:sz="0" w:space="0" w:color="auto"/>
                            <w:bottom w:val="none" w:sz="0" w:space="0" w:color="auto"/>
                            <w:right w:val="none" w:sz="0" w:space="0" w:color="auto"/>
                          </w:divBdr>
                          <w:divsChild>
                            <w:div w:id="235091709">
                              <w:marLeft w:val="0"/>
                              <w:marRight w:val="0"/>
                              <w:marTop w:val="240"/>
                              <w:marBottom w:val="120"/>
                              <w:divBdr>
                                <w:top w:val="none" w:sz="0" w:space="0" w:color="auto"/>
                                <w:left w:val="none" w:sz="0" w:space="0" w:color="auto"/>
                                <w:bottom w:val="none" w:sz="0" w:space="0" w:color="auto"/>
                                <w:right w:val="none" w:sz="0" w:space="0" w:color="auto"/>
                              </w:divBdr>
                            </w:div>
                            <w:div w:id="239556939">
                              <w:marLeft w:val="0"/>
                              <w:marRight w:val="0"/>
                              <w:marTop w:val="240"/>
                              <w:marBottom w:val="120"/>
                              <w:divBdr>
                                <w:top w:val="none" w:sz="0" w:space="0" w:color="auto"/>
                                <w:left w:val="none" w:sz="0" w:space="0" w:color="auto"/>
                                <w:bottom w:val="none" w:sz="0" w:space="0" w:color="auto"/>
                                <w:right w:val="none" w:sz="0" w:space="0" w:color="auto"/>
                              </w:divBdr>
                            </w:div>
                            <w:div w:id="119939052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342975172">
      <w:bodyDiv w:val="1"/>
      <w:marLeft w:val="0"/>
      <w:marRight w:val="0"/>
      <w:marTop w:val="0"/>
      <w:marBottom w:val="0"/>
      <w:divBdr>
        <w:top w:val="none" w:sz="0" w:space="0" w:color="auto"/>
        <w:left w:val="none" w:sz="0" w:space="0" w:color="auto"/>
        <w:bottom w:val="none" w:sz="0" w:space="0" w:color="auto"/>
        <w:right w:val="none" w:sz="0" w:space="0" w:color="auto"/>
      </w:divBdr>
    </w:div>
    <w:div w:id="383530084">
      <w:bodyDiv w:val="1"/>
      <w:marLeft w:val="0"/>
      <w:marRight w:val="0"/>
      <w:marTop w:val="0"/>
      <w:marBottom w:val="0"/>
      <w:divBdr>
        <w:top w:val="none" w:sz="0" w:space="0" w:color="auto"/>
        <w:left w:val="none" w:sz="0" w:space="0" w:color="auto"/>
        <w:bottom w:val="none" w:sz="0" w:space="0" w:color="auto"/>
        <w:right w:val="none" w:sz="0" w:space="0" w:color="auto"/>
      </w:divBdr>
    </w:div>
    <w:div w:id="390156587">
      <w:bodyDiv w:val="1"/>
      <w:marLeft w:val="0"/>
      <w:marRight w:val="0"/>
      <w:marTop w:val="0"/>
      <w:marBottom w:val="0"/>
      <w:divBdr>
        <w:top w:val="none" w:sz="0" w:space="0" w:color="auto"/>
        <w:left w:val="none" w:sz="0" w:space="0" w:color="auto"/>
        <w:bottom w:val="none" w:sz="0" w:space="0" w:color="auto"/>
        <w:right w:val="none" w:sz="0" w:space="0" w:color="auto"/>
      </w:divBdr>
      <w:divsChild>
        <w:div w:id="676462926">
          <w:marLeft w:val="0"/>
          <w:marRight w:val="0"/>
          <w:marTop w:val="0"/>
          <w:marBottom w:val="0"/>
          <w:divBdr>
            <w:top w:val="none" w:sz="0" w:space="0" w:color="auto"/>
            <w:left w:val="none" w:sz="0" w:space="0" w:color="auto"/>
            <w:bottom w:val="none" w:sz="0" w:space="0" w:color="auto"/>
            <w:right w:val="none" w:sz="0" w:space="0" w:color="auto"/>
          </w:divBdr>
          <w:divsChild>
            <w:div w:id="632097934">
              <w:marLeft w:val="0"/>
              <w:marRight w:val="60"/>
              <w:marTop w:val="0"/>
              <w:marBottom w:val="0"/>
              <w:divBdr>
                <w:top w:val="none" w:sz="0" w:space="0" w:color="auto"/>
                <w:left w:val="none" w:sz="0" w:space="0" w:color="auto"/>
                <w:bottom w:val="none" w:sz="0" w:space="0" w:color="auto"/>
                <w:right w:val="none" w:sz="0" w:space="0" w:color="auto"/>
              </w:divBdr>
              <w:divsChild>
                <w:div w:id="1859655075">
                  <w:marLeft w:val="0"/>
                  <w:marRight w:val="0"/>
                  <w:marTop w:val="0"/>
                  <w:marBottom w:val="150"/>
                  <w:divBdr>
                    <w:top w:val="none" w:sz="0" w:space="0" w:color="auto"/>
                    <w:left w:val="none" w:sz="0" w:space="0" w:color="auto"/>
                    <w:bottom w:val="none" w:sz="0" w:space="0" w:color="auto"/>
                    <w:right w:val="none" w:sz="0" w:space="0" w:color="auto"/>
                  </w:divBdr>
                  <w:divsChild>
                    <w:div w:id="341666823">
                      <w:marLeft w:val="0"/>
                      <w:marRight w:val="0"/>
                      <w:marTop w:val="0"/>
                      <w:marBottom w:val="0"/>
                      <w:divBdr>
                        <w:top w:val="none" w:sz="0" w:space="0" w:color="auto"/>
                        <w:left w:val="none" w:sz="0" w:space="0" w:color="auto"/>
                        <w:bottom w:val="none" w:sz="0" w:space="0" w:color="auto"/>
                        <w:right w:val="none" w:sz="0" w:space="0" w:color="auto"/>
                      </w:divBdr>
                      <w:divsChild>
                        <w:div w:id="1539901928">
                          <w:marLeft w:val="0"/>
                          <w:marRight w:val="0"/>
                          <w:marTop w:val="0"/>
                          <w:marBottom w:val="0"/>
                          <w:divBdr>
                            <w:top w:val="none" w:sz="0" w:space="0" w:color="auto"/>
                            <w:left w:val="none" w:sz="0" w:space="0" w:color="auto"/>
                            <w:bottom w:val="none" w:sz="0" w:space="0" w:color="auto"/>
                            <w:right w:val="none" w:sz="0" w:space="0" w:color="auto"/>
                          </w:divBdr>
                          <w:divsChild>
                            <w:div w:id="1063211186">
                              <w:marLeft w:val="0"/>
                              <w:marRight w:val="0"/>
                              <w:marTop w:val="240"/>
                              <w:marBottom w:val="120"/>
                              <w:divBdr>
                                <w:top w:val="none" w:sz="0" w:space="0" w:color="auto"/>
                                <w:left w:val="none" w:sz="0" w:space="0" w:color="auto"/>
                                <w:bottom w:val="none" w:sz="0" w:space="0" w:color="auto"/>
                                <w:right w:val="none" w:sz="0" w:space="0" w:color="auto"/>
                              </w:divBdr>
                            </w:div>
                            <w:div w:id="157393174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0734025">
      <w:bodyDiv w:val="1"/>
      <w:marLeft w:val="0"/>
      <w:marRight w:val="0"/>
      <w:marTop w:val="0"/>
      <w:marBottom w:val="0"/>
      <w:divBdr>
        <w:top w:val="none" w:sz="0" w:space="0" w:color="auto"/>
        <w:left w:val="none" w:sz="0" w:space="0" w:color="auto"/>
        <w:bottom w:val="none" w:sz="0" w:space="0" w:color="auto"/>
        <w:right w:val="none" w:sz="0" w:space="0" w:color="auto"/>
      </w:divBdr>
      <w:divsChild>
        <w:div w:id="1482119341">
          <w:marLeft w:val="0"/>
          <w:marRight w:val="0"/>
          <w:marTop w:val="0"/>
          <w:marBottom w:val="0"/>
          <w:divBdr>
            <w:top w:val="none" w:sz="0" w:space="0" w:color="auto"/>
            <w:left w:val="none" w:sz="0" w:space="0" w:color="auto"/>
            <w:bottom w:val="none" w:sz="0" w:space="0" w:color="auto"/>
            <w:right w:val="none" w:sz="0" w:space="0" w:color="auto"/>
          </w:divBdr>
          <w:divsChild>
            <w:div w:id="244996982">
              <w:marLeft w:val="0"/>
              <w:marRight w:val="60"/>
              <w:marTop w:val="0"/>
              <w:marBottom w:val="0"/>
              <w:divBdr>
                <w:top w:val="none" w:sz="0" w:space="0" w:color="auto"/>
                <w:left w:val="none" w:sz="0" w:space="0" w:color="auto"/>
                <w:bottom w:val="none" w:sz="0" w:space="0" w:color="auto"/>
                <w:right w:val="none" w:sz="0" w:space="0" w:color="auto"/>
              </w:divBdr>
              <w:divsChild>
                <w:div w:id="1911696210">
                  <w:marLeft w:val="0"/>
                  <w:marRight w:val="0"/>
                  <w:marTop w:val="0"/>
                  <w:marBottom w:val="150"/>
                  <w:divBdr>
                    <w:top w:val="none" w:sz="0" w:space="0" w:color="auto"/>
                    <w:left w:val="none" w:sz="0" w:space="0" w:color="auto"/>
                    <w:bottom w:val="none" w:sz="0" w:space="0" w:color="auto"/>
                    <w:right w:val="none" w:sz="0" w:space="0" w:color="auto"/>
                  </w:divBdr>
                  <w:divsChild>
                    <w:div w:id="949240446">
                      <w:marLeft w:val="0"/>
                      <w:marRight w:val="0"/>
                      <w:marTop w:val="0"/>
                      <w:marBottom w:val="0"/>
                      <w:divBdr>
                        <w:top w:val="none" w:sz="0" w:space="0" w:color="auto"/>
                        <w:left w:val="none" w:sz="0" w:space="0" w:color="auto"/>
                        <w:bottom w:val="none" w:sz="0" w:space="0" w:color="auto"/>
                        <w:right w:val="none" w:sz="0" w:space="0" w:color="auto"/>
                      </w:divBdr>
                      <w:divsChild>
                        <w:div w:id="335815387">
                          <w:marLeft w:val="0"/>
                          <w:marRight w:val="0"/>
                          <w:marTop w:val="0"/>
                          <w:marBottom w:val="0"/>
                          <w:divBdr>
                            <w:top w:val="none" w:sz="0" w:space="0" w:color="auto"/>
                            <w:left w:val="none" w:sz="0" w:space="0" w:color="auto"/>
                            <w:bottom w:val="none" w:sz="0" w:space="0" w:color="auto"/>
                            <w:right w:val="none" w:sz="0" w:space="0" w:color="auto"/>
                          </w:divBdr>
                          <w:divsChild>
                            <w:div w:id="356589063">
                              <w:marLeft w:val="0"/>
                              <w:marRight w:val="0"/>
                              <w:marTop w:val="240"/>
                              <w:marBottom w:val="120"/>
                              <w:divBdr>
                                <w:top w:val="none" w:sz="0" w:space="0" w:color="auto"/>
                                <w:left w:val="none" w:sz="0" w:space="0" w:color="auto"/>
                                <w:bottom w:val="none" w:sz="0" w:space="0" w:color="auto"/>
                                <w:right w:val="none" w:sz="0" w:space="0" w:color="auto"/>
                              </w:divBdr>
                            </w:div>
                            <w:div w:id="610092353">
                              <w:marLeft w:val="0"/>
                              <w:marRight w:val="0"/>
                              <w:marTop w:val="240"/>
                              <w:marBottom w:val="120"/>
                              <w:divBdr>
                                <w:top w:val="none" w:sz="0" w:space="0" w:color="auto"/>
                                <w:left w:val="none" w:sz="0" w:space="0" w:color="auto"/>
                                <w:bottom w:val="none" w:sz="0" w:space="0" w:color="auto"/>
                                <w:right w:val="none" w:sz="0" w:space="0" w:color="auto"/>
                              </w:divBdr>
                            </w:div>
                            <w:div w:id="1902017155">
                              <w:marLeft w:val="0"/>
                              <w:marRight w:val="0"/>
                              <w:marTop w:val="240"/>
                              <w:marBottom w:val="120"/>
                              <w:divBdr>
                                <w:top w:val="none" w:sz="0" w:space="0" w:color="auto"/>
                                <w:left w:val="none" w:sz="0" w:space="0" w:color="auto"/>
                                <w:bottom w:val="none" w:sz="0" w:space="0" w:color="auto"/>
                                <w:right w:val="none" w:sz="0" w:space="0" w:color="auto"/>
                              </w:divBdr>
                            </w:div>
                            <w:div w:id="1968197474">
                              <w:marLeft w:val="0"/>
                              <w:marRight w:val="0"/>
                              <w:marTop w:val="240"/>
                              <w:marBottom w:val="120"/>
                              <w:divBdr>
                                <w:top w:val="none" w:sz="0" w:space="0" w:color="auto"/>
                                <w:left w:val="none" w:sz="0" w:space="0" w:color="auto"/>
                                <w:bottom w:val="none" w:sz="0" w:space="0" w:color="auto"/>
                                <w:right w:val="none" w:sz="0" w:space="0" w:color="auto"/>
                              </w:divBdr>
                            </w:div>
                            <w:div w:id="211782771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472407487">
      <w:bodyDiv w:val="1"/>
      <w:marLeft w:val="0"/>
      <w:marRight w:val="0"/>
      <w:marTop w:val="0"/>
      <w:marBottom w:val="0"/>
      <w:divBdr>
        <w:top w:val="none" w:sz="0" w:space="0" w:color="auto"/>
        <w:left w:val="none" w:sz="0" w:space="0" w:color="auto"/>
        <w:bottom w:val="none" w:sz="0" w:space="0" w:color="auto"/>
        <w:right w:val="none" w:sz="0" w:space="0" w:color="auto"/>
      </w:divBdr>
    </w:div>
    <w:div w:id="503281904">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566840373">
      <w:bodyDiv w:val="1"/>
      <w:marLeft w:val="0"/>
      <w:marRight w:val="0"/>
      <w:marTop w:val="0"/>
      <w:marBottom w:val="0"/>
      <w:divBdr>
        <w:top w:val="none" w:sz="0" w:space="0" w:color="auto"/>
        <w:left w:val="none" w:sz="0" w:space="0" w:color="auto"/>
        <w:bottom w:val="none" w:sz="0" w:space="0" w:color="auto"/>
        <w:right w:val="none" w:sz="0" w:space="0" w:color="auto"/>
      </w:divBdr>
    </w:div>
    <w:div w:id="598761730">
      <w:bodyDiv w:val="1"/>
      <w:marLeft w:val="0"/>
      <w:marRight w:val="0"/>
      <w:marTop w:val="0"/>
      <w:marBottom w:val="0"/>
      <w:divBdr>
        <w:top w:val="none" w:sz="0" w:space="0" w:color="auto"/>
        <w:left w:val="none" w:sz="0" w:space="0" w:color="auto"/>
        <w:bottom w:val="none" w:sz="0" w:space="0" w:color="auto"/>
        <w:right w:val="none" w:sz="0" w:space="0" w:color="auto"/>
      </w:divBdr>
    </w:div>
    <w:div w:id="609506795">
      <w:bodyDiv w:val="1"/>
      <w:marLeft w:val="0"/>
      <w:marRight w:val="0"/>
      <w:marTop w:val="0"/>
      <w:marBottom w:val="0"/>
      <w:divBdr>
        <w:top w:val="none" w:sz="0" w:space="0" w:color="auto"/>
        <w:left w:val="none" w:sz="0" w:space="0" w:color="auto"/>
        <w:bottom w:val="none" w:sz="0" w:space="0" w:color="auto"/>
        <w:right w:val="none" w:sz="0" w:space="0" w:color="auto"/>
      </w:divBdr>
      <w:divsChild>
        <w:div w:id="175586062">
          <w:marLeft w:val="0"/>
          <w:marRight w:val="0"/>
          <w:marTop w:val="0"/>
          <w:marBottom w:val="0"/>
          <w:divBdr>
            <w:top w:val="none" w:sz="0" w:space="0" w:color="auto"/>
            <w:left w:val="none" w:sz="0" w:space="0" w:color="auto"/>
            <w:bottom w:val="none" w:sz="0" w:space="0" w:color="auto"/>
            <w:right w:val="none" w:sz="0" w:space="0" w:color="auto"/>
          </w:divBdr>
          <w:divsChild>
            <w:div w:id="1042022480">
              <w:marLeft w:val="0"/>
              <w:marRight w:val="0"/>
              <w:marTop w:val="0"/>
              <w:marBottom w:val="0"/>
              <w:divBdr>
                <w:top w:val="none" w:sz="0" w:space="0" w:color="auto"/>
                <w:left w:val="none" w:sz="0" w:space="0" w:color="auto"/>
                <w:bottom w:val="none" w:sz="0" w:space="0" w:color="auto"/>
                <w:right w:val="none" w:sz="0" w:space="0" w:color="auto"/>
              </w:divBdr>
              <w:divsChild>
                <w:div w:id="1116288018">
                  <w:marLeft w:val="0"/>
                  <w:marRight w:val="0"/>
                  <w:marTop w:val="0"/>
                  <w:marBottom w:val="0"/>
                  <w:divBdr>
                    <w:top w:val="none" w:sz="0" w:space="0" w:color="auto"/>
                    <w:left w:val="none" w:sz="0" w:space="0" w:color="auto"/>
                    <w:bottom w:val="none" w:sz="0" w:space="0" w:color="auto"/>
                    <w:right w:val="none" w:sz="0" w:space="0" w:color="auto"/>
                  </w:divBdr>
                  <w:divsChild>
                    <w:div w:id="801385470">
                      <w:marLeft w:val="0"/>
                      <w:marRight w:val="0"/>
                      <w:marTop w:val="0"/>
                      <w:marBottom w:val="0"/>
                      <w:divBdr>
                        <w:top w:val="none" w:sz="0" w:space="0" w:color="auto"/>
                        <w:left w:val="none" w:sz="0" w:space="0" w:color="auto"/>
                        <w:bottom w:val="none" w:sz="0" w:space="0" w:color="auto"/>
                        <w:right w:val="none" w:sz="0" w:space="0" w:color="auto"/>
                      </w:divBdr>
                      <w:divsChild>
                        <w:div w:id="1019969503">
                          <w:marLeft w:val="0"/>
                          <w:marRight w:val="0"/>
                          <w:marTop w:val="0"/>
                          <w:marBottom w:val="0"/>
                          <w:divBdr>
                            <w:top w:val="none" w:sz="0" w:space="0" w:color="auto"/>
                            <w:left w:val="none" w:sz="0" w:space="0" w:color="auto"/>
                            <w:bottom w:val="none" w:sz="0" w:space="0" w:color="auto"/>
                            <w:right w:val="none" w:sz="0" w:space="0" w:color="auto"/>
                          </w:divBdr>
                          <w:divsChild>
                            <w:div w:id="629097595">
                              <w:marLeft w:val="0"/>
                              <w:marRight w:val="0"/>
                              <w:marTop w:val="75"/>
                              <w:marBottom w:val="0"/>
                              <w:divBdr>
                                <w:top w:val="none" w:sz="0" w:space="0" w:color="auto"/>
                                <w:left w:val="none" w:sz="0" w:space="0" w:color="auto"/>
                                <w:bottom w:val="none" w:sz="0" w:space="0" w:color="auto"/>
                                <w:right w:val="none" w:sz="0" w:space="0" w:color="auto"/>
                              </w:divBdr>
                              <w:divsChild>
                                <w:div w:id="667906474">
                                  <w:marLeft w:val="0"/>
                                  <w:marRight w:val="0"/>
                                  <w:marTop w:val="0"/>
                                  <w:marBottom w:val="0"/>
                                  <w:divBdr>
                                    <w:top w:val="none" w:sz="0" w:space="0" w:color="auto"/>
                                    <w:left w:val="none" w:sz="0" w:space="0" w:color="auto"/>
                                    <w:bottom w:val="none" w:sz="0" w:space="0" w:color="auto"/>
                                    <w:right w:val="none" w:sz="0" w:space="0" w:color="auto"/>
                                  </w:divBdr>
                                  <w:divsChild>
                                    <w:div w:id="834733231">
                                      <w:marLeft w:val="-150"/>
                                      <w:marRight w:val="-150"/>
                                      <w:marTop w:val="0"/>
                                      <w:marBottom w:val="0"/>
                                      <w:divBdr>
                                        <w:top w:val="none" w:sz="0" w:space="0" w:color="auto"/>
                                        <w:left w:val="none" w:sz="0" w:space="0" w:color="auto"/>
                                        <w:bottom w:val="none" w:sz="0" w:space="0" w:color="auto"/>
                                        <w:right w:val="none" w:sz="0" w:space="0" w:color="auto"/>
                                      </w:divBdr>
                                      <w:divsChild>
                                        <w:div w:id="128940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63361894">
      <w:bodyDiv w:val="1"/>
      <w:marLeft w:val="0"/>
      <w:marRight w:val="0"/>
      <w:marTop w:val="0"/>
      <w:marBottom w:val="0"/>
      <w:divBdr>
        <w:top w:val="none" w:sz="0" w:space="0" w:color="auto"/>
        <w:left w:val="none" w:sz="0" w:space="0" w:color="auto"/>
        <w:bottom w:val="none" w:sz="0" w:space="0" w:color="auto"/>
        <w:right w:val="none" w:sz="0" w:space="0" w:color="auto"/>
      </w:divBdr>
    </w:div>
    <w:div w:id="684943841">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889877889">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0140992">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40573617">
      <w:bodyDiv w:val="1"/>
      <w:marLeft w:val="0"/>
      <w:marRight w:val="0"/>
      <w:marTop w:val="0"/>
      <w:marBottom w:val="0"/>
      <w:divBdr>
        <w:top w:val="none" w:sz="0" w:space="0" w:color="auto"/>
        <w:left w:val="none" w:sz="0" w:space="0" w:color="auto"/>
        <w:bottom w:val="none" w:sz="0" w:space="0" w:color="auto"/>
        <w:right w:val="none" w:sz="0" w:space="0" w:color="auto"/>
      </w:divBdr>
      <w:divsChild>
        <w:div w:id="1427771274">
          <w:marLeft w:val="0"/>
          <w:marRight w:val="0"/>
          <w:marTop w:val="0"/>
          <w:marBottom w:val="0"/>
          <w:divBdr>
            <w:top w:val="none" w:sz="0" w:space="0" w:color="auto"/>
            <w:left w:val="none" w:sz="0" w:space="0" w:color="auto"/>
            <w:bottom w:val="none" w:sz="0" w:space="0" w:color="auto"/>
            <w:right w:val="none" w:sz="0" w:space="0" w:color="auto"/>
          </w:divBdr>
          <w:divsChild>
            <w:div w:id="1878471245">
              <w:marLeft w:val="0"/>
              <w:marRight w:val="60"/>
              <w:marTop w:val="0"/>
              <w:marBottom w:val="0"/>
              <w:divBdr>
                <w:top w:val="none" w:sz="0" w:space="0" w:color="auto"/>
                <w:left w:val="none" w:sz="0" w:space="0" w:color="auto"/>
                <w:bottom w:val="none" w:sz="0" w:space="0" w:color="auto"/>
                <w:right w:val="none" w:sz="0" w:space="0" w:color="auto"/>
              </w:divBdr>
              <w:divsChild>
                <w:div w:id="1843086754">
                  <w:marLeft w:val="0"/>
                  <w:marRight w:val="0"/>
                  <w:marTop w:val="0"/>
                  <w:marBottom w:val="150"/>
                  <w:divBdr>
                    <w:top w:val="none" w:sz="0" w:space="0" w:color="auto"/>
                    <w:left w:val="none" w:sz="0" w:space="0" w:color="auto"/>
                    <w:bottom w:val="none" w:sz="0" w:space="0" w:color="auto"/>
                    <w:right w:val="none" w:sz="0" w:space="0" w:color="auto"/>
                  </w:divBdr>
                  <w:divsChild>
                    <w:div w:id="264730028">
                      <w:marLeft w:val="0"/>
                      <w:marRight w:val="0"/>
                      <w:marTop w:val="0"/>
                      <w:marBottom w:val="0"/>
                      <w:divBdr>
                        <w:top w:val="none" w:sz="0" w:space="0" w:color="auto"/>
                        <w:left w:val="none" w:sz="0" w:space="0" w:color="auto"/>
                        <w:bottom w:val="none" w:sz="0" w:space="0" w:color="auto"/>
                        <w:right w:val="none" w:sz="0" w:space="0" w:color="auto"/>
                      </w:divBdr>
                      <w:divsChild>
                        <w:div w:id="110326168">
                          <w:marLeft w:val="0"/>
                          <w:marRight w:val="0"/>
                          <w:marTop w:val="0"/>
                          <w:marBottom w:val="0"/>
                          <w:divBdr>
                            <w:top w:val="none" w:sz="0" w:space="0" w:color="auto"/>
                            <w:left w:val="none" w:sz="0" w:space="0" w:color="auto"/>
                            <w:bottom w:val="none" w:sz="0" w:space="0" w:color="auto"/>
                            <w:right w:val="none" w:sz="0" w:space="0" w:color="auto"/>
                          </w:divBdr>
                          <w:divsChild>
                            <w:div w:id="82799515">
                              <w:marLeft w:val="0"/>
                              <w:marRight w:val="0"/>
                              <w:marTop w:val="240"/>
                              <w:marBottom w:val="120"/>
                              <w:divBdr>
                                <w:top w:val="none" w:sz="0" w:space="0" w:color="auto"/>
                                <w:left w:val="none" w:sz="0" w:space="0" w:color="auto"/>
                                <w:bottom w:val="none" w:sz="0" w:space="0" w:color="auto"/>
                                <w:right w:val="none" w:sz="0" w:space="0" w:color="auto"/>
                              </w:divBdr>
                            </w:div>
                            <w:div w:id="885334916">
                              <w:marLeft w:val="0"/>
                              <w:marRight w:val="0"/>
                              <w:marTop w:val="240"/>
                              <w:marBottom w:val="120"/>
                              <w:divBdr>
                                <w:top w:val="none" w:sz="0" w:space="0" w:color="auto"/>
                                <w:left w:val="none" w:sz="0" w:space="0" w:color="auto"/>
                                <w:bottom w:val="none" w:sz="0" w:space="0" w:color="auto"/>
                                <w:right w:val="none" w:sz="0" w:space="0" w:color="auto"/>
                              </w:divBdr>
                            </w:div>
                            <w:div w:id="141389659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59149270">
      <w:bodyDiv w:val="1"/>
      <w:marLeft w:val="0"/>
      <w:marRight w:val="0"/>
      <w:marTop w:val="0"/>
      <w:marBottom w:val="0"/>
      <w:divBdr>
        <w:top w:val="none" w:sz="0" w:space="0" w:color="auto"/>
        <w:left w:val="none" w:sz="0" w:space="0" w:color="auto"/>
        <w:bottom w:val="none" w:sz="0" w:space="0" w:color="auto"/>
        <w:right w:val="none" w:sz="0" w:space="0" w:color="auto"/>
      </w:divBdr>
    </w:div>
    <w:div w:id="1005740693">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38775148">
      <w:bodyDiv w:val="1"/>
      <w:marLeft w:val="0"/>
      <w:marRight w:val="0"/>
      <w:marTop w:val="0"/>
      <w:marBottom w:val="0"/>
      <w:divBdr>
        <w:top w:val="none" w:sz="0" w:space="0" w:color="auto"/>
        <w:left w:val="none" w:sz="0" w:space="0" w:color="auto"/>
        <w:bottom w:val="none" w:sz="0" w:space="0" w:color="auto"/>
        <w:right w:val="none" w:sz="0" w:space="0" w:color="auto"/>
      </w:divBdr>
      <w:divsChild>
        <w:div w:id="485247573">
          <w:marLeft w:val="0"/>
          <w:marRight w:val="0"/>
          <w:marTop w:val="0"/>
          <w:marBottom w:val="0"/>
          <w:divBdr>
            <w:top w:val="none" w:sz="0" w:space="0" w:color="auto"/>
            <w:left w:val="none" w:sz="0" w:space="0" w:color="auto"/>
            <w:bottom w:val="none" w:sz="0" w:space="0" w:color="auto"/>
            <w:right w:val="none" w:sz="0" w:space="0" w:color="auto"/>
          </w:divBdr>
          <w:divsChild>
            <w:div w:id="486288671">
              <w:marLeft w:val="0"/>
              <w:marRight w:val="60"/>
              <w:marTop w:val="0"/>
              <w:marBottom w:val="0"/>
              <w:divBdr>
                <w:top w:val="none" w:sz="0" w:space="0" w:color="auto"/>
                <w:left w:val="none" w:sz="0" w:space="0" w:color="auto"/>
                <w:bottom w:val="none" w:sz="0" w:space="0" w:color="auto"/>
                <w:right w:val="none" w:sz="0" w:space="0" w:color="auto"/>
              </w:divBdr>
              <w:divsChild>
                <w:div w:id="1986355728">
                  <w:marLeft w:val="0"/>
                  <w:marRight w:val="0"/>
                  <w:marTop w:val="0"/>
                  <w:marBottom w:val="150"/>
                  <w:divBdr>
                    <w:top w:val="none" w:sz="0" w:space="0" w:color="auto"/>
                    <w:left w:val="none" w:sz="0" w:space="0" w:color="auto"/>
                    <w:bottom w:val="none" w:sz="0" w:space="0" w:color="auto"/>
                    <w:right w:val="none" w:sz="0" w:space="0" w:color="auto"/>
                  </w:divBdr>
                  <w:divsChild>
                    <w:div w:id="1707294641">
                      <w:marLeft w:val="0"/>
                      <w:marRight w:val="0"/>
                      <w:marTop w:val="0"/>
                      <w:marBottom w:val="0"/>
                      <w:divBdr>
                        <w:top w:val="none" w:sz="0" w:space="0" w:color="auto"/>
                        <w:left w:val="none" w:sz="0" w:space="0" w:color="auto"/>
                        <w:bottom w:val="none" w:sz="0" w:space="0" w:color="auto"/>
                        <w:right w:val="none" w:sz="0" w:space="0" w:color="auto"/>
                      </w:divBdr>
                      <w:divsChild>
                        <w:div w:id="1245188557">
                          <w:marLeft w:val="0"/>
                          <w:marRight w:val="0"/>
                          <w:marTop w:val="0"/>
                          <w:marBottom w:val="0"/>
                          <w:divBdr>
                            <w:top w:val="none" w:sz="0" w:space="0" w:color="auto"/>
                            <w:left w:val="none" w:sz="0" w:space="0" w:color="auto"/>
                            <w:bottom w:val="none" w:sz="0" w:space="0" w:color="auto"/>
                            <w:right w:val="none" w:sz="0" w:space="0" w:color="auto"/>
                          </w:divBdr>
                          <w:divsChild>
                            <w:div w:id="2359648">
                              <w:marLeft w:val="0"/>
                              <w:marRight w:val="0"/>
                              <w:marTop w:val="240"/>
                              <w:marBottom w:val="120"/>
                              <w:divBdr>
                                <w:top w:val="none" w:sz="0" w:space="0" w:color="auto"/>
                                <w:left w:val="none" w:sz="0" w:space="0" w:color="auto"/>
                                <w:bottom w:val="none" w:sz="0" w:space="0" w:color="auto"/>
                                <w:right w:val="none" w:sz="0" w:space="0" w:color="auto"/>
                              </w:divBdr>
                            </w:div>
                            <w:div w:id="78793680">
                              <w:marLeft w:val="0"/>
                              <w:marRight w:val="0"/>
                              <w:marTop w:val="240"/>
                              <w:marBottom w:val="120"/>
                              <w:divBdr>
                                <w:top w:val="none" w:sz="0" w:space="0" w:color="auto"/>
                                <w:left w:val="none" w:sz="0" w:space="0" w:color="auto"/>
                                <w:bottom w:val="none" w:sz="0" w:space="0" w:color="auto"/>
                                <w:right w:val="none" w:sz="0" w:space="0" w:color="auto"/>
                              </w:divBdr>
                            </w:div>
                            <w:div w:id="812215320">
                              <w:marLeft w:val="0"/>
                              <w:marRight w:val="0"/>
                              <w:marTop w:val="240"/>
                              <w:marBottom w:val="120"/>
                              <w:divBdr>
                                <w:top w:val="none" w:sz="0" w:space="0" w:color="auto"/>
                                <w:left w:val="none" w:sz="0" w:space="0" w:color="auto"/>
                                <w:bottom w:val="none" w:sz="0" w:space="0" w:color="auto"/>
                                <w:right w:val="none" w:sz="0" w:space="0" w:color="auto"/>
                              </w:divBdr>
                            </w:div>
                            <w:div w:id="1075783107">
                              <w:marLeft w:val="0"/>
                              <w:marRight w:val="0"/>
                              <w:marTop w:val="240"/>
                              <w:marBottom w:val="120"/>
                              <w:divBdr>
                                <w:top w:val="none" w:sz="0" w:space="0" w:color="auto"/>
                                <w:left w:val="none" w:sz="0" w:space="0" w:color="auto"/>
                                <w:bottom w:val="none" w:sz="0" w:space="0" w:color="auto"/>
                                <w:right w:val="none" w:sz="0" w:space="0" w:color="auto"/>
                              </w:divBdr>
                            </w:div>
                            <w:div w:id="174136942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19690916">
      <w:bodyDiv w:val="1"/>
      <w:marLeft w:val="0"/>
      <w:marRight w:val="0"/>
      <w:marTop w:val="0"/>
      <w:marBottom w:val="0"/>
      <w:divBdr>
        <w:top w:val="none" w:sz="0" w:space="0" w:color="auto"/>
        <w:left w:val="none" w:sz="0" w:space="0" w:color="auto"/>
        <w:bottom w:val="none" w:sz="0" w:space="0" w:color="auto"/>
        <w:right w:val="none" w:sz="0" w:space="0" w:color="auto"/>
      </w:divBdr>
    </w:div>
    <w:div w:id="1165129137">
      <w:bodyDiv w:val="1"/>
      <w:marLeft w:val="0"/>
      <w:marRight w:val="0"/>
      <w:marTop w:val="0"/>
      <w:marBottom w:val="0"/>
      <w:divBdr>
        <w:top w:val="none" w:sz="0" w:space="0" w:color="auto"/>
        <w:left w:val="none" w:sz="0" w:space="0" w:color="auto"/>
        <w:bottom w:val="none" w:sz="0" w:space="0" w:color="auto"/>
        <w:right w:val="none" w:sz="0" w:space="0" w:color="auto"/>
      </w:divBdr>
    </w:div>
    <w:div w:id="1183588736">
      <w:bodyDiv w:val="1"/>
      <w:marLeft w:val="0"/>
      <w:marRight w:val="0"/>
      <w:marTop w:val="0"/>
      <w:marBottom w:val="0"/>
      <w:divBdr>
        <w:top w:val="none" w:sz="0" w:space="0" w:color="auto"/>
        <w:left w:val="none" w:sz="0" w:space="0" w:color="auto"/>
        <w:bottom w:val="none" w:sz="0" w:space="0" w:color="auto"/>
        <w:right w:val="none" w:sz="0" w:space="0" w:color="auto"/>
      </w:divBdr>
      <w:divsChild>
        <w:div w:id="2046707996">
          <w:marLeft w:val="0"/>
          <w:marRight w:val="0"/>
          <w:marTop w:val="0"/>
          <w:marBottom w:val="0"/>
          <w:divBdr>
            <w:top w:val="none" w:sz="0" w:space="0" w:color="auto"/>
            <w:left w:val="none" w:sz="0" w:space="0" w:color="auto"/>
            <w:bottom w:val="none" w:sz="0" w:space="0" w:color="auto"/>
            <w:right w:val="none" w:sz="0" w:space="0" w:color="auto"/>
          </w:divBdr>
          <w:divsChild>
            <w:div w:id="1027754763">
              <w:marLeft w:val="0"/>
              <w:marRight w:val="0"/>
              <w:marTop w:val="0"/>
              <w:marBottom w:val="0"/>
              <w:divBdr>
                <w:top w:val="none" w:sz="0" w:space="0" w:color="auto"/>
                <w:left w:val="none" w:sz="0" w:space="0" w:color="auto"/>
                <w:bottom w:val="none" w:sz="0" w:space="0" w:color="auto"/>
                <w:right w:val="none" w:sz="0" w:space="0" w:color="auto"/>
              </w:divBdr>
              <w:divsChild>
                <w:div w:id="1000111434">
                  <w:marLeft w:val="0"/>
                  <w:marRight w:val="0"/>
                  <w:marTop w:val="0"/>
                  <w:marBottom w:val="0"/>
                  <w:divBdr>
                    <w:top w:val="none" w:sz="0" w:space="0" w:color="auto"/>
                    <w:left w:val="none" w:sz="0" w:space="0" w:color="auto"/>
                    <w:bottom w:val="none" w:sz="0" w:space="0" w:color="auto"/>
                    <w:right w:val="none" w:sz="0" w:space="0" w:color="auto"/>
                  </w:divBdr>
                  <w:divsChild>
                    <w:div w:id="1670718828">
                      <w:marLeft w:val="0"/>
                      <w:marRight w:val="0"/>
                      <w:marTop w:val="0"/>
                      <w:marBottom w:val="0"/>
                      <w:divBdr>
                        <w:top w:val="none" w:sz="0" w:space="0" w:color="auto"/>
                        <w:left w:val="none" w:sz="0" w:space="0" w:color="auto"/>
                        <w:bottom w:val="none" w:sz="0" w:space="0" w:color="auto"/>
                        <w:right w:val="none" w:sz="0" w:space="0" w:color="auto"/>
                      </w:divBdr>
                      <w:divsChild>
                        <w:div w:id="1050499181">
                          <w:marLeft w:val="0"/>
                          <w:marRight w:val="0"/>
                          <w:marTop w:val="0"/>
                          <w:marBottom w:val="0"/>
                          <w:divBdr>
                            <w:top w:val="none" w:sz="0" w:space="0" w:color="auto"/>
                            <w:left w:val="none" w:sz="0" w:space="0" w:color="auto"/>
                            <w:bottom w:val="none" w:sz="0" w:space="0" w:color="auto"/>
                            <w:right w:val="none" w:sz="0" w:space="0" w:color="auto"/>
                          </w:divBdr>
                          <w:divsChild>
                            <w:div w:id="668600889">
                              <w:marLeft w:val="-150"/>
                              <w:marRight w:val="-150"/>
                              <w:marTop w:val="0"/>
                              <w:marBottom w:val="0"/>
                              <w:divBdr>
                                <w:top w:val="none" w:sz="0" w:space="0" w:color="auto"/>
                                <w:left w:val="none" w:sz="0" w:space="0" w:color="auto"/>
                                <w:bottom w:val="none" w:sz="0" w:space="0" w:color="auto"/>
                                <w:right w:val="none" w:sz="0" w:space="0" w:color="auto"/>
                              </w:divBdr>
                              <w:divsChild>
                                <w:div w:id="125633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24488023">
      <w:bodyDiv w:val="1"/>
      <w:marLeft w:val="0"/>
      <w:marRight w:val="0"/>
      <w:marTop w:val="0"/>
      <w:marBottom w:val="0"/>
      <w:divBdr>
        <w:top w:val="none" w:sz="0" w:space="0" w:color="auto"/>
        <w:left w:val="none" w:sz="0" w:space="0" w:color="auto"/>
        <w:bottom w:val="none" w:sz="0" w:space="0" w:color="auto"/>
        <w:right w:val="none" w:sz="0" w:space="0" w:color="auto"/>
      </w:divBdr>
      <w:divsChild>
        <w:div w:id="1838109146">
          <w:marLeft w:val="0"/>
          <w:marRight w:val="0"/>
          <w:marTop w:val="0"/>
          <w:marBottom w:val="0"/>
          <w:divBdr>
            <w:top w:val="none" w:sz="0" w:space="0" w:color="auto"/>
            <w:left w:val="none" w:sz="0" w:space="0" w:color="auto"/>
            <w:bottom w:val="none" w:sz="0" w:space="0" w:color="auto"/>
            <w:right w:val="none" w:sz="0" w:space="0" w:color="auto"/>
          </w:divBdr>
          <w:divsChild>
            <w:div w:id="1354188821">
              <w:marLeft w:val="0"/>
              <w:marRight w:val="60"/>
              <w:marTop w:val="0"/>
              <w:marBottom w:val="0"/>
              <w:divBdr>
                <w:top w:val="none" w:sz="0" w:space="0" w:color="auto"/>
                <w:left w:val="none" w:sz="0" w:space="0" w:color="auto"/>
                <w:bottom w:val="none" w:sz="0" w:space="0" w:color="auto"/>
                <w:right w:val="none" w:sz="0" w:space="0" w:color="auto"/>
              </w:divBdr>
              <w:divsChild>
                <w:div w:id="1492985017">
                  <w:marLeft w:val="0"/>
                  <w:marRight w:val="0"/>
                  <w:marTop w:val="0"/>
                  <w:marBottom w:val="150"/>
                  <w:divBdr>
                    <w:top w:val="none" w:sz="0" w:space="0" w:color="auto"/>
                    <w:left w:val="none" w:sz="0" w:space="0" w:color="auto"/>
                    <w:bottom w:val="none" w:sz="0" w:space="0" w:color="auto"/>
                    <w:right w:val="none" w:sz="0" w:space="0" w:color="auto"/>
                  </w:divBdr>
                  <w:divsChild>
                    <w:div w:id="1832746792">
                      <w:marLeft w:val="0"/>
                      <w:marRight w:val="0"/>
                      <w:marTop w:val="0"/>
                      <w:marBottom w:val="0"/>
                      <w:divBdr>
                        <w:top w:val="none" w:sz="0" w:space="0" w:color="auto"/>
                        <w:left w:val="none" w:sz="0" w:space="0" w:color="auto"/>
                        <w:bottom w:val="none" w:sz="0" w:space="0" w:color="auto"/>
                        <w:right w:val="none" w:sz="0" w:space="0" w:color="auto"/>
                      </w:divBdr>
                      <w:divsChild>
                        <w:div w:id="2121340078">
                          <w:marLeft w:val="0"/>
                          <w:marRight w:val="0"/>
                          <w:marTop w:val="0"/>
                          <w:marBottom w:val="0"/>
                          <w:divBdr>
                            <w:top w:val="none" w:sz="0" w:space="0" w:color="auto"/>
                            <w:left w:val="none" w:sz="0" w:space="0" w:color="auto"/>
                            <w:bottom w:val="none" w:sz="0" w:space="0" w:color="auto"/>
                            <w:right w:val="none" w:sz="0" w:space="0" w:color="auto"/>
                          </w:divBdr>
                          <w:divsChild>
                            <w:div w:id="874542721">
                              <w:marLeft w:val="0"/>
                              <w:marRight w:val="0"/>
                              <w:marTop w:val="240"/>
                              <w:marBottom w:val="120"/>
                              <w:divBdr>
                                <w:top w:val="none" w:sz="0" w:space="0" w:color="auto"/>
                                <w:left w:val="none" w:sz="0" w:space="0" w:color="auto"/>
                                <w:bottom w:val="none" w:sz="0" w:space="0" w:color="auto"/>
                                <w:right w:val="none" w:sz="0" w:space="0" w:color="auto"/>
                              </w:divBdr>
                            </w:div>
                            <w:div w:id="133117905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8682595">
      <w:bodyDiv w:val="1"/>
      <w:marLeft w:val="0"/>
      <w:marRight w:val="0"/>
      <w:marTop w:val="0"/>
      <w:marBottom w:val="0"/>
      <w:divBdr>
        <w:top w:val="none" w:sz="0" w:space="0" w:color="auto"/>
        <w:left w:val="none" w:sz="0" w:space="0" w:color="auto"/>
        <w:bottom w:val="none" w:sz="0" w:space="0" w:color="auto"/>
        <w:right w:val="none" w:sz="0" w:space="0" w:color="auto"/>
      </w:divBdr>
      <w:divsChild>
        <w:div w:id="1148977884">
          <w:marLeft w:val="0"/>
          <w:marRight w:val="0"/>
          <w:marTop w:val="0"/>
          <w:marBottom w:val="0"/>
          <w:divBdr>
            <w:top w:val="none" w:sz="0" w:space="0" w:color="auto"/>
            <w:left w:val="none" w:sz="0" w:space="0" w:color="auto"/>
            <w:bottom w:val="none" w:sz="0" w:space="0" w:color="auto"/>
            <w:right w:val="none" w:sz="0" w:space="0" w:color="auto"/>
          </w:divBdr>
          <w:divsChild>
            <w:div w:id="1328481048">
              <w:marLeft w:val="0"/>
              <w:marRight w:val="60"/>
              <w:marTop w:val="0"/>
              <w:marBottom w:val="0"/>
              <w:divBdr>
                <w:top w:val="none" w:sz="0" w:space="0" w:color="auto"/>
                <w:left w:val="none" w:sz="0" w:space="0" w:color="auto"/>
                <w:bottom w:val="none" w:sz="0" w:space="0" w:color="auto"/>
                <w:right w:val="none" w:sz="0" w:space="0" w:color="auto"/>
              </w:divBdr>
              <w:divsChild>
                <w:div w:id="1233349888">
                  <w:marLeft w:val="0"/>
                  <w:marRight w:val="0"/>
                  <w:marTop w:val="0"/>
                  <w:marBottom w:val="150"/>
                  <w:divBdr>
                    <w:top w:val="none" w:sz="0" w:space="0" w:color="auto"/>
                    <w:left w:val="none" w:sz="0" w:space="0" w:color="auto"/>
                    <w:bottom w:val="none" w:sz="0" w:space="0" w:color="auto"/>
                    <w:right w:val="none" w:sz="0" w:space="0" w:color="auto"/>
                  </w:divBdr>
                  <w:divsChild>
                    <w:div w:id="729116935">
                      <w:marLeft w:val="0"/>
                      <w:marRight w:val="0"/>
                      <w:marTop w:val="0"/>
                      <w:marBottom w:val="0"/>
                      <w:divBdr>
                        <w:top w:val="none" w:sz="0" w:space="0" w:color="auto"/>
                        <w:left w:val="none" w:sz="0" w:space="0" w:color="auto"/>
                        <w:bottom w:val="none" w:sz="0" w:space="0" w:color="auto"/>
                        <w:right w:val="none" w:sz="0" w:space="0" w:color="auto"/>
                      </w:divBdr>
                      <w:divsChild>
                        <w:div w:id="1957834826">
                          <w:marLeft w:val="0"/>
                          <w:marRight w:val="0"/>
                          <w:marTop w:val="0"/>
                          <w:marBottom w:val="0"/>
                          <w:divBdr>
                            <w:top w:val="none" w:sz="0" w:space="0" w:color="auto"/>
                            <w:left w:val="none" w:sz="0" w:space="0" w:color="auto"/>
                            <w:bottom w:val="none" w:sz="0" w:space="0" w:color="auto"/>
                            <w:right w:val="none" w:sz="0" w:space="0" w:color="auto"/>
                          </w:divBdr>
                          <w:divsChild>
                            <w:div w:id="223681894">
                              <w:marLeft w:val="0"/>
                              <w:marRight w:val="0"/>
                              <w:marTop w:val="240"/>
                              <w:marBottom w:val="120"/>
                              <w:divBdr>
                                <w:top w:val="none" w:sz="0" w:space="0" w:color="auto"/>
                                <w:left w:val="none" w:sz="0" w:space="0" w:color="auto"/>
                                <w:bottom w:val="none" w:sz="0" w:space="0" w:color="auto"/>
                                <w:right w:val="none" w:sz="0" w:space="0" w:color="auto"/>
                              </w:divBdr>
                            </w:div>
                            <w:div w:id="181352061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9896867">
      <w:bodyDiv w:val="1"/>
      <w:marLeft w:val="0"/>
      <w:marRight w:val="0"/>
      <w:marTop w:val="0"/>
      <w:marBottom w:val="0"/>
      <w:divBdr>
        <w:top w:val="none" w:sz="0" w:space="0" w:color="auto"/>
        <w:left w:val="none" w:sz="0" w:space="0" w:color="auto"/>
        <w:bottom w:val="none" w:sz="0" w:space="0" w:color="auto"/>
        <w:right w:val="none" w:sz="0" w:space="0" w:color="auto"/>
      </w:divBdr>
      <w:divsChild>
        <w:div w:id="81922594">
          <w:marLeft w:val="0"/>
          <w:marRight w:val="0"/>
          <w:marTop w:val="0"/>
          <w:marBottom w:val="0"/>
          <w:divBdr>
            <w:top w:val="none" w:sz="0" w:space="0" w:color="auto"/>
            <w:left w:val="none" w:sz="0" w:space="0" w:color="auto"/>
            <w:bottom w:val="none" w:sz="0" w:space="0" w:color="auto"/>
            <w:right w:val="none" w:sz="0" w:space="0" w:color="auto"/>
          </w:divBdr>
          <w:divsChild>
            <w:div w:id="2086536249">
              <w:marLeft w:val="0"/>
              <w:marRight w:val="60"/>
              <w:marTop w:val="0"/>
              <w:marBottom w:val="0"/>
              <w:divBdr>
                <w:top w:val="none" w:sz="0" w:space="0" w:color="auto"/>
                <w:left w:val="none" w:sz="0" w:space="0" w:color="auto"/>
                <w:bottom w:val="none" w:sz="0" w:space="0" w:color="auto"/>
                <w:right w:val="none" w:sz="0" w:space="0" w:color="auto"/>
              </w:divBdr>
              <w:divsChild>
                <w:div w:id="926380130">
                  <w:marLeft w:val="0"/>
                  <w:marRight w:val="0"/>
                  <w:marTop w:val="0"/>
                  <w:marBottom w:val="150"/>
                  <w:divBdr>
                    <w:top w:val="none" w:sz="0" w:space="0" w:color="auto"/>
                    <w:left w:val="none" w:sz="0" w:space="0" w:color="auto"/>
                    <w:bottom w:val="none" w:sz="0" w:space="0" w:color="auto"/>
                    <w:right w:val="none" w:sz="0" w:space="0" w:color="auto"/>
                  </w:divBdr>
                  <w:divsChild>
                    <w:div w:id="964166424">
                      <w:marLeft w:val="0"/>
                      <w:marRight w:val="0"/>
                      <w:marTop w:val="0"/>
                      <w:marBottom w:val="0"/>
                      <w:divBdr>
                        <w:top w:val="none" w:sz="0" w:space="0" w:color="auto"/>
                        <w:left w:val="none" w:sz="0" w:space="0" w:color="auto"/>
                        <w:bottom w:val="none" w:sz="0" w:space="0" w:color="auto"/>
                        <w:right w:val="none" w:sz="0" w:space="0" w:color="auto"/>
                      </w:divBdr>
                      <w:divsChild>
                        <w:div w:id="1629430101">
                          <w:marLeft w:val="0"/>
                          <w:marRight w:val="0"/>
                          <w:marTop w:val="0"/>
                          <w:marBottom w:val="0"/>
                          <w:divBdr>
                            <w:top w:val="none" w:sz="0" w:space="0" w:color="auto"/>
                            <w:left w:val="none" w:sz="0" w:space="0" w:color="auto"/>
                            <w:bottom w:val="none" w:sz="0" w:space="0" w:color="auto"/>
                            <w:right w:val="none" w:sz="0" w:space="0" w:color="auto"/>
                          </w:divBdr>
                          <w:divsChild>
                            <w:div w:id="1568568144">
                              <w:marLeft w:val="0"/>
                              <w:marRight w:val="0"/>
                              <w:marTop w:val="240"/>
                              <w:marBottom w:val="120"/>
                              <w:divBdr>
                                <w:top w:val="none" w:sz="0" w:space="0" w:color="auto"/>
                                <w:left w:val="none" w:sz="0" w:space="0" w:color="auto"/>
                                <w:bottom w:val="none" w:sz="0" w:space="0" w:color="auto"/>
                                <w:right w:val="none" w:sz="0" w:space="0" w:color="auto"/>
                              </w:divBdr>
                            </w:div>
                            <w:div w:id="1915581320">
                              <w:marLeft w:val="0"/>
                              <w:marRight w:val="0"/>
                              <w:marTop w:val="240"/>
                              <w:marBottom w:val="120"/>
                              <w:divBdr>
                                <w:top w:val="none" w:sz="0" w:space="0" w:color="auto"/>
                                <w:left w:val="none" w:sz="0" w:space="0" w:color="auto"/>
                                <w:bottom w:val="none" w:sz="0" w:space="0" w:color="auto"/>
                                <w:right w:val="none" w:sz="0" w:space="0" w:color="auto"/>
                              </w:divBdr>
                            </w:div>
                            <w:div w:id="209119691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0284846">
      <w:bodyDiv w:val="1"/>
      <w:marLeft w:val="0"/>
      <w:marRight w:val="0"/>
      <w:marTop w:val="0"/>
      <w:marBottom w:val="0"/>
      <w:divBdr>
        <w:top w:val="none" w:sz="0" w:space="0" w:color="auto"/>
        <w:left w:val="none" w:sz="0" w:space="0" w:color="auto"/>
        <w:bottom w:val="none" w:sz="0" w:space="0" w:color="auto"/>
        <w:right w:val="none" w:sz="0" w:space="0" w:color="auto"/>
      </w:divBdr>
    </w:div>
    <w:div w:id="1336494032">
      <w:bodyDiv w:val="1"/>
      <w:marLeft w:val="0"/>
      <w:marRight w:val="0"/>
      <w:marTop w:val="0"/>
      <w:marBottom w:val="0"/>
      <w:divBdr>
        <w:top w:val="none" w:sz="0" w:space="0" w:color="auto"/>
        <w:left w:val="none" w:sz="0" w:space="0" w:color="auto"/>
        <w:bottom w:val="none" w:sz="0" w:space="0" w:color="auto"/>
        <w:right w:val="none" w:sz="0" w:space="0" w:color="auto"/>
      </w:divBdr>
    </w:div>
    <w:div w:id="1360548123">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393583205">
      <w:bodyDiv w:val="1"/>
      <w:marLeft w:val="0"/>
      <w:marRight w:val="0"/>
      <w:marTop w:val="0"/>
      <w:marBottom w:val="0"/>
      <w:divBdr>
        <w:top w:val="none" w:sz="0" w:space="0" w:color="auto"/>
        <w:left w:val="none" w:sz="0" w:space="0" w:color="auto"/>
        <w:bottom w:val="none" w:sz="0" w:space="0" w:color="auto"/>
        <w:right w:val="none" w:sz="0" w:space="0" w:color="auto"/>
      </w:divBdr>
    </w:div>
    <w:div w:id="1401169094">
      <w:bodyDiv w:val="1"/>
      <w:marLeft w:val="0"/>
      <w:marRight w:val="0"/>
      <w:marTop w:val="0"/>
      <w:marBottom w:val="0"/>
      <w:divBdr>
        <w:top w:val="none" w:sz="0" w:space="0" w:color="auto"/>
        <w:left w:val="none" w:sz="0" w:space="0" w:color="auto"/>
        <w:bottom w:val="none" w:sz="0" w:space="0" w:color="auto"/>
        <w:right w:val="none" w:sz="0" w:space="0" w:color="auto"/>
      </w:divBdr>
    </w:div>
    <w:div w:id="1419983260">
      <w:bodyDiv w:val="1"/>
      <w:marLeft w:val="0"/>
      <w:marRight w:val="0"/>
      <w:marTop w:val="0"/>
      <w:marBottom w:val="0"/>
      <w:divBdr>
        <w:top w:val="none" w:sz="0" w:space="0" w:color="auto"/>
        <w:left w:val="none" w:sz="0" w:space="0" w:color="auto"/>
        <w:bottom w:val="none" w:sz="0" w:space="0" w:color="auto"/>
        <w:right w:val="none" w:sz="0" w:space="0" w:color="auto"/>
      </w:divBdr>
      <w:divsChild>
        <w:div w:id="1369599770">
          <w:marLeft w:val="0"/>
          <w:marRight w:val="0"/>
          <w:marTop w:val="0"/>
          <w:marBottom w:val="0"/>
          <w:divBdr>
            <w:top w:val="none" w:sz="0" w:space="0" w:color="auto"/>
            <w:left w:val="none" w:sz="0" w:space="0" w:color="auto"/>
            <w:bottom w:val="none" w:sz="0" w:space="0" w:color="auto"/>
            <w:right w:val="none" w:sz="0" w:space="0" w:color="auto"/>
          </w:divBdr>
          <w:divsChild>
            <w:div w:id="1254586458">
              <w:marLeft w:val="0"/>
              <w:marRight w:val="60"/>
              <w:marTop w:val="0"/>
              <w:marBottom w:val="0"/>
              <w:divBdr>
                <w:top w:val="none" w:sz="0" w:space="0" w:color="auto"/>
                <w:left w:val="none" w:sz="0" w:space="0" w:color="auto"/>
                <w:bottom w:val="none" w:sz="0" w:space="0" w:color="auto"/>
                <w:right w:val="none" w:sz="0" w:space="0" w:color="auto"/>
              </w:divBdr>
              <w:divsChild>
                <w:div w:id="379524860">
                  <w:marLeft w:val="0"/>
                  <w:marRight w:val="0"/>
                  <w:marTop w:val="0"/>
                  <w:marBottom w:val="150"/>
                  <w:divBdr>
                    <w:top w:val="none" w:sz="0" w:space="0" w:color="auto"/>
                    <w:left w:val="none" w:sz="0" w:space="0" w:color="auto"/>
                    <w:bottom w:val="none" w:sz="0" w:space="0" w:color="auto"/>
                    <w:right w:val="none" w:sz="0" w:space="0" w:color="auto"/>
                  </w:divBdr>
                  <w:divsChild>
                    <w:div w:id="1060010477">
                      <w:marLeft w:val="0"/>
                      <w:marRight w:val="0"/>
                      <w:marTop w:val="0"/>
                      <w:marBottom w:val="0"/>
                      <w:divBdr>
                        <w:top w:val="none" w:sz="0" w:space="0" w:color="auto"/>
                        <w:left w:val="none" w:sz="0" w:space="0" w:color="auto"/>
                        <w:bottom w:val="none" w:sz="0" w:space="0" w:color="auto"/>
                        <w:right w:val="none" w:sz="0" w:space="0" w:color="auto"/>
                      </w:divBdr>
                      <w:divsChild>
                        <w:div w:id="197158347">
                          <w:marLeft w:val="0"/>
                          <w:marRight w:val="0"/>
                          <w:marTop w:val="0"/>
                          <w:marBottom w:val="0"/>
                          <w:divBdr>
                            <w:top w:val="none" w:sz="0" w:space="0" w:color="auto"/>
                            <w:left w:val="none" w:sz="0" w:space="0" w:color="auto"/>
                            <w:bottom w:val="none" w:sz="0" w:space="0" w:color="auto"/>
                            <w:right w:val="none" w:sz="0" w:space="0" w:color="auto"/>
                          </w:divBdr>
                          <w:divsChild>
                            <w:div w:id="83694361">
                              <w:marLeft w:val="0"/>
                              <w:marRight w:val="0"/>
                              <w:marTop w:val="240"/>
                              <w:marBottom w:val="120"/>
                              <w:divBdr>
                                <w:top w:val="none" w:sz="0" w:space="0" w:color="auto"/>
                                <w:left w:val="none" w:sz="0" w:space="0" w:color="auto"/>
                                <w:bottom w:val="none" w:sz="0" w:space="0" w:color="auto"/>
                                <w:right w:val="none" w:sz="0" w:space="0" w:color="auto"/>
                              </w:divBdr>
                            </w:div>
                            <w:div w:id="734164319">
                              <w:marLeft w:val="0"/>
                              <w:marRight w:val="0"/>
                              <w:marTop w:val="240"/>
                              <w:marBottom w:val="120"/>
                              <w:divBdr>
                                <w:top w:val="none" w:sz="0" w:space="0" w:color="auto"/>
                                <w:left w:val="none" w:sz="0" w:space="0" w:color="auto"/>
                                <w:bottom w:val="none" w:sz="0" w:space="0" w:color="auto"/>
                                <w:right w:val="none" w:sz="0" w:space="0" w:color="auto"/>
                              </w:divBdr>
                            </w:div>
                            <w:div w:id="816067117">
                              <w:marLeft w:val="0"/>
                              <w:marRight w:val="0"/>
                              <w:marTop w:val="240"/>
                              <w:marBottom w:val="120"/>
                              <w:divBdr>
                                <w:top w:val="none" w:sz="0" w:space="0" w:color="auto"/>
                                <w:left w:val="none" w:sz="0" w:space="0" w:color="auto"/>
                                <w:bottom w:val="none" w:sz="0" w:space="0" w:color="auto"/>
                                <w:right w:val="none" w:sz="0" w:space="0" w:color="auto"/>
                              </w:divBdr>
                            </w:div>
                            <w:div w:id="1618364490">
                              <w:marLeft w:val="0"/>
                              <w:marRight w:val="0"/>
                              <w:marTop w:val="240"/>
                              <w:marBottom w:val="120"/>
                              <w:divBdr>
                                <w:top w:val="none" w:sz="0" w:space="0" w:color="auto"/>
                                <w:left w:val="none" w:sz="0" w:space="0" w:color="auto"/>
                                <w:bottom w:val="none" w:sz="0" w:space="0" w:color="auto"/>
                                <w:right w:val="none" w:sz="0" w:space="0" w:color="auto"/>
                              </w:divBdr>
                            </w:div>
                            <w:div w:id="1669602035">
                              <w:marLeft w:val="0"/>
                              <w:marRight w:val="0"/>
                              <w:marTop w:val="240"/>
                              <w:marBottom w:val="120"/>
                              <w:divBdr>
                                <w:top w:val="none" w:sz="0" w:space="0" w:color="auto"/>
                                <w:left w:val="none" w:sz="0" w:space="0" w:color="auto"/>
                                <w:bottom w:val="none" w:sz="0" w:space="0" w:color="auto"/>
                                <w:right w:val="none" w:sz="0" w:space="0" w:color="auto"/>
                              </w:divBdr>
                            </w:div>
                            <w:div w:id="1812946200">
                              <w:marLeft w:val="0"/>
                              <w:marRight w:val="0"/>
                              <w:marTop w:val="240"/>
                              <w:marBottom w:val="120"/>
                              <w:divBdr>
                                <w:top w:val="none" w:sz="0" w:space="0" w:color="auto"/>
                                <w:left w:val="none" w:sz="0" w:space="0" w:color="auto"/>
                                <w:bottom w:val="none" w:sz="0" w:space="0" w:color="auto"/>
                                <w:right w:val="none" w:sz="0" w:space="0" w:color="auto"/>
                              </w:divBdr>
                            </w:div>
                            <w:div w:id="1822306273">
                              <w:marLeft w:val="0"/>
                              <w:marRight w:val="0"/>
                              <w:marTop w:val="240"/>
                              <w:marBottom w:val="120"/>
                              <w:divBdr>
                                <w:top w:val="none" w:sz="0" w:space="0" w:color="auto"/>
                                <w:left w:val="none" w:sz="0" w:space="0" w:color="auto"/>
                                <w:bottom w:val="none" w:sz="0" w:space="0" w:color="auto"/>
                                <w:right w:val="none" w:sz="0" w:space="0" w:color="auto"/>
                              </w:divBdr>
                            </w:div>
                            <w:div w:id="1917976973">
                              <w:marLeft w:val="0"/>
                              <w:marRight w:val="0"/>
                              <w:marTop w:val="240"/>
                              <w:marBottom w:val="120"/>
                              <w:divBdr>
                                <w:top w:val="none" w:sz="0" w:space="0" w:color="auto"/>
                                <w:left w:val="none" w:sz="0" w:space="0" w:color="auto"/>
                                <w:bottom w:val="none" w:sz="0" w:space="0" w:color="auto"/>
                                <w:right w:val="none" w:sz="0" w:space="0" w:color="auto"/>
                              </w:divBdr>
                            </w:div>
                            <w:div w:id="2004165170">
                              <w:marLeft w:val="0"/>
                              <w:marRight w:val="0"/>
                              <w:marTop w:val="240"/>
                              <w:marBottom w:val="120"/>
                              <w:divBdr>
                                <w:top w:val="none" w:sz="0" w:space="0" w:color="auto"/>
                                <w:left w:val="none" w:sz="0" w:space="0" w:color="auto"/>
                                <w:bottom w:val="none" w:sz="0" w:space="0" w:color="auto"/>
                                <w:right w:val="none" w:sz="0" w:space="0" w:color="auto"/>
                              </w:divBdr>
                            </w:div>
                            <w:div w:id="204986538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8190859">
      <w:bodyDiv w:val="1"/>
      <w:marLeft w:val="0"/>
      <w:marRight w:val="0"/>
      <w:marTop w:val="0"/>
      <w:marBottom w:val="0"/>
      <w:divBdr>
        <w:top w:val="none" w:sz="0" w:space="0" w:color="auto"/>
        <w:left w:val="none" w:sz="0" w:space="0" w:color="auto"/>
        <w:bottom w:val="none" w:sz="0" w:space="0" w:color="auto"/>
        <w:right w:val="none" w:sz="0" w:space="0" w:color="auto"/>
      </w:divBdr>
      <w:divsChild>
        <w:div w:id="1004941848">
          <w:marLeft w:val="0"/>
          <w:marRight w:val="0"/>
          <w:marTop w:val="0"/>
          <w:marBottom w:val="0"/>
          <w:divBdr>
            <w:top w:val="none" w:sz="0" w:space="0" w:color="auto"/>
            <w:left w:val="none" w:sz="0" w:space="0" w:color="auto"/>
            <w:bottom w:val="none" w:sz="0" w:space="0" w:color="auto"/>
            <w:right w:val="none" w:sz="0" w:space="0" w:color="auto"/>
          </w:divBdr>
          <w:divsChild>
            <w:div w:id="255749429">
              <w:marLeft w:val="0"/>
              <w:marRight w:val="60"/>
              <w:marTop w:val="0"/>
              <w:marBottom w:val="0"/>
              <w:divBdr>
                <w:top w:val="none" w:sz="0" w:space="0" w:color="auto"/>
                <w:left w:val="none" w:sz="0" w:space="0" w:color="auto"/>
                <w:bottom w:val="none" w:sz="0" w:space="0" w:color="auto"/>
                <w:right w:val="none" w:sz="0" w:space="0" w:color="auto"/>
              </w:divBdr>
              <w:divsChild>
                <w:div w:id="457846107">
                  <w:marLeft w:val="0"/>
                  <w:marRight w:val="0"/>
                  <w:marTop w:val="0"/>
                  <w:marBottom w:val="150"/>
                  <w:divBdr>
                    <w:top w:val="none" w:sz="0" w:space="0" w:color="auto"/>
                    <w:left w:val="none" w:sz="0" w:space="0" w:color="auto"/>
                    <w:bottom w:val="none" w:sz="0" w:space="0" w:color="auto"/>
                    <w:right w:val="none" w:sz="0" w:space="0" w:color="auto"/>
                  </w:divBdr>
                  <w:divsChild>
                    <w:div w:id="1615135251">
                      <w:marLeft w:val="0"/>
                      <w:marRight w:val="0"/>
                      <w:marTop w:val="0"/>
                      <w:marBottom w:val="0"/>
                      <w:divBdr>
                        <w:top w:val="none" w:sz="0" w:space="0" w:color="auto"/>
                        <w:left w:val="none" w:sz="0" w:space="0" w:color="auto"/>
                        <w:bottom w:val="none" w:sz="0" w:space="0" w:color="auto"/>
                        <w:right w:val="none" w:sz="0" w:space="0" w:color="auto"/>
                      </w:divBdr>
                      <w:divsChild>
                        <w:div w:id="1790314502">
                          <w:marLeft w:val="0"/>
                          <w:marRight w:val="0"/>
                          <w:marTop w:val="0"/>
                          <w:marBottom w:val="0"/>
                          <w:divBdr>
                            <w:top w:val="none" w:sz="0" w:space="0" w:color="auto"/>
                            <w:left w:val="none" w:sz="0" w:space="0" w:color="auto"/>
                            <w:bottom w:val="none" w:sz="0" w:space="0" w:color="auto"/>
                            <w:right w:val="none" w:sz="0" w:space="0" w:color="auto"/>
                          </w:divBdr>
                          <w:divsChild>
                            <w:div w:id="481166785">
                              <w:marLeft w:val="0"/>
                              <w:marRight w:val="0"/>
                              <w:marTop w:val="240"/>
                              <w:marBottom w:val="120"/>
                              <w:divBdr>
                                <w:top w:val="none" w:sz="0" w:space="0" w:color="auto"/>
                                <w:left w:val="none" w:sz="0" w:space="0" w:color="auto"/>
                                <w:bottom w:val="none" w:sz="0" w:space="0" w:color="auto"/>
                                <w:right w:val="none" w:sz="0" w:space="0" w:color="auto"/>
                              </w:divBdr>
                            </w:div>
                            <w:div w:id="646125205">
                              <w:marLeft w:val="0"/>
                              <w:marRight w:val="0"/>
                              <w:marTop w:val="240"/>
                              <w:marBottom w:val="120"/>
                              <w:divBdr>
                                <w:top w:val="none" w:sz="0" w:space="0" w:color="auto"/>
                                <w:left w:val="none" w:sz="0" w:space="0" w:color="auto"/>
                                <w:bottom w:val="none" w:sz="0" w:space="0" w:color="auto"/>
                                <w:right w:val="none" w:sz="0" w:space="0" w:color="auto"/>
                              </w:divBdr>
                            </w:div>
                            <w:div w:id="1096943004">
                              <w:marLeft w:val="0"/>
                              <w:marRight w:val="0"/>
                              <w:marTop w:val="240"/>
                              <w:marBottom w:val="120"/>
                              <w:divBdr>
                                <w:top w:val="none" w:sz="0" w:space="0" w:color="auto"/>
                                <w:left w:val="none" w:sz="0" w:space="0" w:color="auto"/>
                                <w:bottom w:val="none" w:sz="0" w:space="0" w:color="auto"/>
                                <w:right w:val="none" w:sz="0" w:space="0" w:color="auto"/>
                              </w:divBdr>
                            </w:div>
                            <w:div w:id="1138962223">
                              <w:marLeft w:val="0"/>
                              <w:marRight w:val="0"/>
                              <w:marTop w:val="240"/>
                              <w:marBottom w:val="120"/>
                              <w:divBdr>
                                <w:top w:val="none" w:sz="0" w:space="0" w:color="auto"/>
                                <w:left w:val="none" w:sz="0" w:space="0" w:color="auto"/>
                                <w:bottom w:val="none" w:sz="0" w:space="0" w:color="auto"/>
                                <w:right w:val="none" w:sz="0" w:space="0" w:color="auto"/>
                              </w:divBdr>
                            </w:div>
                            <w:div w:id="1473475732">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437108">
      <w:bodyDiv w:val="1"/>
      <w:marLeft w:val="0"/>
      <w:marRight w:val="0"/>
      <w:marTop w:val="0"/>
      <w:marBottom w:val="0"/>
      <w:divBdr>
        <w:top w:val="none" w:sz="0" w:space="0" w:color="auto"/>
        <w:left w:val="none" w:sz="0" w:space="0" w:color="auto"/>
        <w:bottom w:val="none" w:sz="0" w:space="0" w:color="auto"/>
        <w:right w:val="none" w:sz="0" w:space="0" w:color="auto"/>
      </w:divBdr>
    </w:div>
    <w:div w:id="1443720220">
      <w:bodyDiv w:val="1"/>
      <w:marLeft w:val="0"/>
      <w:marRight w:val="0"/>
      <w:marTop w:val="0"/>
      <w:marBottom w:val="0"/>
      <w:divBdr>
        <w:top w:val="none" w:sz="0" w:space="0" w:color="auto"/>
        <w:left w:val="none" w:sz="0" w:space="0" w:color="auto"/>
        <w:bottom w:val="none" w:sz="0" w:space="0" w:color="auto"/>
        <w:right w:val="none" w:sz="0" w:space="0" w:color="auto"/>
      </w:divBdr>
    </w:div>
    <w:div w:id="1446461332">
      <w:bodyDiv w:val="1"/>
      <w:marLeft w:val="0"/>
      <w:marRight w:val="0"/>
      <w:marTop w:val="0"/>
      <w:marBottom w:val="0"/>
      <w:divBdr>
        <w:top w:val="none" w:sz="0" w:space="0" w:color="auto"/>
        <w:left w:val="none" w:sz="0" w:space="0" w:color="auto"/>
        <w:bottom w:val="none" w:sz="0" w:space="0" w:color="auto"/>
        <w:right w:val="none" w:sz="0" w:space="0" w:color="auto"/>
      </w:divBdr>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488594113">
      <w:bodyDiv w:val="1"/>
      <w:marLeft w:val="0"/>
      <w:marRight w:val="0"/>
      <w:marTop w:val="0"/>
      <w:marBottom w:val="0"/>
      <w:divBdr>
        <w:top w:val="none" w:sz="0" w:space="0" w:color="auto"/>
        <w:left w:val="none" w:sz="0" w:space="0" w:color="auto"/>
        <w:bottom w:val="none" w:sz="0" w:space="0" w:color="auto"/>
        <w:right w:val="none" w:sz="0" w:space="0" w:color="auto"/>
      </w:divBdr>
      <w:divsChild>
        <w:div w:id="1093942352">
          <w:marLeft w:val="0"/>
          <w:marRight w:val="0"/>
          <w:marTop w:val="0"/>
          <w:marBottom w:val="0"/>
          <w:divBdr>
            <w:top w:val="none" w:sz="0" w:space="0" w:color="auto"/>
            <w:left w:val="none" w:sz="0" w:space="0" w:color="auto"/>
            <w:bottom w:val="none" w:sz="0" w:space="0" w:color="auto"/>
            <w:right w:val="none" w:sz="0" w:space="0" w:color="auto"/>
          </w:divBdr>
          <w:divsChild>
            <w:div w:id="210001741">
              <w:marLeft w:val="0"/>
              <w:marRight w:val="0"/>
              <w:marTop w:val="0"/>
              <w:marBottom w:val="0"/>
              <w:divBdr>
                <w:top w:val="none" w:sz="0" w:space="0" w:color="auto"/>
                <w:left w:val="none" w:sz="0" w:space="0" w:color="auto"/>
                <w:bottom w:val="none" w:sz="0" w:space="0" w:color="auto"/>
                <w:right w:val="none" w:sz="0" w:space="0" w:color="auto"/>
              </w:divBdr>
              <w:divsChild>
                <w:div w:id="1478689068">
                  <w:marLeft w:val="0"/>
                  <w:marRight w:val="0"/>
                  <w:marTop w:val="0"/>
                  <w:marBottom w:val="0"/>
                  <w:divBdr>
                    <w:top w:val="none" w:sz="0" w:space="0" w:color="auto"/>
                    <w:left w:val="none" w:sz="0" w:space="0" w:color="auto"/>
                    <w:bottom w:val="none" w:sz="0" w:space="0" w:color="auto"/>
                    <w:right w:val="none" w:sz="0" w:space="0" w:color="auto"/>
                  </w:divBdr>
                  <w:divsChild>
                    <w:div w:id="1025138076">
                      <w:marLeft w:val="0"/>
                      <w:marRight w:val="0"/>
                      <w:marTop w:val="0"/>
                      <w:marBottom w:val="0"/>
                      <w:divBdr>
                        <w:top w:val="none" w:sz="0" w:space="0" w:color="auto"/>
                        <w:left w:val="none" w:sz="0" w:space="0" w:color="auto"/>
                        <w:bottom w:val="none" w:sz="0" w:space="0" w:color="auto"/>
                        <w:right w:val="none" w:sz="0" w:space="0" w:color="auto"/>
                      </w:divBdr>
                      <w:divsChild>
                        <w:div w:id="1162353928">
                          <w:marLeft w:val="0"/>
                          <w:marRight w:val="0"/>
                          <w:marTop w:val="0"/>
                          <w:marBottom w:val="0"/>
                          <w:divBdr>
                            <w:top w:val="none" w:sz="0" w:space="0" w:color="auto"/>
                            <w:left w:val="none" w:sz="0" w:space="0" w:color="auto"/>
                            <w:bottom w:val="none" w:sz="0" w:space="0" w:color="auto"/>
                            <w:right w:val="none" w:sz="0" w:space="0" w:color="auto"/>
                          </w:divBdr>
                          <w:divsChild>
                            <w:div w:id="533808445">
                              <w:marLeft w:val="0"/>
                              <w:marRight w:val="0"/>
                              <w:marTop w:val="75"/>
                              <w:marBottom w:val="0"/>
                              <w:divBdr>
                                <w:top w:val="none" w:sz="0" w:space="0" w:color="auto"/>
                                <w:left w:val="none" w:sz="0" w:space="0" w:color="auto"/>
                                <w:bottom w:val="none" w:sz="0" w:space="0" w:color="auto"/>
                                <w:right w:val="none" w:sz="0" w:space="0" w:color="auto"/>
                              </w:divBdr>
                              <w:divsChild>
                                <w:div w:id="365370554">
                                  <w:marLeft w:val="0"/>
                                  <w:marRight w:val="0"/>
                                  <w:marTop w:val="0"/>
                                  <w:marBottom w:val="0"/>
                                  <w:divBdr>
                                    <w:top w:val="none" w:sz="0" w:space="0" w:color="auto"/>
                                    <w:left w:val="none" w:sz="0" w:space="0" w:color="auto"/>
                                    <w:bottom w:val="none" w:sz="0" w:space="0" w:color="auto"/>
                                    <w:right w:val="none" w:sz="0" w:space="0" w:color="auto"/>
                                  </w:divBdr>
                                  <w:divsChild>
                                    <w:div w:id="702170274">
                                      <w:marLeft w:val="-150"/>
                                      <w:marRight w:val="-150"/>
                                      <w:marTop w:val="0"/>
                                      <w:marBottom w:val="0"/>
                                      <w:divBdr>
                                        <w:top w:val="none" w:sz="0" w:space="0" w:color="auto"/>
                                        <w:left w:val="none" w:sz="0" w:space="0" w:color="auto"/>
                                        <w:bottom w:val="none" w:sz="0" w:space="0" w:color="auto"/>
                                        <w:right w:val="none" w:sz="0" w:space="0" w:color="auto"/>
                                      </w:divBdr>
                                      <w:divsChild>
                                        <w:div w:id="147903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62808427">
      <w:bodyDiv w:val="1"/>
      <w:marLeft w:val="0"/>
      <w:marRight w:val="0"/>
      <w:marTop w:val="0"/>
      <w:marBottom w:val="0"/>
      <w:divBdr>
        <w:top w:val="none" w:sz="0" w:space="0" w:color="auto"/>
        <w:left w:val="none" w:sz="0" w:space="0" w:color="auto"/>
        <w:bottom w:val="none" w:sz="0" w:space="0" w:color="auto"/>
        <w:right w:val="none" w:sz="0" w:space="0" w:color="auto"/>
      </w:divBdr>
    </w:div>
    <w:div w:id="1664813940">
      <w:bodyDiv w:val="1"/>
      <w:marLeft w:val="0"/>
      <w:marRight w:val="0"/>
      <w:marTop w:val="0"/>
      <w:marBottom w:val="0"/>
      <w:divBdr>
        <w:top w:val="none" w:sz="0" w:space="0" w:color="auto"/>
        <w:left w:val="none" w:sz="0" w:space="0" w:color="auto"/>
        <w:bottom w:val="none" w:sz="0" w:space="0" w:color="auto"/>
        <w:right w:val="none" w:sz="0" w:space="0" w:color="auto"/>
      </w:divBdr>
    </w:div>
    <w:div w:id="1698892220">
      <w:bodyDiv w:val="1"/>
      <w:marLeft w:val="0"/>
      <w:marRight w:val="0"/>
      <w:marTop w:val="0"/>
      <w:marBottom w:val="0"/>
      <w:divBdr>
        <w:top w:val="none" w:sz="0" w:space="0" w:color="auto"/>
        <w:left w:val="none" w:sz="0" w:space="0" w:color="auto"/>
        <w:bottom w:val="none" w:sz="0" w:space="0" w:color="auto"/>
        <w:right w:val="none" w:sz="0" w:space="0" w:color="auto"/>
      </w:divBdr>
    </w:div>
    <w:div w:id="1699237590">
      <w:bodyDiv w:val="1"/>
      <w:marLeft w:val="0"/>
      <w:marRight w:val="0"/>
      <w:marTop w:val="0"/>
      <w:marBottom w:val="0"/>
      <w:divBdr>
        <w:top w:val="none" w:sz="0" w:space="0" w:color="auto"/>
        <w:left w:val="none" w:sz="0" w:space="0" w:color="auto"/>
        <w:bottom w:val="none" w:sz="0" w:space="0" w:color="auto"/>
        <w:right w:val="none" w:sz="0" w:space="0" w:color="auto"/>
      </w:divBdr>
    </w:div>
    <w:div w:id="1708410396">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23359526">
      <w:bodyDiv w:val="1"/>
      <w:marLeft w:val="0"/>
      <w:marRight w:val="0"/>
      <w:marTop w:val="0"/>
      <w:marBottom w:val="0"/>
      <w:divBdr>
        <w:top w:val="none" w:sz="0" w:space="0" w:color="auto"/>
        <w:left w:val="none" w:sz="0" w:space="0" w:color="auto"/>
        <w:bottom w:val="none" w:sz="0" w:space="0" w:color="auto"/>
        <w:right w:val="none" w:sz="0" w:space="0" w:color="auto"/>
      </w:divBdr>
      <w:divsChild>
        <w:div w:id="1032270320">
          <w:marLeft w:val="0"/>
          <w:marRight w:val="0"/>
          <w:marTop w:val="0"/>
          <w:marBottom w:val="0"/>
          <w:divBdr>
            <w:top w:val="none" w:sz="0" w:space="0" w:color="auto"/>
            <w:left w:val="none" w:sz="0" w:space="0" w:color="auto"/>
            <w:bottom w:val="none" w:sz="0" w:space="0" w:color="auto"/>
            <w:right w:val="none" w:sz="0" w:space="0" w:color="auto"/>
          </w:divBdr>
          <w:divsChild>
            <w:div w:id="1745300298">
              <w:marLeft w:val="0"/>
              <w:marRight w:val="60"/>
              <w:marTop w:val="0"/>
              <w:marBottom w:val="0"/>
              <w:divBdr>
                <w:top w:val="none" w:sz="0" w:space="0" w:color="auto"/>
                <w:left w:val="none" w:sz="0" w:space="0" w:color="auto"/>
                <w:bottom w:val="none" w:sz="0" w:space="0" w:color="auto"/>
                <w:right w:val="none" w:sz="0" w:space="0" w:color="auto"/>
              </w:divBdr>
              <w:divsChild>
                <w:div w:id="1613130805">
                  <w:marLeft w:val="0"/>
                  <w:marRight w:val="0"/>
                  <w:marTop w:val="0"/>
                  <w:marBottom w:val="150"/>
                  <w:divBdr>
                    <w:top w:val="none" w:sz="0" w:space="0" w:color="auto"/>
                    <w:left w:val="none" w:sz="0" w:space="0" w:color="auto"/>
                    <w:bottom w:val="none" w:sz="0" w:space="0" w:color="auto"/>
                    <w:right w:val="none" w:sz="0" w:space="0" w:color="auto"/>
                  </w:divBdr>
                  <w:divsChild>
                    <w:div w:id="15086144">
                      <w:marLeft w:val="0"/>
                      <w:marRight w:val="0"/>
                      <w:marTop w:val="0"/>
                      <w:marBottom w:val="0"/>
                      <w:divBdr>
                        <w:top w:val="none" w:sz="0" w:space="0" w:color="auto"/>
                        <w:left w:val="none" w:sz="0" w:space="0" w:color="auto"/>
                        <w:bottom w:val="none" w:sz="0" w:space="0" w:color="auto"/>
                        <w:right w:val="none" w:sz="0" w:space="0" w:color="auto"/>
                      </w:divBdr>
                      <w:divsChild>
                        <w:div w:id="1427732321">
                          <w:marLeft w:val="0"/>
                          <w:marRight w:val="0"/>
                          <w:marTop w:val="0"/>
                          <w:marBottom w:val="0"/>
                          <w:divBdr>
                            <w:top w:val="none" w:sz="0" w:space="0" w:color="auto"/>
                            <w:left w:val="none" w:sz="0" w:space="0" w:color="auto"/>
                            <w:bottom w:val="none" w:sz="0" w:space="0" w:color="auto"/>
                            <w:right w:val="none" w:sz="0" w:space="0" w:color="auto"/>
                          </w:divBdr>
                          <w:divsChild>
                            <w:div w:id="721102847">
                              <w:marLeft w:val="0"/>
                              <w:marRight w:val="0"/>
                              <w:marTop w:val="240"/>
                              <w:marBottom w:val="120"/>
                              <w:divBdr>
                                <w:top w:val="none" w:sz="0" w:space="0" w:color="auto"/>
                                <w:left w:val="none" w:sz="0" w:space="0" w:color="auto"/>
                                <w:bottom w:val="none" w:sz="0" w:space="0" w:color="auto"/>
                                <w:right w:val="none" w:sz="0" w:space="0" w:color="auto"/>
                              </w:divBdr>
                            </w:div>
                            <w:div w:id="1564681414">
                              <w:marLeft w:val="0"/>
                              <w:marRight w:val="0"/>
                              <w:marTop w:val="240"/>
                              <w:marBottom w:val="120"/>
                              <w:divBdr>
                                <w:top w:val="none" w:sz="0" w:space="0" w:color="auto"/>
                                <w:left w:val="none" w:sz="0" w:space="0" w:color="auto"/>
                                <w:bottom w:val="none" w:sz="0" w:space="0" w:color="auto"/>
                                <w:right w:val="none" w:sz="0" w:space="0" w:color="auto"/>
                              </w:divBdr>
                            </w:div>
                            <w:div w:id="166169294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8645180">
      <w:bodyDiv w:val="1"/>
      <w:marLeft w:val="0"/>
      <w:marRight w:val="0"/>
      <w:marTop w:val="0"/>
      <w:marBottom w:val="0"/>
      <w:divBdr>
        <w:top w:val="none" w:sz="0" w:space="0" w:color="auto"/>
        <w:left w:val="none" w:sz="0" w:space="0" w:color="auto"/>
        <w:bottom w:val="none" w:sz="0" w:space="0" w:color="auto"/>
        <w:right w:val="none" w:sz="0" w:space="0" w:color="auto"/>
      </w:divBdr>
      <w:divsChild>
        <w:div w:id="1341541050">
          <w:marLeft w:val="0"/>
          <w:marRight w:val="0"/>
          <w:marTop w:val="0"/>
          <w:marBottom w:val="0"/>
          <w:divBdr>
            <w:top w:val="none" w:sz="0" w:space="0" w:color="auto"/>
            <w:left w:val="none" w:sz="0" w:space="0" w:color="auto"/>
            <w:bottom w:val="none" w:sz="0" w:space="0" w:color="auto"/>
            <w:right w:val="none" w:sz="0" w:space="0" w:color="auto"/>
          </w:divBdr>
          <w:divsChild>
            <w:div w:id="290981196">
              <w:marLeft w:val="0"/>
              <w:marRight w:val="0"/>
              <w:marTop w:val="0"/>
              <w:marBottom w:val="0"/>
              <w:divBdr>
                <w:top w:val="none" w:sz="0" w:space="0" w:color="auto"/>
                <w:left w:val="none" w:sz="0" w:space="0" w:color="auto"/>
                <w:bottom w:val="none" w:sz="0" w:space="0" w:color="auto"/>
                <w:right w:val="none" w:sz="0" w:space="0" w:color="auto"/>
              </w:divBdr>
              <w:divsChild>
                <w:div w:id="383796913">
                  <w:marLeft w:val="0"/>
                  <w:marRight w:val="0"/>
                  <w:marTop w:val="0"/>
                  <w:marBottom w:val="0"/>
                  <w:divBdr>
                    <w:top w:val="none" w:sz="0" w:space="0" w:color="auto"/>
                    <w:left w:val="none" w:sz="0" w:space="0" w:color="auto"/>
                    <w:bottom w:val="none" w:sz="0" w:space="0" w:color="auto"/>
                    <w:right w:val="none" w:sz="0" w:space="0" w:color="auto"/>
                  </w:divBdr>
                  <w:divsChild>
                    <w:div w:id="2089693001">
                      <w:marLeft w:val="0"/>
                      <w:marRight w:val="0"/>
                      <w:marTop w:val="0"/>
                      <w:marBottom w:val="0"/>
                      <w:divBdr>
                        <w:top w:val="none" w:sz="0" w:space="0" w:color="auto"/>
                        <w:left w:val="none" w:sz="0" w:space="0" w:color="auto"/>
                        <w:bottom w:val="none" w:sz="0" w:space="0" w:color="auto"/>
                        <w:right w:val="none" w:sz="0" w:space="0" w:color="auto"/>
                      </w:divBdr>
                      <w:divsChild>
                        <w:div w:id="536701889">
                          <w:marLeft w:val="0"/>
                          <w:marRight w:val="0"/>
                          <w:marTop w:val="0"/>
                          <w:marBottom w:val="0"/>
                          <w:divBdr>
                            <w:top w:val="none" w:sz="0" w:space="0" w:color="auto"/>
                            <w:left w:val="none" w:sz="0" w:space="0" w:color="auto"/>
                            <w:bottom w:val="none" w:sz="0" w:space="0" w:color="auto"/>
                            <w:right w:val="none" w:sz="0" w:space="0" w:color="auto"/>
                          </w:divBdr>
                          <w:divsChild>
                            <w:div w:id="453401604">
                              <w:marLeft w:val="0"/>
                              <w:marRight w:val="0"/>
                              <w:marTop w:val="75"/>
                              <w:marBottom w:val="0"/>
                              <w:divBdr>
                                <w:top w:val="none" w:sz="0" w:space="0" w:color="auto"/>
                                <w:left w:val="none" w:sz="0" w:space="0" w:color="auto"/>
                                <w:bottom w:val="none" w:sz="0" w:space="0" w:color="auto"/>
                                <w:right w:val="none" w:sz="0" w:space="0" w:color="auto"/>
                              </w:divBdr>
                              <w:divsChild>
                                <w:div w:id="1860123035">
                                  <w:marLeft w:val="0"/>
                                  <w:marRight w:val="0"/>
                                  <w:marTop w:val="0"/>
                                  <w:marBottom w:val="0"/>
                                  <w:divBdr>
                                    <w:top w:val="none" w:sz="0" w:space="0" w:color="auto"/>
                                    <w:left w:val="none" w:sz="0" w:space="0" w:color="auto"/>
                                    <w:bottom w:val="none" w:sz="0" w:space="0" w:color="auto"/>
                                    <w:right w:val="none" w:sz="0" w:space="0" w:color="auto"/>
                                  </w:divBdr>
                                  <w:divsChild>
                                    <w:div w:id="215120170">
                                      <w:marLeft w:val="-150"/>
                                      <w:marRight w:val="-150"/>
                                      <w:marTop w:val="0"/>
                                      <w:marBottom w:val="0"/>
                                      <w:divBdr>
                                        <w:top w:val="none" w:sz="0" w:space="0" w:color="auto"/>
                                        <w:left w:val="none" w:sz="0" w:space="0" w:color="auto"/>
                                        <w:bottom w:val="none" w:sz="0" w:space="0" w:color="auto"/>
                                        <w:right w:val="none" w:sz="0" w:space="0" w:color="auto"/>
                                      </w:divBdr>
                                      <w:divsChild>
                                        <w:div w:id="713121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50620242">
      <w:bodyDiv w:val="1"/>
      <w:marLeft w:val="0"/>
      <w:marRight w:val="0"/>
      <w:marTop w:val="0"/>
      <w:marBottom w:val="0"/>
      <w:divBdr>
        <w:top w:val="none" w:sz="0" w:space="0" w:color="auto"/>
        <w:left w:val="none" w:sz="0" w:space="0" w:color="auto"/>
        <w:bottom w:val="none" w:sz="0" w:space="0" w:color="auto"/>
        <w:right w:val="none" w:sz="0" w:space="0" w:color="auto"/>
      </w:divBdr>
    </w:div>
    <w:div w:id="1809056637">
      <w:bodyDiv w:val="1"/>
      <w:marLeft w:val="0"/>
      <w:marRight w:val="0"/>
      <w:marTop w:val="0"/>
      <w:marBottom w:val="0"/>
      <w:divBdr>
        <w:top w:val="none" w:sz="0" w:space="0" w:color="auto"/>
        <w:left w:val="none" w:sz="0" w:space="0" w:color="auto"/>
        <w:bottom w:val="none" w:sz="0" w:space="0" w:color="auto"/>
        <w:right w:val="none" w:sz="0" w:space="0" w:color="auto"/>
      </w:divBdr>
    </w:div>
    <w:div w:id="1811285528">
      <w:bodyDiv w:val="1"/>
      <w:marLeft w:val="0"/>
      <w:marRight w:val="0"/>
      <w:marTop w:val="0"/>
      <w:marBottom w:val="0"/>
      <w:divBdr>
        <w:top w:val="none" w:sz="0" w:space="0" w:color="auto"/>
        <w:left w:val="none" w:sz="0" w:space="0" w:color="auto"/>
        <w:bottom w:val="none" w:sz="0" w:space="0" w:color="auto"/>
        <w:right w:val="none" w:sz="0" w:space="0" w:color="auto"/>
      </w:divBdr>
      <w:divsChild>
        <w:div w:id="791679390">
          <w:marLeft w:val="0"/>
          <w:marRight w:val="0"/>
          <w:marTop w:val="0"/>
          <w:marBottom w:val="0"/>
          <w:divBdr>
            <w:top w:val="none" w:sz="0" w:space="0" w:color="auto"/>
            <w:left w:val="none" w:sz="0" w:space="0" w:color="auto"/>
            <w:bottom w:val="none" w:sz="0" w:space="0" w:color="auto"/>
            <w:right w:val="none" w:sz="0" w:space="0" w:color="auto"/>
          </w:divBdr>
          <w:divsChild>
            <w:div w:id="611673627">
              <w:marLeft w:val="0"/>
              <w:marRight w:val="0"/>
              <w:marTop w:val="0"/>
              <w:marBottom w:val="0"/>
              <w:divBdr>
                <w:top w:val="none" w:sz="0" w:space="0" w:color="auto"/>
                <w:left w:val="none" w:sz="0" w:space="0" w:color="auto"/>
                <w:bottom w:val="none" w:sz="0" w:space="0" w:color="auto"/>
                <w:right w:val="none" w:sz="0" w:space="0" w:color="auto"/>
              </w:divBdr>
              <w:divsChild>
                <w:div w:id="2040084568">
                  <w:marLeft w:val="0"/>
                  <w:marRight w:val="0"/>
                  <w:marTop w:val="0"/>
                  <w:marBottom w:val="0"/>
                  <w:divBdr>
                    <w:top w:val="none" w:sz="0" w:space="0" w:color="auto"/>
                    <w:left w:val="none" w:sz="0" w:space="0" w:color="auto"/>
                    <w:bottom w:val="none" w:sz="0" w:space="0" w:color="auto"/>
                    <w:right w:val="none" w:sz="0" w:space="0" w:color="auto"/>
                  </w:divBdr>
                  <w:divsChild>
                    <w:div w:id="2107191533">
                      <w:marLeft w:val="0"/>
                      <w:marRight w:val="0"/>
                      <w:marTop w:val="0"/>
                      <w:marBottom w:val="0"/>
                      <w:divBdr>
                        <w:top w:val="none" w:sz="0" w:space="0" w:color="auto"/>
                        <w:left w:val="none" w:sz="0" w:space="0" w:color="auto"/>
                        <w:bottom w:val="none" w:sz="0" w:space="0" w:color="auto"/>
                        <w:right w:val="none" w:sz="0" w:space="0" w:color="auto"/>
                      </w:divBdr>
                      <w:divsChild>
                        <w:div w:id="492375014">
                          <w:marLeft w:val="0"/>
                          <w:marRight w:val="0"/>
                          <w:marTop w:val="0"/>
                          <w:marBottom w:val="0"/>
                          <w:divBdr>
                            <w:top w:val="none" w:sz="0" w:space="0" w:color="auto"/>
                            <w:left w:val="none" w:sz="0" w:space="0" w:color="auto"/>
                            <w:bottom w:val="none" w:sz="0" w:space="0" w:color="auto"/>
                            <w:right w:val="none" w:sz="0" w:space="0" w:color="auto"/>
                          </w:divBdr>
                          <w:divsChild>
                            <w:div w:id="2112581514">
                              <w:marLeft w:val="0"/>
                              <w:marRight w:val="0"/>
                              <w:marTop w:val="75"/>
                              <w:marBottom w:val="0"/>
                              <w:divBdr>
                                <w:top w:val="none" w:sz="0" w:space="0" w:color="auto"/>
                                <w:left w:val="none" w:sz="0" w:space="0" w:color="auto"/>
                                <w:bottom w:val="none" w:sz="0" w:space="0" w:color="auto"/>
                                <w:right w:val="none" w:sz="0" w:space="0" w:color="auto"/>
                              </w:divBdr>
                              <w:divsChild>
                                <w:div w:id="881595513">
                                  <w:marLeft w:val="0"/>
                                  <w:marRight w:val="0"/>
                                  <w:marTop w:val="0"/>
                                  <w:marBottom w:val="0"/>
                                  <w:divBdr>
                                    <w:top w:val="none" w:sz="0" w:space="0" w:color="auto"/>
                                    <w:left w:val="none" w:sz="0" w:space="0" w:color="auto"/>
                                    <w:bottom w:val="none" w:sz="0" w:space="0" w:color="auto"/>
                                    <w:right w:val="none" w:sz="0" w:space="0" w:color="auto"/>
                                  </w:divBdr>
                                  <w:divsChild>
                                    <w:div w:id="1071461778">
                                      <w:marLeft w:val="-150"/>
                                      <w:marRight w:val="-150"/>
                                      <w:marTop w:val="0"/>
                                      <w:marBottom w:val="0"/>
                                      <w:divBdr>
                                        <w:top w:val="none" w:sz="0" w:space="0" w:color="auto"/>
                                        <w:left w:val="none" w:sz="0" w:space="0" w:color="auto"/>
                                        <w:bottom w:val="none" w:sz="0" w:space="0" w:color="auto"/>
                                        <w:right w:val="none" w:sz="0" w:space="0" w:color="auto"/>
                                      </w:divBdr>
                                      <w:divsChild>
                                        <w:div w:id="1060128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12138081">
      <w:bodyDiv w:val="1"/>
      <w:marLeft w:val="0"/>
      <w:marRight w:val="0"/>
      <w:marTop w:val="0"/>
      <w:marBottom w:val="0"/>
      <w:divBdr>
        <w:top w:val="none" w:sz="0" w:space="0" w:color="auto"/>
        <w:left w:val="none" w:sz="0" w:space="0" w:color="auto"/>
        <w:bottom w:val="none" w:sz="0" w:space="0" w:color="auto"/>
        <w:right w:val="none" w:sz="0" w:space="0" w:color="auto"/>
      </w:divBdr>
    </w:div>
    <w:div w:id="1820730092">
      <w:bodyDiv w:val="1"/>
      <w:marLeft w:val="0"/>
      <w:marRight w:val="0"/>
      <w:marTop w:val="0"/>
      <w:marBottom w:val="0"/>
      <w:divBdr>
        <w:top w:val="none" w:sz="0" w:space="0" w:color="auto"/>
        <w:left w:val="none" w:sz="0" w:space="0" w:color="auto"/>
        <w:bottom w:val="none" w:sz="0" w:space="0" w:color="auto"/>
        <w:right w:val="none" w:sz="0" w:space="0" w:color="auto"/>
      </w:divBdr>
    </w:div>
    <w:div w:id="1849363533">
      <w:bodyDiv w:val="1"/>
      <w:marLeft w:val="0"/>
      <w:marRight w:val="0"/>
      <w:marTop w:val="0"/>
      <w:marBottom w:val="0"/>
      <w:divBdr>
        <w:top w:val="none" w:sz="0" w:space="0" w:color="auto"/>
        <w:left w:val="none" w:sz="0" w:space="0" w:color="auto"/>
        <w:bottom w:val="none" w:sz="0" w:space="0" w:color="auto"/>
        <w:right w:val="none" w:sz="0" w:space="0" w:color="auto"/>
      </w:divBdr>
    </w:div>
    <w:div w:id="1851943857">
      <w:bodyDiv w:val="1"/>
      <w:marLeft w:val="0"/>
      <w:marRight w:val="0"/>
      <w:marTop w:val="0"/>
      <w:marBottom w:val="0"/>
      <w:divBdr>
        <w:top w:val="none" w:sz="0" w:space="0" w:color="auto"/>
        <w:left w:val="none" w:sz="0" w:space="0" w:color="auto"/>
        <w:bottom w:val="none" w:sz="0" w:space="0" w:color="auto"/>
        <w:right w:val="none" w:sz="0" w:space="0" w:color="auto"/>
      </w:divBdr>
    </w:div>
    <w:div w:id="1853446827">
      <w:bodyDiv w:val="1"/>
      <w:marLeft w:val="0"/>
      <w:marRight w:val="0"/>
      <w:marTop w:val="0"/>
      <w:marBottom w:val="0"/>
      <w:divBdr>
        <w:top w:val="none" w:sz="0" w:space="0" w:color="auto"/>
        <w:left w:val="none" w:sz="0" w:space="0" w:color="auto"/>
        <w:bottom w:val="none" w:sz="0" w:space="0" w:color="auto"/>
        <w:right w:val="none" w:sz="0" w:space="0" w:color="auto"/>
      </w:divBdr>
      <w:divsChild>
        <w:div w:id="1206601455">
          <w:marLeft w:val="0"/>
          <w:marRight w:val="0"/>
          <w:marTop w:val="0"/>
          <w:marBottom w:val="0"/>
          <w:divBdr>
            <w:top w:val="none" w:sz="0" w:space="0" w:color="auto"/>
            <w:left w:val="none" w:sz="0" w:space="0" w:color="auto"/>
            <w:bottom w:val="none" w:sz="0" w:space="0" w:color="auto"/>
            <w:right w:val="none" w:sz="0" w:space="0" w:color="auto"/>
          </w:divBdr>
          <w:divsChild>
            <w:div w:id="1999989556">
              <w:marLeft w:val="0"/>
              <w:marRight w:val="0"/>
              <w:marTop w:val="0"/>
              <w:marBottom w:val="0"/>
              <w:divBdr>
                <w:top w:val="none" w:sz="0" w:space="0" w:color="auto"/>
                <w:left w:val="none" w:sz="0" w:space="0" w:color="auto"/>
                <w:bottom w:val="none" w:sz="0" w:space="0" w:color="auto"/>
                <w:right w:val="none" w:sz="0" w:space="0" w:color="auto"/>
              </w:divBdr>
              <w:divsChild>
                <w:div w:id="491143059">
                  <w:marLeft w:val="0"/>
                  <w:marRight w:val="0"/>
                  <w:marTop w:val="0"/>
                  <w:marBottom w:val="0"/>
                  <w:divBdr>
                    <w:top w:val="none" w:sz="0" w:space="0" w:color="auto"/>
                    <w:left w:val="none" w:sz="0" w:space="0" w:color="auto"/>
                    <w:bottom w:val="none" w:sz="0" w:space="0" w:color="auto"/>
                    <w:right w:val="none" w:sz="0" w:space="0" w:color="auto"/>
                  </w:divBdr>
                  <w:divsChild>
                    <w:div w:id="777524289">
                      <w:marLeft w:val="0"/>
                      <w:marRight w:val="0"/>
                      <w:marTop w:val="0"/>
                      <w:marBottom w:val="0"/>
                      <w:divBdr>
                        <w:top w:val="none" w:sz="0" w:space="0" w:color="auto"/>
                        <w:left w:val="none" w:sz="0" w:space="0" w:color="auto"/>
                        <w:bottom w:val="none" w:sz="0" w:space="0" w:color="auto"/>
                        <w:right w:val="none" w:sz="0" w:space="0" w:color="auto"/>
                      </w:divBdr>
                      <w:divsChild>
                        <w:div w:id="2017227158">
                          <w:marLeft w:val="-300"/>
                          <w:marRight w:val="0"/>
                          <w:marTop w:val="0"/>
                          <w:marBottom w:val="0"/>
                          <w:divBdr>
                            <w:top w:val="none" w:sz="0" w:space="0" w:color="auto"/>
                            <w:left w:val="none" w:sz="0" w:space="0" w:color="auto"/>
                            <w:bottom w:val="none" w:sz="0" w:space="0" w:color="auto"/>
                            <w:right w:val="none" w:sz="0" w:space="0" w:color="auto"/>
                          </w:divBdr>
                          <w:divsChild>
                            <w:div w:id="173585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48657753">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55866107">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105030091">
      <w:bodyDiv w:val="1"/>
      <w:marLeft w:val="0"/>
      <w:marRight w:val="0"/>
      <w:marTop w:val="0"/>
      <w:marBottom w:val="0"/>
      <w:divBdr>
        <w:top w:val="none" w:sz="0" w:space="0" w:color="auto"/>
        <w:left w:val="none" w:sz="0" w:space="0" w:color="auto"/>
        <w:bottom w:val="none" w:sz="0" w:space="0" w:color="auto"/>
        <w:right w:val="none" w:sz="0" w:space="0" w:color="auto"/>
      </w:divBdr>
    </w:div>
    <w:div w:id="2115128312">
      <w:bodyDiv w:val="1"/>
      <w:marLeft w:val="0"/>
      <w:marRight w:val="0"/>
      <w:marTop w:val="0"/>
      <w:marBottom w:val="0"/>
      <w:divBdr>
        <w:top w:val="none" w:sz="0" w:space="0" w:color="auto"/>
        <w:left w:val="none" w:sz="0" w:space="0" w:color="auto"/>
        <w:bottom w:val="none" w:sz="0" w:space="0" w:color="auto"/>
        <w:right w:val="none" w:sz="0" w:space="0" w:color="auto"/>
      </w:divBdr>
      <w:divsChild>
        <w:div w:id="2104454805">
          <w:marLeft w:val="0"/>
          <w:marRight w:val="0"/>
          <w:marTop w:val="0"/>
          <w:marBottom w:val="0"/>
          <w:divBdr>
            <w:top w:val="none" w:sz="0" w:space="0" w:color="auto"/>
            <w:left w:val="none" w:sz="0" w:space="0" w:color="auto"/>
            <w:bottom w:val="none" w:sz="0" w:space="0" w:color="auto"/>
            <w:right w:val="none" w:sz="0" w:space="0" w:color="auto"/>
          </w:divBdr>
          <w:divsChild>
            <w:div w:id="1517159431">
              <w:marLeft w:val="0"/>
              <w:marRight w:val="60"/>
              <w:marTop w:val="0"/>
              <w:marBottom w:val="0"/>
              <w:divBdr>
                <w:top w:val="none" w:sz="0" w:space="0" w:color="auto"/>
                <w:left w:val="none" w:sz="0" w:space="0" w:color="auto"/>
                <w:bottom w:val="none" w:sz="0" w:space="0" w:color="auto"/>
                <w:right w:val="none" w:sz="0" w:space="0" w:color="auto"/>
              </w:divBdr>
              <w:divsChild>
                <w:div w:id="1285192998">
                  <w:marLeft w:val="0"/>
                  <w:marRight w:val="0"/>
                  <w:marTop w:val="0"/>
                  <w:marBottom w:val="150"/>
                  <w:divBdr>
                    <w:top w:val="none" w:sz="0" w:space="0" w:color="auto"/>
                    <w:left w:val="none" w:sz="0" w:space="0" w:color="auto"/>
                    <w:bottom w:val="none" w:sz="0" w:space="0" w:color="auto"/>
                    <w:right w:val="none" w:sz="0" w:space="0" w:color="auto"/>
                  </w:divBdr>
                  <w:divsChild>
                    <w:div w:id="314071849">
                      <w:marLeft w:val="0"/>
                      <w:marRight w:val="0"/>
                      <w:marTop w:val="0"/>
                      <w:marBottom w:val="0"/>
                      <w:divBdr>
                        <w:top w:val="none" w:sz="0" w:space="0" w:color="auto"/>
                        <w:left w:val="none" w:sz="0" w:space="0" w:color="auto"/>
                        <w:bottom w:val="none" w:sz="0" w:space="0" w:color="auto"/>
                        <w:right w:val="none" w:sz="0" w:space="0" w:color="auto"/>
                      </w:divBdr>
                      <w:divsChild>
                        <w:div w:id="1519387839">
                          <w:marLeft w:val="0"/>
                          <w:marRight w:val="0"/>
                          <w:marTop w:val="0"/>
                          <w:marBottom w:val="0"/>
                          <w:divBdr>
                            <w:top w:val="none" w:sz="0" w:space="0" w:color="auto"/>
                            <w:left w:val="none" w:sz="0" w:space="0" w:color="auto"/>
                            <w:bottom w:val="none" w:sz="0" w:space="0" w:color="auto"/>
                            <w:right w:val="none" w:sz="0" w:space="0" w:color="auto"/>
                          </w:divBdr>
                          <w:divsChild>
                            <w:div w:id="66080439">
                              <w:marLeft w:val="0"/>
                              <w:marRight w:val="0"/>
                              <w:marTop w:val="240"/>
                              <w:marBottom w:val="120"/>
                              <w:divBdr>
                                <w:top w:val="none" w:sz="0" w:space="0" w:color="auto"/>
                                <w:left w:val="none" w:sz="0" w:space="0" w:color="auto"/>
                                <w:bottom w:val="none" w:sz="0" w:space="0" w:color="auto"/>
                                <w:right w:val="none" w:sz="0" w:space="0" w:color="auto"/>
                              </w:divBdr>
                            </w:div>
                            <w:div w:id="689795383">
                              <w:marLeft w:val="0"/>
                              <w:marRight w:val="0"/>
                              <w:marTop w:val="240"/>
                              <w:marBottom w:val="120"/>
                              <w:divBdr>
                                <w:top w:val="none" w:sz="0" w:space="0" w:color="auto"/>
                                <w:left w:val="none" w:sz="0" w:space="0" w:color="auto"/>
                                <w:bottom w:val="none" w:sz="0" w:space="0" w:color="auto"/>
                                <w:right w:val="none" w:sz="0" w:space="0" w:color="auto"/>
                              </w:divBdr>
                            </w:div>
                            <w:div w:id="185272038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245989">
      <w:bodyDiv w:val="1"/>
      <w:marLeft w:val="0"/>
      <w:marRight w:val="0"/>
      <w:marTop w:val="0"/>
      <w:marBottom w:val="0"/>
      <w:divBdr>
        <w:top w:val="none" w:sz="0" w:space="0" w:color="auto"/>
        <w:left w:val="none" w:sz="0" w:space="0" w:color="auto"/>
        <w:bottom w:val="none" w:sz="0" w:space="0" w:color="auto"/>
        <w:right w:val="none" w:sz="0" w:space="0" w:color="auto"/>
      </w:divBdr>
      <w:divsChild>
        <w:div w:id="385229599">
          <w:marLeft w:val="0"/>
          <w:marRight w:val="0"/>
          <w:marTop w:val="0"/>
          <w:marBottom w:val="0"/>
          <w:divBdr>
            <w:top w:val="none" w:sz="0" w:space="0" w:color="auto"/>
            <w:left w:val="none" w:sz="0" w:space="0" w:color="auto"/>
            <w:bottom w:val="none" w:sz="0" w:space="0" w:color="auto"/>
            <w:right w:val="none" w:sz="0" w:space="0" w:color="auto"/>
          </w:divBdr>
          <w:divsChild>
            <w:div w:id="1333409316">
              <w:marLeft w:val="0"/>
              <w:marRight w:val="60"/>
              <w:marTop w:val="0"/>
              <w:marBottom w:val="0"/>
              <w:divBdr>
                <w:top w:val="none" w:sz="0" w:space="0" w:color="auto"/>
                <w:left w:val="none" w:sz="0" w:space="0" w:color="auto"/>
                <w:bottom w:val="none" w:sz="0" w:space="0" w:color="auto"/>
                <w:right w:val="none" w:sz="0" w:space="0" w:color="auto"/>
              </w:divBdr>
              <w:divsChild>
                <w:div w:id="1340620873">
                  <w:marLeft w:val="0"/>
                  <w:marRight w:val="0"/>
                  <w:marTop w:val="0"/>
                  <w:marBottom w:val="150"/>
                  <w:divBdr>
                    <w:top w:val="none" w:sz="0" w:space="0" w:color="auto"/>
                    <w:left w:val="none" w:sz="0" w:space="0" w:color="auto"/>
                    <w:bottom w:val="none" w:sz="0" w:space="0" w:color="auto"/>
                    <w:right w:val="none" w:sz="0" w:space="0" w:color="auto"/>
                  </w:divBdr>
                  <w:divsChild>
                    <w:div w:id="1492408652">
                      <w:marLeft w:val="0"/>
                      <w:marRight w:val="0"/>
                      <w:marTop w:val="0"/>
                      <w:marBottom w:val="0"/>
                      <w:divBdr>
                        <w:top w:val="none" w:sz="0" w:space="0" w:color="auto"/>
                        <w:left w:val="none" w:sz="0" w:space="0" w:color="auto"/>
                        <w:bottom w:val="none" w:sz="0" w:space="0" w:color="auto"/>
                        <w:right w:val="none" w:sz="0" w:space="0" w:color="auto"/>
                      </w:divBdr>
                      <w:divsChild>
                        <w:div w:id="1348367400">
                          <w:marLeft w:val="0"/>
                          <w:marRight w:val="0"/>
                          <w:marTop w:val="0"/>
                          <w:marBottom w:val="0"/>
                          <w:divBdr>
                            <w:top w:val="none" w:sz="0" w:space="0" w:color="auto"/>
                            <w:left w:val="none" w:sz="0" w:space="0" w:color="auto"/>
                            <w:bottom w:val="none" w:sz="0" w:space="0" w:color="auto"/>
                            <w:right w:val="none" w:sz="0" w:space="0" w:color="auto"/>
                          </w:divBdr>
                          <w:divsChild>
                            <w:div w:id="790124559">
                              <w:marLeft w:val="0"/>
                              <w:marRight w:val="0"/>
                              <w:marTop w:val="240"/>
                              <w:marBottom w:val="120"/>
                              <w:divBdr>
                                <w:top w:val="none" w:sz="0" w:space="0" w:color="auto"/>
                                <w:left w:val="none" w:sz="0" w:space="0" w:color="auto"/>
                                <w:bottom w:val="none" w:sz="0" w:space="0" w:color="auto"/>
                                <w:right w:val="none" w:sz="0" w:space="0" w:color="auto"/>
                              </w:divBdr>
                            </w:div>
                            <w:div w:id="837497794">
                              <w:marLeft w:val="0"/>
                              <w:marRight w:val="0"/>
                              <w:marTop w:val="240"/>
                              <w:marBottom w:val="120"/>
                              <w:divBdr>
                                <w:top w:val="none" w:sz="0" w:space="0" w:color="auto"/>
                                <w:left w:val="none" w:sz="0" w:space="0" w:color="auto"/>
                                <w:bottom w:val="none" w:sz="0" w:space="0" w:color="auto"/>
                                <w:right w:val="none" w:sz="0" w:space="0" w:color="auto"/>
                              </w:divBdr>
                            </w:div>
                            <w:div w:id="201156349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8720595">
      <w:bodyDiv w:val="1"/>
      <w:marLeft w:val="0"/>
      <w:marRight w:val="0"/>
      <w:marTop w:val="0"/>
      <w:marBottom w:val="0"/>
      <w:divBdr>
        <w:top w:val="none" w:sz="0" w:space="0" w:color="auto"/>
        <w:left w:val="none" w:sz="0" w:space="0" w:color="auto"/>
        <w:bottom w:val="none" w:sz="0" w:space="0" w:color="auto"/>
        <w:right w:val="none" w:sz="0" w:space="0" w:color="auto"/>
      </w:divBdr>
      <w:divsChild>
        <w:div w:id="741409709">
          <w:marLeft w:val="0"/>
          <w:marRight w:val="0"/>
          <w:marTop w:val="0"/>
          <w:marBottom w:val="0"/>
          <w:divBdr>
            <w:top w:val="none" w:sz="0" w:space="0" w:color="auto"/>
            <w:left w:val="none" w:sz="0" w:space="0" w:color="auto"/>
            <w:bottom w:val="none" w:sz="0" w:space="0" w:color="auto"/>
            <w:right w:val="none" w:sz="0" w:space="0" w:color="auto"/>
          </w:divBdr>
          <w:divsChild>
            <w:div w:id="1772779116">
              <w:marLeft w:val="0"/>
              <w:marRight w:val="60"/>
              <w:marTop w:val="0"/>
              <w:marBottom w:val="0"/>
              <w:divBdr>
                <w:top w:val="none" w:sz="0" w:space="0" w:color="auto"/>
                <w:left w:val="none" w:sz="0" w:space="0" w:color="auto"/>
                <w:bottom w:val="none" w:sz="0" w:space="0" w:color="auto"/>
                <w:right w:val="none" w:sz="0" w:space="0" w:color="auto"/>
              </w:divBdr>
              <w:divsChild>
                <w:div w:id="1628197039">
                  <w:marLeft w:val="0"/>
                  <w:marRight w:val="0"/>
                  <w:marTop w:val="0"/>
                  <w:marBottom w:val="150"/>
                  <w:divBdr>
                    <w:top w:val="none" w:sz="0" w:space="0" w:color="auto"/>
                    <w:left w:val="none" w:sz="0" w:space="0" w:color="auto"/>
                    <w:bottom w:val="none" w:sz="0" w:space="0" w:color="auto"/>
                    <w:right w:val="none" w:sz="0" w:space="0" w:color="auto"/>
                  </w:divBdr>
                  <w:divsChild>
                    <w:div w:id="1608075672">
                      <w:marLeft w:val="0"/>
                      <w:marRight w:val="0"/>
                      <w:marTop w:val="0"/>
                      <w:marBottom w:val="0"/>
                      <w:divBdr>
                        <w:top w:val="none" w:sz="0" w:space="0" w:color="auto"/>
                        <w:left w:val="none" w:sz="0" w:space="0" w:color="auto"/>
                        <w:bottom w:val="none" w:sz="0" w:space="0" w:color="auto"/>
                        <w:right w:val="none" w:sz="0" w:space="0" w:color="auto"/>
                      </w:divBdr>
                      <w:divsChild>
                        <w:div w:id="130176432">
                          <w:marLeft w:val="0"/>
                          <w:marRight w:val="0"/>
                          <w:marTop w:val="0"/>
                          <w:marBottom w:val="0"/>
                          <w:divBdr>
                            <w:top w:val="none" w:sz="0" w:space="0" w:color="auto"/>
                            <w:left w:val="none" w:sz="0" w:space="0" w:color="auto"/>
                            <w:bottom w:val="none" w:sz="0" w:space="0" w:color="auto"/>
                            <w:right w:val="none" w:sz="0" w:space="0" w:color="auto"/>
                          </w:divBdr>
                          <w:divsChild>
                            <w:div w:id="869489829">
                              <w:marLeft w:val="0"/>
                              <w:marRight w:val="0"/>
                              <w:marTop w:val="240"/>
                              <w:marBottom w:val="120"/>
                              <w:divBdr>
                                <w:top w:val="none" w:sz="0" w:space="0" w:color="auto"/>
                                <w:left w:val="none" w:sz="0" w:space="0" w:color="auto"/>
                                <w:bottom w:val="none" w:sz="0" w:space="0" w:color="auto"/>
                                <w:right w:val="none" w:sz="0" w:space="0" w:color="auto"/>
                              </w:divBdr>
                            </w:div>
                            <w:div w:id="1433820090">
                              <w:marLeft w:val="0"/>
                              <w:marRight w:val="0"/>
                              <w:marTop w:val="240"/>
                              <w:marBottom w:val="120"/>
                              <w:divBdr>
                                <w:top w:val="none" w:sz="0" w:space="0" w:color="auto"/>
                                <w:left w:val="none" w:sz="0" w:space="0" w:color="auto"/>
                                <w:bottom w:val="none" w:sz="0" w:space="0" w:color="auto"/>
                                <w:right w:val="none" w:sz="0" w:space="0" w:color="auto"/>
                              </w:divBdr>
                            </w:div>
                            <w:div w:id="183922513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jn.gov.si/" TargetMode="External"/><Relationship Id="rId13" Type="http://schemas.openxmlformats.org/officeDocument/2006/relationships/hyperlink" Target="https://ejn.gov.si/"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jn.gov.si/ponudba/pages/aktualno/vec_informacij_ponudniki.xhtm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png"/><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hyperlink" Target="mailto:jurij.perger@zale.si"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83C673-1E64-4E03-9733-97B2C0ABA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25</Pages>
  <Words>8639</Words>
  <Characters>49243</Characters>
  <Application>Microsoft Office Word</Application>
  <DocSecurity>0</DocSecurity>
  <Lines>410</Lines>
  <Paragraphs>115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JHL</vt:lpstr>
      <vt:lpstr>JHL</vt:lpstr>
    </vt:vector>
  </TitlesOfParts>
  <Company>Company</Company>
  <LinksUpToDate>false</LinksUpToDate>
  <CharactersWithSpaces>57767</CharactersWithSpaces>
  <SharedDoc>false</SharedDoc>
  <HLinks>
    <vt:vector size="66" baseType="variant">
      <vt:variant>
        <vt:i4>8061051</vt:i4>
      </vt:variant>
      <vt:variant>
        <vt:i4>30</vt:i4>
      </vt:variant>
      <vt:variant>
        <vt:i4>0</vt:i4>
      </vt:variant>
      <vt:variant>
        <vt:i4>5</vt:i4>
      </vt:variant>
      <vt:variant>
        <vt:lpwstr>http://www.nlb.si/</vt:lpwstr>
      </vt:variant>
      <vt:variant>
        <vt:lpwstr/>
      </vt:variant>
      <vt:variant>
        <vt:i4>458828</vt:i4>
      </vt:variant>
      <vt:variant>
        <vt:i4>27</vt:i4>
      </vt:variant>
      <vt:variant>
        <vt:i4>0</vt:i4>
      </vt:variant>
      <vt:variant>
        <vt:i4>5</vt:i4>
      </vt:variant>
      <vt:variant>
        <vt:lpwstr>http://www.halcom.si/</vt:lpwstr>
      </vt:variant>
      <vt:variant>
        <vt:lpwstr/>
      </vt:variant>
      <vt:variant>
        <vt:i4>7667811</vt:i4>
      </vt:variant>
      <vt:variant>
        <vt:i4>24</vt:i4>
      </vt:variant>
      <vt:variant>
        <vt:i4>0</vt:i4>
      </vt:variant>
      <vt:variant>
        <vt:i4>5</vt:i4>
      </vt:variant>
      <vt:variant>
        <vt:lpwstr>http://www.sigen-ca.si/</vt:lpwstr>
      </vt:variant>
      <vt:variant>
        <vt:lpwstr/>
      </vt:variant>
      <vt:variant>
        <vt:i4>1048588</vt:i4>
      </vt:variant>
      <vt:variant>
        <vt:i4>21</vt:i4>
      </vt:variant>
      <vt:variant>
        <vt:i4>0</vt:i4>
      </vt:variant>
      <vt:variant>
        <vt:i4>5</vt:i4>
      </vt:variant>
      <vt:variant>
        <vt:lpwstr>https://ejn.gov.si/mojejn</vt:lpwstr>
      </vt:variant>
      <vt:variant>
        <vt:lpwstr/>
      </vt:variant>
      <vt:variant>
        <vt:i4>7471212</vt:i4>
      </vt:variant>
      <vt:variant>
        <vt:i4>18</vt:i4>
      </vt:variant>
      <vt:variant>
        <vt:i4>0</vt:i4>
      </vt:variant>
      <vt:variant>
        <vt:i4>5</vt:i4>
      </vt:variant>
      <vt:variant>
        <vt:lpwstr>https://ejn.gov.si/ponudba/pages/aktualno/vec_informacij_ponudniki.xhtml</vt:lpwstr>
      </vt:variant>
      <vt:variant>
        <vt:lpwstr/>
      </vt:variant>
      <vt:variant>
        <vt:i4>1048588</vt:i4>
      </vt:variant>
      <vt:variant>
        <vt:i4>15</vt:i4>
      </vt:variant>
      <vt:variant>
        <vt:i4>0</vt:i4>
      </vt:variant>
      <vt:variant>
        <vt:i4>5</vt:i4>
      </vt:variant>
      <vt:variant>
        <vt:lpwstr>https://ejn.gov.si/mojejn</vt:lpwstr>
      </vt:variant>
      <vt:variant>
        <vt:lpwstr/>
      </vt:variant>
      <vt:variant>
        <vt:i4>1376273</vt:i4>
      </vt:variant>
      <vt:variant>
        <vt:i4>12</vt:i4>
      </vt:variant>
      <vt:variant>
        <vt:i4>0</vt:i4>
      </vt:variant>
      <vt:variant>
        <vt:i4>5</vt:i4>
      </vt:variant>
      <vt:variant>
        <vt:lpwstr>http://www.energetika-lj.si/zakonodaja/tehnicne-zahteve-za-graditev-plin</vt:lpwstr>
      </vt:variant>
      <vt:variant>
        <vt:lpwstr/>
      </vt:variant>
      <vt:variant>
        <vt:i4>4915270</vt:i4>
      </vt:variant>
      <vt:variant>
        <vt:i4>9</vt:i4>
      </vt:variant>
      <vt:variant>
        <vt:i4>0</vt:i4>
      </vt:variant>
      <vt:variant>
        <vt:i4>5</vt:i4>
      </vt:variant>
      <vt:variant>
        <vt:lpwstr>http://www.jhl.si/energetika/zakonodaja/tehnicne-zahteve-toplota</vt:lpwstr>
      </vt:variant>
      <vt:variant>
        <vt:lpwstr/>
      </vt:variant>
      <vt:variant>
        <vt:i4>1048588</vt:i4>
      </vt:variant>
      <vt:variant>
        <vt:i4>6</vt:i4>
      </vt:variant>
      <vt:variant>
        <vt:i4>0</vt:i4>
      </vt:variant>
      <vt:variant>
        <vt:i4>5</vt:i4>
      </vt:variant>
      <vt:variant>
        <vt:lpwstr>https://ejn.gov.si/mojejn</vt:lpwstr>
      </vt:variant>
      <vt:variant>
        <vt:lpwstr/>
      </vt:variant>
      <vt:variant>
        <vt:i4>7733356</vt:i4>
      </vt:variant>
      <vt:variant>
        <vt:i4>3</vt:i4>
      </vt:variant>
      <vt:variant>
        <vt:i4>0</vt:i4>
      </vt:variant>
      <vt:variant>
        <vt:i4>5</vt:i4>
      </vt:variant>
      <vt:variant>
        <vt:lpwstr>https://ejn.gov.si/eJN2</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creator>Darko Pintarič</dc:creator>
  <cp:lastModifiedBy>Nives Nardin</cp:lastModifiedBy>
  <cp:revision>48</cp:revision>
  <cp:lastPrinted>2023-01-25T12:33:00Z</cp:lastPrinted>
  <dcterms:created xsi:type="dcterms:W3CDTF">2023-07-13T08:47:00Z</dcterms:created>
  <dcterms:modified xsi:type="dcterms:W3CDTF">2023-07-19T12:58:00Z</dcterms:modified>
</cp:coreProperties>
</file>